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86DC4B" w14:textId="77777777" w:rsidR="00FF5A5B" w:rsidRPr="009044F1" w:rsidRDefault="00FF5A5B" w:rsidP="00FF5A5B">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2FBE0FF9" w14:textId="77777777" w:rsidR="00FF5A5B" w:rsidRPr="009044F1" w:rsidRDefault="00FF5A5B" w:rsidP="00FF5A5B">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r w:rsidRPr="009044F1">
        <w:rPr>
          <w:rFonts w:ascii="GHEA Grapalat" w:hAnsi="GHEA Grapalat"/>
          <w:i w:val="0"/>
          <w:sz w:val="24"/>
          <w:szCs w:val="24"/>
        </w:rPr>
        <w:t xml:space="preserve"> </w:t>
      </w:r>
    </w:p>
    <w:p w14:paraId="29779E7F" w14:textId="77777777" w:rsidR="00FF5A5B" w:rsidRPr="009044F1" w:rsidRDefault="00FF5A5B" w:rsidP="00FF5A5B">
      <w:pPr>
        <w:pStyle w:val="BodyTextIndent"/>
        <w:widowControl w:val="0"/>
        <w:spacing w:after="160" w:line="240" w:lineRule="auto"/>
        <w:ind w:firstLine="0"/>
        <w:jc w:val="center"/>
        <w:rPr>
          <w:rFonts w:ascii="GHEA Grapalat" w:hAnsi="GHEA Grapalat"/>
          <w:i w:val="0"/>
          <w:sz w:val="24"/>
          <w:szCs w:val="24"/>
        </w:rPr>
      </w:pPr>
    </w:p>
    <w:p w14:paraId="6D083C36" w14:textId="7C713CD7" w:rsidR="00FF5A5B" w:rsidRPr="009044F1" w:rsidRDefault="00FF5A5B" w:rsidP="00FF5A5B">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547E83">
        <w:rPr>
          <w:rFonts w:ascii="GHEA Grapalat" w:hAnsi="GHEA Grapalat"/>
          <w:i w:val="0"/>
          <w:sz w:val="24"/>
          <w:szCs w:val="24"/>
        </w:rPr>
        <w:t>17</w:t>
      </w:r>
      <w:r w:rsidRPr="009044F1">
        <w:rPr>
          <w:rFonts w:ascii="GHEA Grapalat" w:hAnsi="GHEA Grapalat"/>
          <w:i w:val="0"/>
          <w:sz w:val="24"/>
          <w:szCs w:val="24"/>
        </w:rPr>
        <w:t>" "</w:t>
      </w:r>
      <w:r w:rsidR="00547E83">
        <w:rPr>
          <w:rFonts w:ascii="GHEA Grapalat" w:hAnsi="GHEA Grapalat"/>
          <w:i w:val="0"/>
          <w:sz w:val="24"/>
          <w:szCs w:val="24"/>
        </w:rPr>
        <w:t>декабря</w:t>
      </w:r>
      <w:r w:rsidRPr="009044F1">
        <w:rPr>
          <w:rFonts w:ascii="GHEA Grapalat" w:hAnsi="GHEA Grapalat"/>
          <w:i w:val="0"/>
          <w:sz w:val="24"/>
          <w:szCs w:val="24"/>
        </w:rPr>
        <w:t>" 20</w:t>
      </w:r>
      <w:r>
        <w:rPr>
          <w:rFonts w:ascii="GHEA Grapalat" w:hAnsi="GHEA Grapalat"/>
          <w:i w:val="0"/>
          <w:sz w:val="24"/>
          <w:szCs w:val="24"/>
        </w:rPr>
        <w:t xml:space="preserve">25 </w:t>
      </w:r>
      <w:r w:rsidRPr="009044F1">
        <w:rPr>
          <w:rFonts w:ascii="GHEA Grapalat" w:hAnsi="GHEA Grapalat"/>
          <w:i w:val="0"/>
          <w:sz w:val="24"/>
          <w:szCs w:val="24"/>
        </w:rPr>
        <w:t>года "</w:t>
      </w:r>
      <w:r>
        <w:rPr>
          <w:rFonts w:ascii="GHEA Grapalat" w:hAnsi="GHEA Grapalat"/>
          <w:i w:val="0"/>
          <w:sz w:val="24"/>
          <w:szCs w:val="24"/>
        </w:rPr>
        <w:t>1</w:t>
      </w:r>
      <w:r w:rsidRPr="009044F1">
        <w:rPr>
          <w:rFonts w:ascii="GHEA Grapalat" w:hAnsi="GHEA Grapalat"/>
          <w:i w:val="0"/>
          <w:sz w:val="24"/>
          <w:szCs w:val="24"/>
        </w:rPr>
        <w:t xml:space="preserve">" </w:t>
      </w:r>
    </w:p>
    <w:p w14:paraId="6FFAC7CB" w14:textId="44B9490C" w:rsidR="00FF5A5B" w:rsidRPr="00547E83" w:rsidRDefault="00FF5A5B" w:rsidP="00FF5A5B">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sidR="00E020F9">
        <w:rPr>
          <w:rFonts w:ascii="GHEA Grapalat" w:hAnsi="GHEA Grapalat"/>
          <w:b/>
          <w:bCs/>
          <w:i w:val="0"/>
          <w:sz w:val="24"/>
          <w:szCs w:val="24"/>
        </w:rPr>
        <w:t>HFF-GH-NPTcDzB -2025/</w:t>
      </w:r>
      <w:r w:rsidR="00547E83">
        <w:rPr>
          <w:rFonts w:ascii="GHEA Grapalat" w:hAnsi="GHEA Grapalat"/>
          <w:b/>
          <w:bCs/>
          <w:i w:val="0"/>
          <w:sz w:val="24"/>
          <w:szCs w:val="24"/>
        </w:rPr>
        <w:t>6</w:t>
      </w:r>
    </w:p>
    <w:p w14:paraId="02CFB168" w14:textId="77777777" w:rsidR="00FF5A5B" w:rsidRPr="009044F1" w:rsidRDefault="00FF5A5B" w:rsidP="00FF5A5B">
      <w:pPr>
        <w:pStyle w:val="BodyTextIndent"/>
        <w:widowControl w:val="0"/>
        <w:spacing w:after="160" w:line="240" w:lineRule="auto"/>
        <w:rPr>
          <w:rFonts w:ascii="GHEA Grapalat" w:hAnsi="GHEA Grapalat"/>
          <w:i w:val="0"/>
          <w:sz w:val="24"/>
          <w:szCs w:val="24"/>
        </w:rPr>
      </w:pPr>
    </w:p>
    <w:p w14:paraId="74D5A397" w14:textId="77777777" w:rsidR="00FF5A5B" w:rsidRPr="009044F1" w:rsidRDefault="00FF5A5B" w:rsidP="00FF5A5B">
      <w:pPr>
        <w:pStyle w:val="BodyTextIndent"/>
        <w:widowControl w:val="0"/>
        <w:spacing w:line="276" w:lineRule="auto"/>
        <w:ind w:firstLine="709"/>
        <w:rPr>
          <w:rFonts w:ascii="GHEA Grapalat" w:hAnsi="GHEA Grapalat"/>
          <w:i w:val="0"/>
          <w:sz w:val="24"/>
          <w:szCs w:val="24"/>
        </w:rPr>
      </w:pPr>
      <w:r w:rsidRPr="009044F1">
        <w:rPr>
          <w:rFonts w:ascii="GHEA Grapalat" w:hAnsi="GHEA Grapalat"/>
          <w:i w:val="0"/>
          <w:sz w:val="24"/>
          <w:szCs w:val="24"/>
        </w:rPr>
        <w:t xml:space="preserve">Заказчик </w:t>
      </w:r>
      <w:r w:rsidRPr="00AB5994">
        <w:rPr>
          <w:rFonts w:ascii="GHEA Grapalat" w:hAnsi="GHEA Grapalat"/>
          <w:i w:val="0"/>
          <w:sz w:val="24"/>
          <w:szCs w:val="24"/>
        </w:rPr>
        <w:t>Общественная организация "Федерация футбола Армении</w:t>
      </w:r>
      <w:r w:rsidRPr="009044F1">
        <w:rPr>
          <w:rFonts w:ascii="GHEA Grapalat" w:hAnsi="GHEA Grapalat"/>
          <w:i w:val="0"/>
          <w:sz w:val="24"/>
          <w:szCs w:val="24"/>
        </w:rPr>
        <w:t>, находящийся по адресу:</w:t>
      </w:r>
      <w:r w:rsidRPr="00AB5994">
        <w:rPr>
          <w:rFonts w:ascii="GHEA Grapalat" w:hAnsi="GHEA Grapalat"/>
          <w:i w:val="0"/>
          <w:sz w:val="24"/>
          <w:szCs w:val="24"/>
        </w:rPr>
        <w:t xml:space="preserve"> </w:t>
      </w:r>
      <w:r>
        <w:rPr>
          <w:rFonts w:ascii="GHEA Grapalat" w:hAnsi="GHEA Grapalat"/>
          <w:i w:val="0"/>
          <w:sz w:val="24"/>
          <w:szCs w:val="24"/>
        </w:rPr>
        <w:t>г</w:t>
      </w:r>
      <w:r w:rsidRPr="00AB5994">
        <w:rPr>
          <w:rFonts w:ascii="GHEA Grapalat" w:hAnsi="GHEA Grapalat"/>
          <w:i w:val="0"/>
          <w:sz w:val="24"/>
          <w:szCs w:val="24"/>
        </w:rPr>
        <w:t>. Ереван, Ханджяна 27,</w:t>
      </w:r>
      <w:r w:rsidRPr="00AB5994">
        <w:rPr>
          <w:rFonts w:ascii="Sylfaen" w:hAnsi="Sylfaen"/>
          <w:sz w:val="18"/>
        </w:rPr>
        <w:t xml:space="preserve"> </w:t>
      </w:r>
      <w:r w:rsidRPr="007B0562">
        <w:rPr>
          <w:rFonts w:ascii="GHEA Grapalat" w:hAnsi="GHEA Grapalat"/>
          <w:i w:val="0"/>
          <w:sz w:val="24"/>
          <w:szCs w:val="24"/>
        </w:rPr>
        <w:t xml:space="preserve">объявляет </w:t>
      </w:r>
      <w:r>
        <w:rPr>
          <w:rFonts w:ascii="GHEA Grapalat" w:hAnsi="GHEA Grapalat"/>
          <w:i w:val="0"/>
          <w:sz w:val="24"/>
          <w:szCs w:val="24"/>
        </w:rPr>
        <w:t>запрос котировок</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Pr>
          <w:rFonts w:ascii="GHEA Grapalat" w:hAnsi="GHEA Grapalat"/>
          <w:i w:val="0"/>
          <w:sz w:val="24"/>
          <w:szCs w:val="24"/>
        </w:rPr>
        <w:t>.</w:t>
      </w:r>
    </w:p>
    <w:p w14:paraId="42F1DCA2" w14:textId="2E16BDC0" w:rsidR="00FF5A5B" w:rsidRDefault="00FF5A5B" w:rsidP="00FF5A5B">
      <w:pPr>
        <w:pStyle w:val="BodyTextIndent"/>
        <w:widowControl w:val="0"/>
        <w:spacing w:line="276" w:lineRule="auto"/>
        <w:ind w:firstLine="567"/>
        <w:rPr>
          <w:rFonts w:ascii="GHEA Grapalat" w:hAnsi="GHEA Grapalat"/>
          <w:i w:val="0"/>
          <w:sz w:val="24"/>
          <w:szCs w:val="24"/>
        </w:rPr>
      </w:pPr>
      <w:r w:rsidRPr="009044F1">
        <w:rPr>
          <w:rFonts w:ascii="GHEA Grapalat" w:hAnsi="GHEA Grapalat"/>
          <w:i w:val="0"/>
          <w:sz w:val="24"/>
          <w:szCs w:val="24"/>
        </w:rPr>
        <w:t xml:space="preserve">Участнику, отобранному по итогам </w:t>
      </w:r>
      <w:r>
        <w:rPr>
          <w:rFonts w:ascii="GHEA Grapalat" w:hAnsi="GHEA Grapalat"/>
          <w:i w:val="0"/>
          <w:sz w:val="24"/>
          <w:szCs w:val="24"/>
        </w:rPr>
        <w:t>настоящей процедуры</w:t>
      </w:r>
      <w:r w:rsidRPr="009044F1">
        <w:rPr>
          <w:rFonts w:ascii="GHEA Grapalat" w:hAnsi="GHEA Grapalat"/>
          <w:i w:val="0"/>
          <w:sz w:val="24"/>
          <w:szCs w:val="24"/>
        </w:rPr>
        <w:t>, в</w:t>
      </w:r>
      <w:r>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w:t>
      </w:r>
      <w:r>
        <w:rPr>
          <w:rFonts w:ascii="GHEA Grapalat" w:hAnsi="GHEA Grapalat"/>
          <w:i w:val="0"/>
          <w:spacing w:val="6"/>
          <w:sz w:val="24"/>
          <w:szCs w:val="24"/>
        </w:rPr>
        <w:t>на п</w:t>
      </w:r>
      <w:r w:rsidRPr="00AB5994">
        <w:rPr>
          <w:rFonts w:ascii="GHEA Grapalat" w:hAnsi="GHEA Grapalat"/>
          <w:i w:val="0"/>
          <w:spacing w:val="6"/>
          <w:sz w:val="24"/>
          <w:szCs w:val="24"/>
        </w:rPr>
        <w:t xml:space="preserve">редоставление </w:t>
      </w:r>
      <w:r w:rsidRPr="005D49A0">
        <w:rPr>
          <w:rFonts w:ascii="GHEA Grapalat" w:hAnsi="GHEA Grapalat"/>
          <w:b/>
          <w:i w:val="0"/>
          <w:spacing w:val="6"/>
          <w:sz w:val="24"/>
          <w:szCs w:val="24"/>
        </w:rPr>
        <w:t>Экспертиз</w:t>
      </w:r>
      <w:r>
        <w:rPr>
          <w:rFonts w:ascii="GHEA Grapalat" w:hAnsi="GHEA Grapalat"/>
          <w:b/>
          <w:i w:val="0"/>
          <w:spacing w:val="6"/>
          <w:sz w:val="24"/>
          <w:szCs w:val="24"/>
        </w:rPr>
        <w:t>ы</w:t>
      </w:r>
      <w:r w:rsidRPr="005D49A0">
        <w:rPr>
          <w:rFonts w:ascii="GHEA Grapalat" w:hAnsi="GHEA Grapalat"/>
          <w:b/>
          <w:i w:val="0"/>
          <w:spacing w:val="6"/>
          <w:sz w:val="24"/>
          <w:szCs w:val="24"/>
        </w:rPr>
        <w:t xml:space="preserve"> проектно-сметной документации строительства </w:t>
      </w:r>
      <w:r w:rsidR="00547E83">
        <w:rPr>
          <w:rFonts w:ascii="GHEA Grapalat" w:hAnsi="GHEA Grapalat"/>
          <w:b/>
          <w:i w:val="0"/>
          <w:spacing w:val="6"/>
          <w:sz w:val="24"/>
          <w:szCs w:val="24"/>
        </w:rPr>
        <w:t>футбольной школы в общине Арташат, Араратской области РА</w:t>
      </w:r>
      <w:r>
        <w:rPr>
          <w:rFonts w:ascii="GHEA Grapalat" w:hAnsi="GHEA Grapalat"/>
          <w:i w:val="0"/>
          <w:sz w:val="24"/>
          <w:szCs w:val="24"/>
        </w:rPr>
        <w:t>(далее — договор).</w:t>
      </w:r>
    </w:p>
    <w:p w14:paraId="53A9F84F" w14:textId="77777777" w:rsidR="00FF5A5B" w:rsidRPr="009044F1" w:rsidRDefault="00FF5A5B" w:rsidP="00FF5A5B">
      <w:pPr>
        <w:pStyle w:val="BodyTextIndent"/>
        <w:widowControl w:val="0"/>
        <w:spacing w:line="276"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14:paraId="3AA7D726" w14:textId="77777777" w:rsidR="00FF5A5B" w:rsidRDefault="00FF5A5B" w:rsidP="00FF5A5B">
      <w:pPr>
        <w:pStyle w:val="BodyTextIndent"/>
        <w:widowControl w:val="0"/>
        <w:spacing w:line="276" w:lineRule="auto"/>
        <w:ind w:firstLine="567"/>
        <w:rPr>
          <w:rFonts w:ascii="GHEA Grapalat" w:hAnsi="GHEA Grapalat"/>
          <w:i w:val="0"/>
          <w:sz w:val="24"/>
          <w:szCs w:val="24"/>
        </w:rPr>
      </w:pPr>
      <w:r w:rsidRPr="000811C1">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14:paraId="53F5AE96" w14:textId="77777777" w:rsidR="00FF5A5B" w:rsidRPr="003F762C" w:rsidRDefault="00FF5A5B" w:rsidP="00FF5A5B">
      <w:pPr>
        <w:pStyle w:val="BodyTextIndent"/>
        <w:widowControl w:val="0"/>
        <w:spacing w:line="276" w:lineRule="auto"/>
        <w:ind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14:paraId="13378BE8" w14:textId="77777777" w:rsidR="00FF5A5B" w:rsidRPr="00D5443D" w:rsidRDefault="00FF5A5B" w:rsidP="00FF5A5B">
      <w:pPr>
        <w:pStyle w:val="BodyTextIndent"/>
        <w:widowControl w:val="0"/>
        <w:spacing w:line="276"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54FF0DD5" w14:textId="05BE5BE5" w:rsidR="00FF5A5B" w:rsidRPr="00AB5994" w:rsidRDefault="00FF5A5B" w:rsidP="00FF5A5B">
      <w:pPr>
        <w:pStyle w:val="BodyTextIndent"/>
        <w:widowControl w:val="0"/>
        <w:spacing w:line="276" w:lineRule="auto"/>
        <w:ind w:firstLine="567"/>
        <w:rPr>
          <w:rFonts w:ascii="GHEA Grapalat" w:hAnsi="GHEA Grapalat"/>
          <w:i w:val="0"/>
          <w:spacing w:val="6"/>
          <w:sz w:val="24"/>
          <w:szCs w:val="24"/>
        </w:rPr>
      </w:pPr>
      <w:r w:rsidRPr="00D85563">
        <w:rPr>
          <w:rFonts w:ascii="GHEA Grapalat" w:hAnsi="GHEA Grapalat"/>
          <w:i w:val="0"/>
          <w:sz w:val="24"/>
          <w:szCs w:val="24"/>
        </w:rPr>
        <w:t xml:space="preserve">Заявки на на </w:t>
      </w:r>
      <w:r>
        <w:rPr>
          <w:rFonts w:ascii="GHEA Grapalat" w:hAnsi="GHEA Grapalat"/>
          <w:i w:val="0"/>
          <w:sz w:val="24"/>
          <w:szCs w:val="24"/>
        </w:rPr>
        <w:t>запрос котировок</w:t>
      </w:r>
      <w:r w:rsidRPr="00D85563">
        <w:rPr>
          <w:rFonts w:ascii="GHEA Grapalat" w:hAnsi="GHEA Grapalat"/>
          <w:i w:val="0"/>
          <w:sz w:val="24"/>
          <w:szCs w:val="24"/>
        </w:rPr>
        <w:t xml:space="preserve"> необходимо подавать по адресу</w:t>
      </w:r>
      <w:r>
        <w:rPr>
          <w:rFonts w:ascii="GHEA Grapalat" w:hAnsi="GHEA Grapalat"/>
          <w:i w:val="0"/>
          <w:sz w:val="24"/>
          <w:szCs w:val="24"/>
        </w:rPr>
        <w:t xml:space="preserve"> </w:t>
      </w:r>
      <w:r w:rsidRPr="00AB5994">
        <w:rPr>
          <w:rFonts w:ascii="GHEA Grapalat" w:hAnsi="GHEA Grapalat"/>
          <w:b/>
          <w:i w:val="0"/>
          <w:sz w:val="24"/>
          <w:szCs w:val="24"/>
        </w:rPr>
        <w:t xml:space="preserve">г. Ереван, Ханджяна 27, в документарной форме, до </w:t>
      </w:r>
      <w:r>
        <w:rPr>
          <w:rFonts w:ascii="GHEA Grapalat" w:hAnsi="GHEA Grapalat"/>
          <w:b/>
          <w:i w:val="0"/>
          <w:sz w:val="24"/>
          <w:szCs w:val="24"/>
        </w:rPr>
        <w:t xml:space="preserve">15:00 </w:t>
      </w:r>
      <w:r w:rsidRPr="00AB5994">
        <w:rPr>
          <w:rFonts w:ascii="GHEA Grapalat" w:hAnsi="GHEA Grapalat"/>
          <w:b/>
          <w:i w:val="0"/>
          <w:sz w:val="24"/>
          <w:szCs w:val="24"/>
        </w:rPr>
        <w:t>часов 7-го дня со дня опубликования настоящего объявления</w:t>
      </w:r>
      <w:r w:rsidRPr="00D85563">
        <w:rPr>
          <w:rFonts w:ascii="GHEA Grapalat" w:hAnsi="GHEA Grapalat"/>
          <w:i w:val="0"/>
          <w:sz w:val="24"/>
          <w:szCs w:val="24"/>
        </w:rPr>
        <w:t>. Кроме армянского языка заявки могут быть поданы также на английском или русском языке.</w:t>
      </w:r>
    </w:p>
    <w:p w14:paraId="57C29A51" w14:textId="6201E512" w:rsidR="00FF5A5B" w:rsidRDefault="00FF5A5B" w:rsidP="00FF5A5B">
      <w:pPr>
        <w:pStyle w:val="BodyTextIndent"/>
        <w:widowControl w:val="0"/>
        <w:spacing w:line="276" w:lineRule="auto"/>
        <w:ind w:firstLine="567"/>
        <w:rPr>
          <w:rFonts w:ascii="GHEA Grapalat" w:hAnsi="GHEA Grapalat"/>
          <w:i w:val="0"/>
          <w:sz w:val="24"/>
          <w:szCs w:val="24"/>
        </w:rPr>
      </w:pPr>
      <w:r w:rsidRPr="00D85563">
        <w:rPr>
          <w:rFonts w:ascii="GHEA Grapalat" w:hAnsi="GHEA Grapalat"/>
          <w:i w:val="0"/>
          <w:sz w:val="24"/>
          <w:szCs w:val="24"/>
        </w:rPr>
        <w:t xml:space="preserve">Вскрытие заявок будет проводиться по адресу </w:t>
      </w:r>
      <w:r w:rsidRPr="00AB5994">
        <w:rPr>
          <w:rFonts w:ascii="GHEA Grapalat" w:hAnsi="GHEA Grapalat"/>
          <w:b/>
          <w:i w:val="0"/>
          <w:sz w:val="24"/>
          <w:szCs w:val="24"/>
        </w:rPr>
        <w:t>г. Ереван, Ханджяна 27</w:t>
      </w:r>
      <w:r w:rsidRPr="00D85563">
        <w:rPr>
          <w:rFonts w:ascii="GHEA Grapalat" w:hAnsi="GHEA Grapalat"/>
          <w:i w:val="0"/>
          <w:sz w:val="24"/>
          <w:szCs w:val="24"/>
        </w:rPr>
        <w:t xml:space="preserve">, в </w:t>
      </w:r>
      <w:r>
        <w:rPr>
          <w:rFonts w:ascii="GHEA Grapalat" w:hAnsi="GHEA Grapalat"/>
          <w:i w:val="0"/>
          <w:sz w:val="24"/>
          <w:szCs w:val="24"/>
        </w:rPr>
        <w:t xml:space="preserve">15:00 часов </w:t>
      </w:r>
      <w:r w:rsidR="00547E83">
        <w:rPr>
          <w:rFonts w:ascii="GHEA Grapalat" w:hAnsi="GHEA Grapalat"/>
          <w:i w:val="0"/>
          <w:sz w:val="24"/>
          <w:szCs w:val="24"/>
        </w:rPr>
        <w:t>24</w:t>
      </w:r>
      <w:r>
        <w:rPr>
          <w:rFonts w:ascii="GHEA Grapalat" w:hAnsi="GHEA Grapalat"/>
          <w:i w:val="0"/>
          <w:sz w:val="24"/>
          <w:szCs w:val="24"/>
        </w:rPr>
        <w:t xml:space="preserve"> декабря 2025</w:t>
      </w:r>
      <w:r w:rsidRPr="00D85563">
        <w:rPr>
          <w:rFonts w:ascii="GHEA Grapalat" w:hAnsi="GHEA Grapalat"/>
          <w:i w:val="0"/>
          <w:sz w:val="24"/>
          <w:szCs w:val="24"/>
        </w:rPr>
        <w:t>.</w:t>
      </w:r>
    </w:p>
    <w:p w14:paraId="5FA6EB84" w14:textId="77777777" w:rsidR="00FF5A5B" w:rsidRPr="001B32D9" w:rsidRDefault="00FF5A5B" w:rsidP="00FF5A5B">
      <w:pPr>
        <w:pStyle w:val="BodyTextIndent"/>
        <w:widowControl w:val="0"/>
        <w:spacing w:line="276"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21A61BD8" w14:textId="77777777" w:rsidR="00FF5A5B" w:rsidRPr="003A1EBB" w:rsidRDefault="00FF5A5B" w:rsidP="00FF5A5B">
      <w:pPr>
        <w:pStyle w:val="BodyTextIndent"/>
        <w:widowControl w:val="0"/>
        <w:spacing w:line="276"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p>
    <w:p w14:paraId="7C86EEBA" w14:textId="77777777" w:rsidR="00FF5A5B" w:rsidRPr="00B16F41" w:rsidRDefault="00FF5A5B" w:rsidP="00FF5A5B">
      <w:pPr>
        <w:pStyle w:val="BodyTextIndent"/>
        <w:widowControl w:val="0"/>
        <w:spacing w:line="240" w:lineRule="auto"/>
        <w:ind w:firstLine="0"/>
        <w:rPr>
          <w:rFonts w:ascii="GHEA Grapalat" w:hAnsi="GHEA Grapalat"/>
          <w:b/>
          <w:i w:val="0"/>
          <w:sz w:val="24"/>
          <w:szCs w:val="24"/>
        </w:rPr>
      </w:pPr>
      <w:r w:rsidRPr="00B16F41">
        <w:rPr>
          <w:rFonts w:ascii="GHEA Grapalat" w:hAnsi="GHEA Grapalat"/>
          <w:b/>
          <w:i w:val="0"/>
          <w:sz w:val="24"/>
          <w:szCs w:val="24"/>
        </w:rPr>
        <w:t>Офелия Киракосян</w:t>
      </w:r>
    </w:p>
    <w:p w14:paraId="5F815DCA" w14:textId="77777777" w:rsidR="00FF5A5B" w:rsidRPr="006115CC" w:rsidRDefault="00FF5A5B" w:rsidP="00FF5A5B">
      <w:pPr>
        <w:pStyle w:val="BodyTextIndent"/>
        <w:widowControl w:val="0"/>
        <w:spacing w:after="160" w:line="240" w:lineRule="auto"/>
        <w:ind w:left="1701" w:firstLine="0"/>
        <w:rPr>
          <w:rFonts w:ascii="GHEA Grapalat" w:hAnsi="GHEA Grapalat"/>
          <w:b/>
          <w:i w:val="0"/>
          <w:sz w:val="24"/>
          <w:szCs w:val="24"/>
          <w:u w:val="single"/>
        </w:rPr>
      </w:pPr>
      <w:r w:rsidRPr="006115CC">
        <w:rPr>
          <w:rFonts w:ascii="GHEA Grapalat" w:hAnsi="GHEA Grapalat"/>
          <w:b/>
          <w:i w:val="0"/>
          <w:sz w:val="24"/>
          <w:szCs w:val="24"/>
        </w:rPr>
        <w:lastRenderedPageBreak/>
        <w:t>Телефон: 099-222-444</w:t>
      </w:r>
    </w:p>
    <w:p w14:paraId="00F7F0EB" w14:textId="77777777" w:rsidR="00FF5A5B" w:rsidRPr="006115CC" w:rsidRDefault="00FF5A5B" w:rsidP="00FF5A5B">
      <w:pPr>
        <w:pStyle w:val="BodyTextIndent"/>
        <w:widowControl w:val="0"/>
        <w:spacing w:after="160" w:line="240" w:lineRule="auto"/>
        <w:ind w:left="1701" w:firstLine="0"/>
        <w:rPr>
          <w:rFonts w:ascii="GHEA Grapalat" w:hAnsi="GHEA Grapalat"/>
          <w:b/>
          <w:i w:val="0"/>
          <w:sz w:val="24"/>
          <w:szCs w:val="24"/>
          <w:u w:val="single"/>
        </w:rPr>
      </w:pPr>
      <w:r w:rsidRPr="006115CC">
        <w:rPr>
          <w:rFonts w:ascii="GHEA Grapalat" w:hAnsi="GHEA Grapalat"/>
          <w:b/>
          <w:i w:val="0"/>
          <w:sz w:val="24"/>
          <w:szCs w:val="24"/>
        </w:rPr>
        <w:t xml:space="preserve">Электронная почта: </w:t>
      </w:r>
      <w:r>
        <w:fldChar w:fldCharType="begin"/>
      </w:r>
      <w:r>
        <w:instrText>HYPERLINK "mailto:ofelia.kirakosyan@ffa.am"</w:instrText>
      </w:r>
      <w:r>
        <w:fldChar w:fldCharType="separate"/>
      </w:r>
      <w:r w:rsidRPr="006115CC">
        <w:rPr>
          <w:rStyle w:val="Hyperlink"/>
          <w:rFonts w:ascii="GHEA Grapalat" w:hAnsi="GHEA Grapalat"/>
          <w:b/>
          <w:i w:val="0"/>
          <w:lang w:val="af-ZA"/>
        </w:rPr>
        <w:t>ofelia.kirakosyan@ffa.am</w:t>
      </w:r>
      <w:r>
        <w:fldChar w:fldCharType="end"/>
      </w:r>
    </w:p>
    <w:p w14:paraId="42E21561" w14:textId="77777777" w:rsidR="00FF5A5B" w:rsidRPr="006115CC" w:rsidRDefault="00FF5A5B" w:rsidP="00FF5A5B">
      <w:pPr>
        <w:pStyle w:val="BodyTextIndent"/>
        <w:widowControl w:val="0"/>
        <w:spacing w:line="240" w:lineRule="auto"/>
        <w:ind w:left="1701" w:firstLine="0"/>
        <w:jc w:val="left"/>
        <w:rPr>
          <w:rFonts w:ascii="GHEA Grapalat" w:hAnsi="GHEA Grapalat"/>
          <w:b/>
          <w:i w:val="0"/>
          <w:sz w:val="16"/>
          <w:szCs w:val="16"/>
        </w:rPr>
      </w:pPr>
      <w:r w:rsidRPr="006115CC">
        <w:rPr>
          <w:rFonts w:ascii="GHEA Grapalat" w:hAnsi="GHEA Grapalat"/>
          <w:b/>
          <w:i w:val="0"/>
          <w:sz w:val="24"/>
          <w:szCs w:val="24"/>
        </w:rPr>
        <w:t>Заказчик: Общественная организация "Федерация футбола Армении</w:t>
      </w:r>
      <w:r w:rsidRPr="006115CC">
        <w:rPr>
          <w:rFonts w:ascii="GHEA Grapalat" w:hAnsi="GHEA Grapalat"/>
          <w:b/>
          <w:i w:val="0"/>
          <w:sz w:val="16"/>
          <w:szCs w:val="16"/>
        </w:rPr>
        <w:t xml:space="preserve"> </w:t>
      </w:r>
    </w:p>
    <w:p w14:paraId="765AF1F1" w14:textId="77777777" w:rsidR="00FF5A5B" w:rsidRDefault="00FF5A5B" w:rsidP="00FF5A5B">
      <w:pPr>
        <w:pStyle w:val="BodyText"/>
        <w:widowControl w:val="0"/>
        <w:spacing w:after="160"/>
        <w:ind w:firstLine="567"/>
        <w:jc w:val="right"/>
        <w:rPr>
          <w:rFonts w:ascii="GHEA Grapalat" w:hAnsi="GHEA Grapalat"/>
          <w:i/>
        </w:rPr>
      </w:pPr>
    </w:p>
    <w:p w14:paraId="1A00AFB3" w14:textId="77777777" w:rsidR="00FF5A5B" w:rsidRDefault="00FF5A5B" w:rsidP="00FF5A5B">
      <w:pPr>
        <w:pStyle w:val="BodyText"/>
        <w:widowControl w:val="0"/>
        <w:spacing w:after="160"/>
        <w:ind w:firstLine="567"/>
        <w:jc w:val="right"/>
        <w:rPr>
          <w:rFonts w:ascii="GHEA Grapalat" w:hAnsi="GHEA Grapalat"/>
          <w:i/>
        </w:rPr>
      </w:pPr>
    </w:p>
    <w:p w14:paraId="27613754" w14:textId="77777777" w:rsidR="00FF5A5B" w:rsidRDefault="00FF5A5B" w:rsidP="00FF5A5B">
      <w:pPr>
        <w:pStyle w:val="BodyText"/>
        <w:widowControl w:val="0"/>
        <w:spacing w:after="160"/>
        <w:ind w:firstLine="567"/>
        <w:jc w:val="right"/>
        <w:rPr>
          <w:rFonts w:ascii="GHEA Grapalat" w:hAnsi="GHEA Grapalat"/>
          <w:i/>
        </w:rPr>
      </w:pPr>
    </w:p>
    <w:p w14:paraId="57944810" w14:textId="77777777" w:rsidR="00FF5A5B" w:rsidRDefault="00FF5A5B" w:rsidP="00FF5A5B">
      <w:pPr>
        <w:pStyle w:val="BodyText"/>
        <w:widowControl w:val="0"/>
        <w:spacing w:after="160"/>
        <w:ind w:firstLine="567"/>
        <w:jc w:val="right"/>
        <w:rPr>
          <w:rFonts w:ascii="GHEA Grapalat" w:hAnsi="GHEA Grapalat"/>
          <w:i/>
        </w:rPr>
      </w:pPr>
    </w:p>
    <w:p w14:paraId="6E9D70A4" w14:textId="77777777" w:rsidR="00FF5A5B" w:rsidRDefault="00FF5A5B" w:rsidP="00FF5A5B">
      <w:pPr>
        <w:pStyle w:val="BodyText"/>
        <w:widowControl w:val="0"/>
        <w:spacing w:after="160"/>
        <w:ind w:firstLine="567"/>
        <w:jc w:val="right"/>
        <w:rPr>
          <w:rFonts w:ascii="GHEA Grapalat" w:hAnsi="GHEA Grapalat"/>
          <w:i/>
        </w:rPr>
      </w:pPr>
    </w:p>
    <w:p w14:paraId="28F733D3" w14:textId="77777777" w:rsidR="00FF5A5B" w:rsidRDefault="00FF5A5B" w:rsidP="00FF5A5B">
      <w:pPr>
        <w:pStyle w:val="BodyText"/>
        <w:widowControl w:val="0"/>
        <w:spacing w:after="160"/>
        <w:ind w:firstLine="567"/>
        <w:jc w:val="right"/>
        <w:rPr>
          <w:rFonts w:ascii="GHEA Grapalat" w:hAnsi="GHEA Grapalat"/>
          <w:i/>
        </w:rPr>
      </w:pPr>
    </w:p>
    <w:p w14:paraId="2E8BDD07" w14:textId="77777777" w:rsidR="00FF5A5B" w:rsidRDefault="00FF5A5B" w:rsidP="00FF5A5B">
      <w:pPr>
        <w:pStyle w:val="BodyText"/>
        <w:widowControl w:val="0"/>
        <w:spacing w:after="160"/>
        <w:ind w:firstLine="567"/>
        <w:jc w:val="right"/>
        <w:rPr>
          <w:rFonts w:ascii="GHEA Grapalat" w:hAnsi="GHEA Grapalat"/>
          <w:i/>
        </w:rPr>
      </w:pPr>
    </w:p>
    <w:p w14:paraId="46AB11EF" w14:textId="77777777" w:rsidR="00FF5A5B" w:rsidRDefault="00FF5A5B" w:rsidP="00FF5A5B">
      <w:pPr>
        <w:pStyle w:val="BodyText"/>
        <w:widowControl w:val="0"/>
        <w:spacing w:after="160"/>
        <w:ind w:firstLine="567"/>
        <w:jc w:val="right"/>
        <w:rPr>
          <w:rFonts w:ascii="GHEA Grapalat" w:hAnsi="GHEA Grapalat"/>
          <w:i/>
        </w:rPr>
      </w:pPr>
    </w:p>
    <w:p w14:paraId="2BDBE71A" w14:textId="77777777" w:rsidR="00FF5A5B" w:rsidRDefault="00FF5A5B" w:rsidP="00FF5A5B">
      <w:pPr>
        <w:pStyle w:val="BodyText"/>
        <w:widowControl w:val="0"/>
        <w:spacing w:after="160"/>
        <w:ind w:firstLine="567"/>
        <w:jc w:val="right"/>
        <w:rPr>
          <w:rFonts w:ascii="GHEA Grapalat" w:hAnsi="GHEA Grapalat"/>
          <w:i/>
        </w:rPr>
      </w:pPr>
    </w:p>
    <w:p w14:paraId="2E3D8BCA" w14:textId="77777777" w:rsidR="00FF5A5B" w:rsidRDefault="00FF5A5B" w:rsidP="00FF5A5B">
      <w:pPr>
        <w:pStyle w:val="BodyText"/>
        <w:widowControl w:val="0"/>
        <w:spacing w:after="160"/>
        <w:ind w:firstLine="567"/>
        <w:jc w:val="right"/>
        <w:rPr>
          <w:rFonts w:ascii="GHEA Grapalat" w:hAnsi="GHEA Grapalat"/>
          <w:i/>
        </w:rPr>
      </w:pPr>
    </w:p>
    <w:p w14:paraId="0A2898D5" w14:textId="77777777" w:rsidR="00FF5A5B" w:rsidRDefault="00FF5A5B" w:rsidP="00FF5A5B">
      <w:pPr>
        <w:pStyle w:val="BodyText"/>
        <w:widowControl w:val="0"/>
        <w:spacing w:after="160"/>
        <w:ind w:firstLine="567"/>
        <w:jc w:val="right"/>
        <w:rPr>
          <w:rFonts w:ascii="GHEA Grapalat" w:hAnsi="GHEA Grapalat"/>
          <w:i/>
        </w:rPr>
      </w:pPr>
    </w:p>
    <w:p w14:paraId="527BCBB1" w14:textId="77777777" w:rsidR="00FF5A5B" w:rsidRDefault="00FF5A5B" w:rsidP="00FF5A5B">
      <w:pPr>
        <w:pStyle w:val="BodyText"/>
        <w:widowControl w:val="0"/>
        <w:spacing w:after="160"/>
        <w:ind w:firstLine="567"/>
        <w:jc w:val="right"/>
        <w:rPr>
          <w:rFonts w:ascii="GHEA Grapalat" w:hAnsi="GHEA Grapalat"/>
          <w:i/>
        </w:rPr>
      </w:pPr>
    </w:p>
    <w:p w14:paraId="7242147F" w14:textId="77777777" w:rsidR="00FF5A5B" w:rsidRDefault="00FF5A5B" w:rsidP="00FF5A5B">
      <w:pPr>
        <w:pStyle w:val="BodyText"/>
        <w:widowControl w:val="0"/>
        <w:spacing w:after="160"/>
        <w:ind w:firstLine="567"/>
        <w:jc w:val="right"/>
        <w:rPr>
          <w:rFonts w:ascii="GHEA Grapalat" w:hAnsi="GHEA Grapalat"/>
          <w:i/>
        </w:rPr>
      </w:pPr>
    </w:p>
    <w:p w14:paraId="6C194C1D" w14:textId="77777777" w:rsidR="00FF5A5B" w:rsidRDefault="00FF5A5B" w:rsidP="00FF5A5B">
      <w:pPr>
        <w:pStyle w:val="BodyText"/>
        <w:widowControl w:val="0"/>
        <w:spacing w:after="160"/>
        <w:ind w:firstLine="567"/>
        <w:jc w:val="right"/>
        <w:rPr>
          <w:rFonts w:ascii="GHEA Grapalat" w:hAnsi="GHEA Grapalat"/>
          <w:i/>
        </w:rPr>
      </w:pPr>
    </w:p>
    <w:p w14:paraId="2189D7AB" w14:textId="77777777" w:rsidR="00FF5A5B" w:rsidRDefault="00FF5A5B" w:rsidP="00FF5A5B">
      <w:pPr>
        <w:pStyle w:val="BodyText"/>
        <w:widowControl w:val="0"/>
        <w:spacing w:after="160"/>
        <w:ind w:firstLine="567"/>
        <w:jc w:val="right"/>
        <w:rPr>
          <w:rFonts w:ascii="GHEA Grapalat" w:hAnsi="GHEA Grapalat"/>
          <w:i/>
        </w:rPr>
      </w:pPr>
    </w:p>
    <w:p w14:paraId="40237A96" w14:textId="77777777" w:rsidR="00FF5A5B" w:rsidRDefault="00FF5A5B" w:rsidP="00FF5A5B">
      <w:pPr>
        <w:pStyle w:val="BodyText"/>
        <w:widowControl w:val="0"/>
        <w:spacing w:after="160"/>
        <w:ind w:firstLine="567"/>
        <w:jc w:val="right"/>
        <w:rPr>
          <w:rFonts w:ascii="GHEA Grapalat" w:hAnsi="GHEA Grapalat"/>
          <w:i/>
        </w:rPr>
      </w:pPr>
    </w:p>
    <w:p w14:paraId="2C22A090" w14:textId="77777777" w:rsidR="00FF5A5B" w:rsidRDefault="00FF5A5B" w:rsidP="00FF5A5B">
      <w:pPr>
        <w:pStyle w:val="BodyText"/>
        <w:widowControl w:val="0"/>
        <w:spacing w:after="160"/>
        <w:ind w:firstLine="567"/>
        <w:jc w:val="right"/>
        <w:rPr>
          <w:rFonts w:ascii="GHEA Grapalat" w:hAnsi="GHEA Grapalat"/>
          <w:i/>
        </w:rPr>
      </w:pPr>
    </w:p>
    <w:p w14:paraId="47768682" w14:textId="77777777" w:rsidR="00FF5A5B" w:rsidRDefault="00FF5A5B" w:rsidP="00FF5A5B">
      <w:pPr>
        <w:pStyle w:val="BodyText"/>
        <w:widowControl w:val="0"/>
        <w:spacing w:after="160"/>
        <w:ind w:firstLine="567"/>
        <w:jc w:val="right"/>
        <w:rPr>
          <w:rFonts w:ascii="GHEA Grapalat" w:hAnsi="GHEA Grapalat"/>
          <w:i/>
        </w:rPr>
      </w:pPr>
    </w:p>
    <w:p w14:paraId="29130D08" w14:textId="77777777" w:rsidR="00FF5A5B" w:rsidRDefault="00FF5A5B" w:rsidP="00FF5A5B">
      <w:pPr>
        <w:pStyle w:val="BodyText"/>
        <w:widowControl w:val="0"/>
        <w:spacing w:after="160"/>
        <w:ind w:firstLine="567"/>
        <w:jc w:val="right"/>
        <w:rPr>
          <w:rFonts w:ascii="GHEA Grapalat" w:hAnsi="GHEA Grapalat"/>
          <w:i/>
        </w:rPr>
      </w:pPr>
    </w:p>
    <w:p w14:paraId="5AE7C3A5" w14:textId="77777777" w:rsidR="00FF5A5B" w:rsidRDefault="00FF5A5B" w:rsidP="00FF5A5B">
      <w:pPr>
        <w:pStyle w:val="BodyText"/>
        <w:widowControl w:val="0"/>
        <w:spacing w:after="160"/>
        <w:ind w:firstLine="567"/>
        <w:jc w:val="right"/>
        <w:rPr>
          <w:rFonts w:ascii="GHEA Grapalat" w:hAnsi="GHEA Grapalat"/>
          <w:i/>
        </w:rPr>
      </w:pPr>
    </w:p>
    <w:p w14:paraId="084985AF" w14:textId="77777777" w:rsidR="00FF5A5B" w:rsidRDefault="00FF5A5B" w:rsidP="00FF5A5B">
      <w:pPr>
        <w:pStyle w:val="BodyText"/>
        <w:widowControl w:val="0"/>
        <w:spacing w:after="160"/>
        <w:ind w:firstLine="567"/>
        <w:jc w:val="right"/>
        <w:rPr>
          <w:rFonts w:ascii="GHEA Grapalat" w:hAnsi="GHEA Grapalat"/>
          <w:i/>
        </w:rPr>
      </w:pPr>
    </w:p>
    <w:p w14:paraId="079A3DE7" w14:textId="77777777" w:rsidR="00FF5A5B" w:rsidRDefault="00FF5A5B" w:rsidP="00FF5A5B">
      <w:pPr>
        <w:pStyle w:val="BodyText"/>
        <w:widowControl w:val="0"/>
        <w:spacing w:after="160"/>
        <w:ind w:firstLine="567"/>
        <w:jc w:val="right"/>
        <w:rPr>
          <w:rFonts w:ascii="GHEA Grapalat" w:hAnsi="GHEA Grapalat"/>
          <w:i/>
        </w:rPr>
      </w:pPr>
    </w:p>
    <w:p w14:paraId="43458AA7" w14:textId="77777777" w:rsidR="00FF5A5B" w:rsidRDefault="00FF5A5B" w:rsidP="00FF5A5B">
      <w:pPr>
        <w:pStyle w:val="BodyText"/>
        <w:widowControl w:val="0"/>
        <w:spacing w:after="160"/>
        <w:ind w:firstLine="567"/>
        <w:jc w:val="right"/>
        <w:rPr>
          <w:rFonts w:ascii="GHEA Grapalat" w:hAnsi="GHEA Grapalat"/>
          <w:i/>
        </w:rPr>
      </w:pPr>
    </w:p>
    <w:p w14:paraId="5DE50A4C" w14:textId="77777777" w:rsidR="00FF5A5B" w:rsidRPr="009044F1" w:rsidRDefault="00FF5A5B" w:rsidP="00FF5A5B">
      <w:pPr>
        <w:pStyle w:val="BodyText"/>
        <w:widowControl w:val="0"/>
        <w:spacing w:after="160"/>
        <w:ind w:firstLine="567"/>
        <w:jc w:val="right"/>
        <w:rPr>
          <w:rFonts w:ascii="GHEA Grapalat" w:hAnsi="GHEA Grapalat" w:cs="Sylfaen"/>
          <w:i/>
        </w:rPr>
      </w:pPr>
      <w:r w:rsidRPr="009044F1">
        <w:rPr>
          <w:rFonts w:ascii="GHEA Grapalat" w:hAnsi="GHEA Grapalat"/>
          <w:i/>
        </w:rPr>
        <w:t>Утверждено</w:t>
      </w:r>
    </w:p>
    <w:p w14:paraId="36C8F973" w14:textId="7A090C88" w:rsidR="00FF5A5B" w:rsidRPr="009044F1" w:rsidRDefault="00FF5A5B" w:rsidP="00FF5A5B">
      <w:pPr>
        <w:pStyle w:val="BodyText"/>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Pr="001B32D9">
        <w:rPr>
          <w:rFonts w:ascii="GHEA Grapalat" w:hAnsi="GHEA Grapalat" w:cs="Sylfaen"/>
          <w:i/>
        </w:rPr>
        <w:br/>
      </w:r>
      <w:r w:rsidRPr="009044F1">
        <w:rPr>
          <w:rFonts w:ascii="GHEA Grapalat" w:hAnsi="GHEA Grapalat"/>
          <w:i/>
        </w:rPr>
        <w:t xml:space="preserve">под кодом </w:t>
      </w:r>
      <w:r w:rsidR="00547E83">
        <w:rPr>
          <w:rFonts w:ascii="GHEA Grapalat" w:hAnsi="GHEA Grapalat"/>
          <w:i/>
        </w:rPr>
        <w:t>HFF-GH-NPTcDzB -2025/6</w:t>
      </w:r>
      <w:r w:rsidRPr="001B32D9">
        <w:rPr>
          <w:rFonts w:ascii="GHEA Grapalat" w:hAnsi="GHEA Grapalat" w:cs="Times Armenian"/>
          <w:i/>
        </w:rPr>
        <w:br/>
      </w:r>
      <w:r>
        <w:rPr>
          <w:rFonts w:ascii="GHEA Grapalat" w:hAnsi="GHEA Grapalat"/>
          <w:i/>
        </w:rPr>
        <w:t>№ 1</w:t>
      </w:r>
      <w:r w:rsidRPr="009044F1">
        <w:rPr>
          <w:rFonts w:ascii="GHEA Grapalat" w:hAnsi="GHEA Grapalat"/>
          <w:i/>
        </w:rPr>
        <w:t xml:space="preserve"> от </w:t>
      </w:r>
      <w:r w:rsidR="00547E83">
        <w:rPr>
          <w:rFonts w:ascii="GHEA Grapalat" w:hAnsi="GHEA Grapalat"/>
          <w:i/>
        </w:rPr>
        <w:t>17.12.</w:t>
      </w:r>
      <w:r w:rsidRPr="009044F1">
        <w:rPr>
          <w:rFonts w:ascii="GHEA Grapalat" w:hAnsi="GHEA Grapalat"/>
          <w:i/>
        </w:rPr>
        <w:t>20</w:t>
      </w:r>
      <w:r>
        <w:rPr>
          <w:rFonts w:ascii="GHEA Grapalat" w:hAnsi="GHEA Grapalat"/>
          <w:i/>
        </w:rPr>
        <w:t>25</w:t>
      </w:r>
      <w:r w:rsidRPr="009044F1">
        <w:rPr>
          <w:rFonts w:ascii="GHEA Grapalat" w:hAnsi="GHEA Grapalat"/>
          <w:i/>
        </w:rPr>
        <w:t>г.</w:t>
      </w:r>
    </w:p>
    <w:p w14:paraId="57168392" w14:textId="77777777" w:rsidR="00FF5A5B" w:rsidRPr="009044F1" w:rsidRDefault="00FF5A5B" w:rsidP="00FF5A5B">
      <w:pPr>
        <w:pStyle w:val="BodyText"/>
        <w:widowControl w:val="0"/>
        <w:spacing w:after="160"/>
        <w:ind w:right="-7" w:firstLine="567"/>
        <w:jc w:val="center"/>
        <w:rPr>
          <w:rFonts w:ascii="GHEA Grapalat" w:hAnsi="GHEA Grapalat"/>
        </w:rPr>
      </w:pPr>
    </w:p>
    <w:p w14:paraId="15C26D3B" w14:textId="77777777" w:rsidR="00FF5A5B" w:rsidRPr="003A1EBB" w:rsidRDefault="00FF5A5B" w:rsidP="00FF5A5B">
      <w:pPr>
        <w:pStyle w:val="BodyText"/>
        <w:widowControl w:val="0"/>
        <w:spacing w:after="160"/>
        <w:ind w:right="-7" w:firstLine="567"/>
        <w:jc w:val="center"/>
        <w:rPr>
          <w:rFonts w:ascii="GHEA Grapalat" w:hAnsi="GHEA Grapalat"/>
        </w:rPr>
      </w:pPr>
    </w:p>
    <w:p w14:paraId="5EE52734" w14:textId="77777777" w:rsidR="00FF5A5B" w:rsidRPr="003A1EBB" w:rsidRDefault="00FF5A5B" w:rsidP="00FF5A5B">
      <w:pPr>
        <w:pStyle w:val="BodyText"/>
        <w:widowControl w:val="0"/>
        <w:spacing w:after="160"/>
        <w:ind w:right="-7" w:firstLine="567"/>
        <w:jc w:val="center"/>
        <w:rPr>
          <w:rFonts w:ascii="GHEA Grapalat" w:hAnsi="GHEA Grapalat"/>
        </w:rPr>
      </w:pPr>
    </w:p>
    <w:p w14:paraId="181DEDA1" w14:textId="77777777" w:rsidR="00FF5A5B" w:rsidRDefault="00FF5A5B" w:rsidP="00FF5A5B">
      <w:pPr>
        <w:pStyle w:val="BodyText"/>
        <w:widowControl w:val="0"/>
        <w:spacing w:after="160"/>
        <w:ind w:right="-7" w:firstLine="567"/>
        <w:jc w:val="center"/>
        <w:rPr>
          <w:rFonts w:ascii="GHEA Grapalat" w:hAnsi="GHEA Grapalat"/>
          <w:i/>
        </w:rPr>
      </w:pPr>
    </w:p>
    <w:p w14:paraId="4F31F701" w14:textId="77777777" w:rsidR="00FF5A5B" w:rsidRDefault="00FF5A5B" w:rsidP="00FF5A5B">
      <w:pPr>
        <w:pStyle w:val="BodyText"/>
        <w:widowControl w:val="0"/>
        <w:spacing w:after="160"/>
        <w:ind w:right="-7" w:firstLine="567"/>
        <w:jc w:val="center"/>
        <w:rPr>
          <w:rFonts w:ascii="GHEA Grapalat" w:hAnsi="GHEA Grapalat"/>
          <w:i/>
        </w:rPr>
      </w:pPr>
    </w:p>
    <w:p w14:paraId="4ADDC013" w14:textId="77777777" w:rsidR="00FF5A5B" w:rsidRDefault="00FF5A5B" w:rsidP="00FF5A5B">
      <w:pPr>
        <w:pStyle w:val="BodyText"/>
        <w:widowControl w:val="0"/>
        <w:spacing w:after="160"/>
        <w:ind w:right="-7" w:firstLine="567"/>
        <w:jc w:val="center"/>
        <w:rPr>
          <w:rFonts w:ascii="GHEA Grapalat" w:hAnsi="GHEA Grapalat"/>
          <w:i/>
        </w:rPr>
      </w:pPr>
    </w:p>
    <w:p w14:paraId="381E6328" w14:textId="77777777" w:rsidR="00FF5A5B" w:rsidRDefault="00FF5A5B" w:rsidP="00FF5A5B">
      <w:pPr>
        <w:pStyle w:val="BodyText"/>
        <w:widowControl w:val="0"/>
        <w:spacing w:after="160"/>
        <w:ind w:right="-7" w:firstLine="567"/>
        <w:jc w:val="center"/>
        <w:rPr>
          <w:rFonts w:ascii="GHEA Grapalat" w:hAnsi="GHEA Grapalat"/>
          <w:i/>
        </w:rPr>
      </w:pPr>
    </w:p>
    <w:p w14:paraId="00CECF99" w14:textId="77777777" w:rsidR="00FF5A5B" w:rsidRPr="006115CC" w:rsidRDefault="00FF5A5B" w:rsidP="00FF5A5B">
      <w:pPr>
        <w:pStyle w:val="BodyTextIndent"/>
        <w:widowControl w:val="0"/>
        <w:spacing w:line="240" w:lineRule="auto"/>
        <w:ind w:left="1701" w:firstLine="0"/>
        <w:jc w:val="left"/>
        <w:rPr>
          <w:rFonts w:ascii="GHEA Grapalat" w:hAnsi="GHEA Grapalat"/>
          <w:b/>
          <w:i w:val="0"/>
          <w:sz w:val="16"/>
          <w:szCs w:val="16"/>
        </w:rPr>
      </w:pPr>
      <w:r w:rsidRPr="006115CC">
        <w:rPr>
          <w:rFonts w:ascii="GHEA Grapalat" w:hAnsi="GHEA Grapalat"/>
          <w:b/>
          <w:i w:val="0"/>
          <w:sz w:val="24"/>
          <w:szCs w:val="24"/>
        </w:rPr>
        <w:t>Общественная организация "Федерация футбола Армении</w:t>
      </w:r>
      <w:r w:rsidRPr="006115CC">
        <w:rPr>
          <w:rFonts w:ascii="GHEA Grapalat" w:hAnsi="GHEA Grapalat"/>
          <w:b/>
          <w:i w:val="0"/>
          <w:sz w:val="16"/>
          <w:szCs w:val="16"/>
        </w:rPr>
        <w:t xml:space="preserve"> </w:t>
      </w:r>
    </w:p>
    <w:p w14:paraId="18FEE0CC" w14:textId="77777777" w:rsidR="00FF5A5B" w:rsidRPr="009044F1" w:rsidRDefault="00FF5A5B" w:rsidP="00FF5A5B">
      <w:pPr>
        <w:pStyle w:val="BodyText"/>
        <w:widowControl w:val="0"/>
        <w:spacing w:after="160"/>
        <w:ind w:right="-7" w:firstLine="567"/>
        <w:jc w:val="center"/>
        <w:rPr>
          <w:rFonts w:ascii="GHEA Grapalat" w:hAnsi="GHEA Grapalat"/>
        </w:rPr>
      </w:pPr>
      <w:r w:rsidRPr="009044F1">
        <w:rPr>
          <w:rFonts w:ascii="GHEA Grapalat" w:hAnsi="GHEA Grapalat"/>
          <w:i/>
        </w:rPr>
        <w:t>"</w:t>
      </w:r>
    </w:p>
    <w:p w14:paraId="0502BF24" w14:textId="77777777" w:rsidR="00FF5A5B" w:rsidRPr="003A1EBB" w:rsidRDefault="00FF5A5B" w:rsidP="00FF5A5B">
      <w:pPr>
        <w:pStyle w:val="BodyText"/>
        <w:widowControl w:val="0"/>
        <w:spacing w:after="160"/>
        <w:ind w:right="-7" w:firstLine="567"/>
        <w:jc w:val="center"/>
        <w:rPr>
          <w:rFonts w:ascii="GHEA Grapalat" w:hAnsi="GHEA Grapalat"/>
        </w:rPr>
      </w:pPr>
    </w:p>
    <w:p w14:paraId="556B7C90" w14:textId="77777777" w:rsidR="00FF5A5B" w:rsidRPr="00B0206A" w:rsidRDefault="00FF5A5B" w:rsidP="00FF5A5B">
      <w:pPr>
        <w:pStyle w:val="BodyText"/>
        <w:widowControl w:val="0"/>
        <w:spacing w:after="160"/>
        <w:ind w:right="-7" w:firstLine="567"/>
        <w:jc w:val="center"/>
        <w:rPr>
          <w:rFonts w:ascii="GHEA Grapalat" w:hAnsi="GHEA Grapalat" w:cs="Sylfaen"/>
          <w:b/>
        </w:rPr>
      </w:pPr>
      <w:r w:rsidRPr="00B0206A">
        <w:rPr>
          <w:rFonts w:ascii="GHEA Grapalat" w:hAnsi="GHEA Grapalat"/>
          <w:b/>
        </w:rPr>
        <w:t>ПРИГЛАШЕНИЕ</w:t>
      </w:r>
    </w:p>
    <w:p w14:paraId="17969684" w14:textId="77777777" w:rsidR="00FF5A5B" w:rsidRPr="009044F1" w:rsidRDefault="00FF5A5B" w:rsidP="00FF5A5B">
      <w:pPr>
        <w:pStyle w:val="BodyText"/>
        <w:widowControl w:val="0"/>
        <w:spacing w:after="160"/>
        <w:ind w:right="-7" w:firstLine="567"/>
        <w:jc w:val="center"/>
        <w:rPr>
          <w:rFonts w:ascii="GHEA Grapalat" w:hAnsi="GHEA Grapalat" w:cs="Sylfaen"/>
        </w:rPr>
      </w:pPr>
    </w:p>
    <w:p w14:paraId="0718FADB" w14:textId="69209E9D" w:rsidR="00FF5A5B" w:rsidRPr="00117CC9" w:rsidRDefault="00FF5A5B" w:rsidP="00FF5A5B">
      <w:pPr>
        <w:pStyle w:val="BodyTextIndent"/>
        <w:widowControl w:val="0"/>
        <w:spacing w:line="240" w:lineRule="auto"/>
        <w:ind w:left="993" w:firstLine="425"/>
        <w:jc w:val="center"/>
        <w:rPr>
          <w:rFonts w:ascii="GHEA Grapalat" w:hAnsi="GHEA Grapalat"/>
          <w:b/>
          <w:i w:val="0"/>
          <w:sz w:val="24"/>
          <w:szCs w:val="24"/>
        </w:rPr>
      </w:pPr>
      <w:r w:rsidRPr="00117CC9">
        <w:rPr>
          <w:rFonts w:ascii="GHEA Grapalat" w:hAnsi="GHEA Grapalat"/>
          <w:b/>
          <w:i w:val="0"/>
          <w:sz w:val="24"/>
          <w:szCs w:val="24"/>
        </w:rPr>
        <w:t xml:space="preserve">НА ЗАПРОС КОТИРОВОК, ОБЪЯВЛЕННЫЙ С ЦЕЛЬЮ ПРИОБРЕТЕНИЯ " </w:t>
      </w:r>
      <w:r w:rsidRPr="005D49A0">
        <w:rPr>
          <w:rFonts w:ascii="GHEA Grapalat" w:hAnsi="GHEA Grapalat"/>
          <w:b/>
          <w:i w:val="0"/>
          <w:spacing w:val="6"/>
          <w:sz w:val="24"/>
          <w:szCs w:val="24"/>
        </w:rPr>
        <w:t>ЭКСПЕРТИЗ</w:t>
      </w:r>
      <w:r>
        <w:rPr>
          <w:rFonts w:ascii="GHEA Grapalat" w:hAnsi="GHEA Grapalat"/>
          <w:b/>
          <w:i w:val="0"/>
          <w:spacing w:val="6"/>
          <w:sz w:val="24"/>
          <w:szCs w:val="24"/>
        </w:rPr>
        <w:t>Ы</w:t>
      </w:r>
      <w:r w:rsidRPr="005D49A0">
        <w:rPr>
          <w:rFonts w:ascii="GHEA Grapalat" w:hAnsi="GHEA Grapalat"/>
          <w:b/>
          <w:i w:val="0"/>
          <w:spacing w:val="6"/>
          <w:sz w:val="24"/>
          <w:szCs w:val="24"/>
        </w:rPr>
        <w:t xml:space="preserve"> ПРОЕКТНО-СМЕТНОЙ ДОКУМЕНТАЦИИ </w:t>
      </w:r>
      <w:r w:rsidR="00547E83" w:rsidRPr="005D49A0">
        <w:rPr>
          <w:rFonts w:ascii="GHEA Grapalat" w:hAnsi="GHEA Grapalat"/>
          <w:b/>
          <w:i w:val="0"/>
          <w:spacing w:val="6"/>
          <w:sz w:val="24"/>
          <w:szCs w:val="24"/>
        </w:rPr>
        <w:t>ФУТБОЛЬНОЙ ШКОЛЫ В ОБЩИНЕ АРТАШАТ, АРАРАТСКОЙ ОБЛАСТИ РА</w:t>
      </w:r>
      <w:r w:rsidR="00547E83" w:rsidRPr="00117CC9">
        <w:rPr>
          <w:rFonts w:ascii="GHEA Grapalat" w:hAnsi="GHEA Grapalat"/>
          <w:b/>
          <w:i w:val="0"/>
          <w:sz w:val="24"/>
          <w:szCs w:val="24"/>
        </w:rPr>
        <w:t xml:space="preserve"> </w:t>
      </w:r>
      <w:r w:rsidRPr="00117CC9">
        <w:rPr>
          <w:rFonts w:ascii="GHEA Grapalat" w:hAnsi="GHEA Grapalat"/>
          <w:b/>
          <w:i w:val="0"/>
          <w:sz w:val="24"/>
          <w:szCs w:val="24"/>
        </w:rPr>
        <w:t>" ДЛЯ НУЖД  ОБЩЕСТВЕННОЙ ОРГАНИЗАЦИИ "ФЕДЕРАЦИЯ ФУТБОЛА АРМЕНИИ</w:t>
      </w:r>
      <w:r>
        <w:rPr>
          <w:rFonts w:ascii="GHEA Grapalat" w:hAnsi="GHEA Grapalat"/>
          <w:b/>
          <w:i w:val="0"/>
          <w:sz w:val="24"/>
          <w:szCs w:val="24"/>
        </w:rPr>
        <w:t xml:space="preserve"> </w:t>
      </w:r>
      <w:r w:rsidRPr="00117CC9">
        <w:rPr>
          <w:rFonts w:ascii="GHEA Grapalat" w:hAnsi="GHEA Grapalat"/>
          <w:b/>
          <w:i w:val="0"/>
          <w:sz w:val="24"/>
          <w:szCs w:val="24"/>
        </w:rPr>
        <w:t>"</w:t>
      </w:r>
    </w:p>
    <w:p w14:paraId="645C602C" w14:textId="77777777" w:rsidR="00FF5A5B" w:rsidRPr="00117CC9" w:rsidRDefault="00FF5A5B" w:rsidP="00FF5A5B">
      <w:pPr>
        <w:pStyle w:val="BodyText"/>
        <w:widowControl w:val="0"/>
        <w:spacing w:after="160"/>
        <w:ind w:right="-7"/>
        <w:jc w:val="center"/>
        <w:rPr>
          <w:rFonts w:ascii="GHEA Grapalat" w:hAnsi="GHEA Grapalat"/>
          <w:b/>
        </w:rPr>
      </w:pPr>
      <w:r w:rsidRPr="00117CC9">
        <w:rPr>
          <w:rFonts w:ascii="GHEA Grapalat" w:hAnsi="GHEA Grapalat"/>
          <w:b/>
        </w:rPr>
        <w:t>"</w:t>
      </w:r>
    </w:p>
    <w:p w14:paraId="46E2762A" w14:textId="77777777" w:rsidR="00FF5A5B" w:rsidRPr="009044F1" w:rsidRDefault="00FF5A5B" w:rsidP="00FF5A5B">
      <w:pPr>
        <w:pStyle w:val="BodyText"/>
        <w:widowControl w:val="0"/>
        <w:spacing w:after="160"/>
        <w:ind w:right="-7" w:firstLine="567"/>
        <w:jc w:val="center"/>
        <w:rPr>
          <w:rFonts w:ascii="GHEA Grapalat" w:hAnsi="GHEA Grapalat"/>
        </w:rPr>
      </w:pPr>
    </w:p>
    <w:p w14:paraId="78DBFE99" w14:textId="77777777" w:rsidR="00FF5A5B" w:rsidRPr="009044F1" w:rsidRDefault="00FF5A5B" w:rsidP="00FF5A5B">
      <w:pPr>
        <w:pStyle w:val="BodyText"/>
        <w:widowControl w:val="0"/>
        <w:spacing w:after="160"/>
        <w:ind w:right="-7" w:firstLine="567"/>
        <w:jc w:val="center"/>
        <w:rPr>
          <w:rFonts w:ascii="GHEA Grapalat" w:hAnsi="GHEA Grapalat"/>
        </w:rPr>
      </w:pPr>
    </w:p>
    <w:p w14:paraId="2AC32F84" w14:textId="77777777" w:rsidR="00FF5A5B" w:rsidRDefault="00FF5A5B" w:rsidP="00FF5A5B">
      <w:pPr>
        <w:rPr>
          <w:rFonts w:ascii="GHEA Grapalat" w:hAnsi="GHEA Grapalat"/>
        </w:rPr>
      </w:pPr>
      <w:r>
        <w:rPr>
          <w:rFonts w:ascii="GHEA Grapalat" w:hAnsi="GHEA Grapalat"/>
        </w:rPr>
        <w:br w:type="page"/>
      </w:r>
    </w:p>
    <w:p w14:paraId="1D029F37" w14:textId="77777777" w:rsidR="00FF5A5B" w:rsidRPr="009044F1" w:rsidRDefault="00FF5A5B" w:rsidP="00FF5A5B">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08A2C6AB" w14:textId="77777777" w:rsidR="00FF5A5B" w:rsidRPr="009044F1" w:rsidRDefault="00FF5A5B" w:rsidP="00FF5A5B">
      <w:pPr>
        <w:widowControl w:val="0"/>
        <w:spacing w:after="160"/>
        <w:ind w:firstLine="567"/>
        <w:jc w:val="center"/>
        <w:rPr>
          <w:rFonts w:ascii="GHEA Grapalat" w:hAnsi="GHEA Grapalat" w:cs="Sylfaen"/>
          <w:b/>
        </w:rPr>
      </w:pPr>
      <w:r w:rsidRPr="009044F1">
        <w:rPr>
          <w:rFonts w:ascii="GHEA Grapalat" w:hAnsi="GHEA Grapalat"/>
        </w:rPr>
        <w:br w:type="page"/>
      </w:r>
    </w:p>
    <w:p w14:paraId="67AC3EBF" w14:textId="77777777" w:rsidR="00FF5A5B" w:rsidRPr="009044F1" w:rsidRDefault="00FF5A5B" w:rsidP="00FF5A5B">
      <w:pPr>
        <w:widowControl w:val="0"/>
        <w:spacing w:after="160"/>
        <w:jc w:val="center"/>
        <w:rPr>
          <w:rFonts w:ascii="GHEA Grapalat" w:hAnsi="GHEA Grapalat"/>
          <w:b/>
        </w:rPr>
      </w:pPr>
      <w:r w:rsidRPr="009044F1">
        <w:rPr>
          <w:rFonts w:ascii="GHEA Grapalat" w:hAnsi="GHEA Grapalat"/>
          <w:b/>
        </w:rPr>
        <w:lastRenderedPageBreak/>
        <w:t>СОДЕРЖАНИЕ</w:t>
      </w:r>
    </w:p>
    <w:p w14:paraId="55F0212B" w14:textId="77777777" w:rsidR="00FF5A5B" w:rsidRPr="009044F1" w:rsidRDefault="00FF5A5B" w:rsidP="00FF5A5B">
      <w:pPr>
        <w:widowControl w:val="0"/>
        <w:spacing w:after="160"/>
        <w:ind w:firstLine="567"/>
        <w:jc w:val="center"/>
        <w:rPr>
          <w:rFonts w:ascii="GHEA Grapalat" w:hAnsi="GHEA Grapalat"/>
          <w:i/>
        </w:rPr>
      </w:pPr>
    </w:p>
    <w:p w14:paraId="78354B28" w14:textId="5B5E34D2" w:rsidR="00FF5A5B" w:rsidRPr="00EC400D" w:rsidRDefault="00FF5A5B" w:rsidP="00FF5A5B">
      <w:pPr>
        <w:widowControl w:val="0"/>
        <w:jc w:val="center"/>
        <w:rPr>
          <w:rFonts w:ascii="GHEA Grapalat" w:hAnsi="GHEA Grapalat"/>
        </w:rPr>
      </w:pPr>
      <w:r w:rsidRPr="005D49A0">
        <w:rPr>
          <w:rFonts w:ascii="GHEA Grapalat" w:hAnsi="GHEA Grapalat"/>
          <w:b/>
          <w:spacing w:val="6"/>
        </w:rPr>
        <w:t xml:space="preserve">ЭКСПЕРТИЗА ПРОЕКТНО-СМЕТНОЙ ДОКУМЕНТАЦИИ СТРОИТЕЛЬСТВА </w:t>
      </w:r>
      <w:r w:rsidR="00547E83">
        <w:rPr>
          <w:rFonts w:ascii="GHEA Grapalat" w:hAnsi="GHEA Grapalat"/>
          <w:b/>
          <w:spacing w:val="6"/>
        </w:rPr>
        <w:t xml:space="preserve"> </w:t>
      </w:r>
      <w:r w:rsidR="00547E83" w:rsidRPr="005D49A0">
        <w:rPr>
          <w:rFonts w:ascii="GHEA Grapalat" w:hAnsi="GHEA Grapalat"/>
          <w:b/>
          <w:i/>
          <w:spacing w:val="6"/>
        </w:rPr>
        <w:t>ФУТБОЛЬНОЙ ШКОЛЫ В ОБЩИНЕ АРТАШАТ, АРАРАТСКОЙ ОБЛАСТИ РА</w:t>
      </w:r>
      <w:r w:rsidR="00547E83" w:rsidRPr="002E069D">
        <w:rPr>
          <w:rFonts w:ascii="GHEA Grapalat" w:hAnsi="GHEA Grapalat"/>
          <w:b/>
        </w:rPr>
        <w:t xml:space="preserve"> </w:t>
      </w:r>
      <w:r w:rsidRPr="002E069D">
        <w:rPr>
          <w:rFonts w:ascii="GHEA Grapalat" w:hAnsi="GHEA Grapalat"/>
          <w:b/>
        </w:rPr>
        <w:t>ДЛЯ НУЖД</w:t>
      </w:r>
      <w:r w:rsidRPr="00EC400D">
        <w:rPr>
          <w:rFonts w:ascii="GHEA Grapalat" w:hAnsi="GHEA Grapalat"/>
        </w:rPr>
        <w:t xml:space="preserve"> </w:t>
      </w:r>
      <w:r w:rsidRPr="00117CC9">
        <w:rPr>
          <w:rFonts w:ascii="GHEA Grapalat" w:hAnsi="GHEA Grapalat"/>
          <w:b/>
        </w:rPr>
        <w:t>ОБЩЕСТВЕННОЙ ОРГАНИЗАЦИИ "ФЕДЕРАЦИЯ ФУТБОЛА АРМЕНИИ</w:t>
      </w:r>
    </w:p>
    <w:p w14:paraId="2F9123E2" w14:textId="77777777" w:rsidR="00FF5A5B" w:rsidRPr="003A1EBB" w:rsidRDefault="00FF5A5B" w:rsidP="00FF5A5B">
      <w:pPr>
        <w:widowControl w:val="0"/>
        <w:spacing w:after="160"/>
        <w:ind w:firstLine="567"/>
        <w:jc w:val="center"/>
        <w:rPr>
          <w:rFonts w:ascii="GHEA Grapalat" w:hAnsi="GHEA Grapalat"/>
        </w:rPr>
      </w:pPr>
    </w:p>
    <w:p w14:paraId="6E1A73BC" w14:textId="77777777" w:rsidR="00FF5A5B" w:rsidRPr="009044F1" w:rsidRDefault="00FF5A5B" w:rsidP="00FF5A5B">
      <w:pPr>
        <w:widowControl w:val="0"/>
        <w:spacing w:after="160"/>
        <w:jc w:val="center"/>
        <w:rPr>
          <w:rFonts w:ascii="GHEA Grapalat" w:hAnsi="GHEA Grapalat"/>
          <w:i/>
        </w:rPr>
      </w:pPr>
      <w:r w:rsidRPr="009044F1">
        <w:rPr>
          <w:rFonts w:ascii="GHEA Grapalat" w:hAnsi="GHEA Grapalat"/>
          <w:b/>
        </w:rPr>
        <w:t xml:space="preserve">ПРИГЛАШЕНИЯ НА </w:t>
      </w:r>
      <w:r>
        <w:rPr>
          <w:rFonts w:ascii="GHEA Grapalat" w:hAnsi="GHEA Grapalat"/>
          <w:b/>
        </w:rPr>
        <w:t>ЗАПРОС КОТИРОВОК</w:t>
      </w:r>
      <w:r w:rsidRPr="009044F1">
        <w:rPr>
          <w:rFonts w:ascii="GHEA Grapalat" w:hAnsi="GHEA Grapalat"/>
          <w:b/>
        </w:rPr>
        <w:t xml:space="preserve">, </w:t>
      </w:r>
      <w:r w:rsidRPr="005C1BF7">
        <w:rPr>
          <w:rFonts w:ascii="GHEA Grapalat" w:hAnsi="GHEA Grapalat"/>
          <w:b/>
        </w:rPr>
        <w:br/>
      </w:r>
      <w:r w:rsidRPr="009044F1">
        <w:rPr>
          <w:rFonts w:ascii="GHEA Grapalat" w:hAnsi="GHEA Grapalat"/>
          <w:b/>
        </w:rPr>
        <w:t>ОБЪЯВЛЕННЫЙ С ЦЕЛЬЮ ПРИОБРЕТЕНИЯ</w:t>
      </w:r>
    </w:p>
    <w:p w14:paraId="07D6DCF3" w14:textId="77777777" w:rsidR="00FF5A5B" w:rsidRPr="009044F1" w:rsidRDefault="00FF5A5B" w:rsidP="00FF5A5B">
      <w:pPr>
        <w:widowControl w:val="0"/>
        <w:spacing w:after="160"/>
        <w:jc w:val="center"/>
        <w:rPr>
          <w:rFonts w:ascii="GHEA Grapalat" w:hAnsi="GHEA Grapalat" w:cs="Sylfaen"/>
          <w:b/>
        </w:rPr>
      </w:pPr>
    </w:p>
    <w:p w14:paraId="58E70E3F" w14:textId="77777777" w:rsidR="00FF5A5B" w:rsidRPr="008842CE" w:rsidRDefault="00FF5A5B" w:rsidP="00FF5A5B">
      <w:pPr>
        <w:widowControl w:val="0"/>
        <w:spacing w:after="160"/>
        <w:jc w:val="center"/>
        <w:rPr>
          <w:rFonts w:ascii="GHEA Grapalat" w:hAnsi="GHEA Grapalat"/>
          <w:b/>
        </w:rPr>
      </w:pPr>
      <w:r w:rsidRPr="009044F1">
        <w:rPr>
          <w:rFonts w:ascii="GHEA Grapalat" w:hAnsi="GHEA Grapalat"/>
          <w:b/>
        </w:rPr>
        <w:t>ЧАСТЬ I.</w:t>
      </w:r>
    </w:p>
    <w:p w14:paraId="331A7B07" w14:textId="77777777" w:rsidR="00FF5A5B" w:rsidRPr="008842CE" w:rsidRDefault="00FF5A5B" w:rsidP="00FF5A5B">
      <w:pPr>
        <w:widowControl w:val="0"/>
        <w:spacing w:after="160"/>
        <w:jc w:val="center"/>
        <w:rPr>
          <w:rFonts w:ascii="GHEA Grapalat" w:hAnsi="GHEA Grapalat"/>
        </w:rPr>
      </w:pPr>
    </w:p>
    <w:p w14:paraId="19EE83DA" w14:textId="77777777" w:rsidR="00FF5A5B" w:rsidRPr="009044F1" w:rsidRDefault="00FF5A5B" w:rsidP="00FF5A5B">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CA590C">
        <w:rPr>
          <w:rFonts w:ascii="GHEA Grapalat" w:hAnsi="GHEA Grapalat"/>
        </w:rPr>
        <w:tab/>
      </w:r>
      <w:r>
        <w:rPr>
          <w:rFonts w:ascii="GHEA Grapalat" w:hAnsi="GHEA Grapalat"/>
        </w:rPr>
        <w:t>Характеристика предмета закупки</w:t>
      </w:r>
      <w:r w:rsidRPr="009044F1">
        <w:rPr>
          <w:rFonts w:ascii="GHEA Grapalat" w:hAnsi="GHEA Grapalat"/>
        </w:rPr>
        <w:t xml:space="preserve"> </w:t>
      </w:r>
    </w:p>
    <w:p w14:paraId="6E450088" w14:textId="77777777" w:rsidR="00FF5A5B" w:rsidRDefault="00FF5A5B" w:rsidP="00FF5A5B">
      <w:pPr>
        <w:widowControl w:val="0"/>
        <w:tabs>
          <w:tab w:val="left" w:pos="1134"/>
        </w:tabs>
        <w:spacing w:after="160"/>
        <w:ind w:left="1134" w:hanging="567"/>
        <w:jc w:val="both"/>
        <w:rPr>
          <w:rFonts w:ascii="GHEA Grapalat" w:hAnsi="GHEA Grapalat"/>
        </w:rPr>
      </w:pPr>
      <w:r w:rsidRPr="009044F1">
        <w:rPr>
          <w:rFonts w:ascii="GHEA Grapalat" w:hAnsi="GHEA Grapalat"/>
        </w:rPr>
        <w:t>2.</w:t>
      </w:r>
      <w:r w:rsidRPr="00543BAE">
        <w:rPr>
          <w:rFonts w:ascii="GHEA Grapalat" w:hAnsi="GHEA Grapalat"/>
        </w:rPr>
        <w:tab/>
      </w:r>
      <w:r w:rsidRPr="009044F1">
        <w:rPr>
          <w:rFonts w:ascii="GHEA Grapalat" w:hAnsi="GHEA Grapalat"/>
        </w:rPr>
        <w:t>Требования к праву участника на участие</w:t>
      </w:r>
      <w:r>
        <w:rPr>
          <w:rFonts w:ascii="GHEA Grapalat" w:hAnsi="GHEA Grapalat"/>
        </w:rPr>
        <w:t xml:space="preserve">. </w:t>
      </w:r>
      <w:r w:rsidRPr="008C1FF8">
        <w:rPr>
          <w:rFonts w:ascii="GHEA Grapalat" w:hAnsi="GHEA Grapalat"/>
        </w:rPr>
        <w:t>квалификационные критерии</w:t>
      </w:r>
      <w:r>
        <w:rPr>
          <w:rFonts w:ascii="GHEA Grapalat" w:hAnsi="GHEA Grapalat"/>
        </w:rPr>
        <w:t xml:space="preserve"> и порядок их оценки</w:t>
      </w:r>
    </w:p>
    <w:p w14:paraId="68326667" w14:textId="77777777" w:rsidR="00FF5A5B" w:rsidRPr="00543BAE" w:rsidRDefault="00FF5A5B" w:rsidP="00FF5A5B">
      <w:pPr>
        <w:widowControl w:val="0"/>
        <w:tabs>
          <w:tab w:val="left" w:pos="1134"/>
        </w:tabs>
        <w:spacing w:after="160"/>
        <w:ind w:left="1134" w:hanging="567"/>
        <w:jc w:val="both"/>
        <w:rPr>
          <w:rFonts w:ascii="GHEA Grapalat" w:hAnsi="GHEA Grapalat"/>
        </w:rPr>
      </w:pPr>
      <w:r w:rsidRPr="009044F1">
        <w:rPr>
          <w:rFonts w:ascii="GHEA Grapalat" w:hAnsi="GHEA Grapalat"/>
        </w:rPr>
        <w:t>3.</w:t>
      </w:r>
      <w:r w:rsidRPr="00543BAE">
        <w:rPr>
          <w:rFonts w:ascii="GHEA Grapalat" w:hAnsi="GHEA Grapalat"/>
        </w:rPr>
        <w:tab/>
      </w:r>
      <w:r w:rsidRPr="009044F1">
        <w:rPr>
          <w:rFonts w:ascii="GHEA Grapalat" w:hAnsi="GHEA Grapalat"/>
        </w:rPr>
        <w:t>Разъяснение приглашения и порядок вне</w:t>
      </w:r>
      <w:r>
        <w:rPr>
          <w:rFonts w:ascii="GHEA Grapalat" w:hAnsi="GHEA Grapalat"/>
        </w:rPr>
        <w:t>сения изменения в приглашение</w:t>
      </w:r>
    </w:p>
    <w:p w14:paraId="708F6724" w14:textId="77777777" w:rsidR="00FF5A5B" w:rsidRPr="009044F1" w:rsidRDefault="00FF5A5B" w:rsidP="00FF5A5B">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Pr="003A1EBB">
        <w:rPr>
          <w:rFonts w:ascii="GHEA Grapalat" w:hAnsi="GHEA Grapalat"/>
        </w:rPr>
        <w:tab/>
      </w:r>
      <w:r w:rsidRPr="009044F1">
        <w:rPr>
          <w:rFonts w:ascii="GHEA Grapalat" w:hAnsi="GHEA Grapalat"/>
        </w:rPr>
        <w:t>Порядок подачи заявки</w:t>
      </w:r>
    </w:p>
    <w:p w14:paraId="4874B53B" w14:textId="77777777" w:rsidR="00FF5A5B" w:rsidRPr="009044F1" w:rsidRDefault="00FF5A5B" w:rsidP="00FF5A5B">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Pr="009044F1">
        <w:rPr>
          <w:rFonts w:ascii="GHEA Grapalat" w:hAnsi="GHEA Grapalat"/>
        </w:rPr>
        <w:t xml:space="preserve"> </w:t>
      </w:r>
    </w:p>
    <w:p w14:paraId="40597AAA" w14:textId="77777777" w:rsidR="00FF5A5B" w:rsidRPr="009044F1" w:rsidRDefault="00FF5A5B" w:rsidP="00FF5A5B">
      <w:pPr>
        <w:widowControl w:val="0"/>
        <w:tabs>
          <w:tab w:val="left" w:pos="1134"/>
        </w:tabs>
        <w:spacing w:after="160"/>
        <w:ind w:left="1134" w:hanging="567"/>
        <w:jc w:val="both"/>
        <w:rPr>
          <w:rFonts w:ascii="GHEA Grapalat" w:hAnsi="GHEA Grapalat"/>
        </w:rPr>
      </w:pPr>
      <w:r w:rsidRPr="009044F1">
        <w:rPr>
          <w:rFonts w:ascii="GHEA Grapalat" w:hAnsi="GHEA Grapalat"/>
        </w:rPr>
        <w:t>6.</w:t>
      </w:r>
      <w:r w:rsidRPr="005D191A">
        <w:rPr>
          <w:rFonts w:ascii="GHEA Grapalat" w:hAnsi="GHEA Grapalat"/>
        </w:rPr>
        <w:tab/>
      </w:r>
      <w:r w:rsidRPr="009044F1">
        <w:rPr>
          <w:rFonts w:ascii="GHEA Grapalat" w:hAnsi="GHEA Grapalat"/>
        </w:rPr>
        <w:t>Срок действия заявки, порядок внесения</w:t>
      </w:r>
      <w:r>
        <w:rPr>
          <w:rFonts w:ascii="GHEA Grapalat" w:hAnsi="GHEA Grapalat"/>
        </w:rPr>
        <w:t xml:space="preserve"> изменений в заявки и их отзыва</w:t>
      </w:r>
      <w:r w:rsidRPr="009044F1">
        <w:rPr>
          <w:rFonts w:ascii="GHEA Grapalat" w:hAnsi="GHEA Grapalat"/>
        </w:rPr>
        <w:t xml:space="preserve"> </w:t>
      </w:r>
    </w:p>
    <w:p w14:paraId="43C3AA9E" w14:textId="77777777" w:rsidR="00FF5A5B" w:rsidRPr="008842CE" w:rsidRDefault="00FF5A5B" w:rsidP="00FF5A5B">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Pr="003A1EBB">
        <w:rPr>
          <w:rFonts w:ascii="GHEA Grapalat" w:hAnsi="GHEA Grapalat"/>
        </w:rPr>
        <w:tab/>
      </w:r>
      <w:r w:rsidRPr="009044F1">
        <w:rPr>
          <w:rFonts w:ascii="GHEA Grapalat" w:hAnsi="GHEA Grapalat"/>
        </w:rPr>
        <w:t>Вскрытие, оц</w:t>
      </w:r>
      <w:r>
        <w:rPr>
          <w:rFonts w:ascii="GHEA Grapalat" w:hAnsi="GHEA Grapalat"/>
        </w:rPr>
        <w:t>енка заявок и подведение итогов</w:t>
      </w:r>
    </w:p>
    <w:p w14:paraId="44754797" w14:textId="77777777" w:rsidR="00FF5A5B" w:rsidRPr="003A1EBB" w:rsidRDefault="00FF5A5B" w:rsidP="00FF5A5B">
      <w:pPr>
        <w:widowControl w:val="0"/>
        <w:tabs>
          <w:tab w:val="left" w:pos="1134"/>
        </w:tabs>
        <w:spacing w:after="160"/>
        <w:ind w:left="1134" w:hanging="567"/>
        <w:jc w:val="both"/>
        <w:rPr>
          <w:rFonts w:ascii="GHEA Grapalat" w:hAnsi="GHEA Grapalat"/>
        </w:rPr>
      </w:pPr>
      <w:r w:rsidRPr="009044F1">
        <w:rPr>
          <w:rFonts w:ascii="GHEA Grapalat" w:hAnsi="GHEA Grapalat"/>
        </w:rPr>
        <w:t>9.</w:t>
      </w:r>
      <w:r w:rsidRPr="003A1EBB">
        <w:rPr>
          <w:rFonts w:ascii="GHEA Grapalat" w:hAnsi="GHEA Grapalat"/>
        </w:rPr>
        <w:tab/>
      </w:r>
      <w:r w:rsidRPr="009044F1">
        <w:rPr>
          <w:rFonts w:ascii="GHEA Grapalat" w:hAnsi="GHEA Grapalat"/>
        </w:rPr>
        <w:t>Заключение догово</w:t>
      </w:r>
      <w:r>
        <w:rPr>
          <w:rFonts w:ascii="GHEA Grapalat" w:hAnsi="GHEA Grapalat"/>
        </w:rPr>
        <w:t>ра</w:t>
      </w:r>
    </w:p>
    <w:p w14:paraId="62483DAD" w14:textId="77777777" w:rsidR="00FF5A5B" w:rsidRPr="009044F1" w:rsidRDefault="00FF5A5B" w:rsidP="00FF5A5B">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Pr="003A1EBB">
        <w:rPr>
          <w:rFonts w:ascii="GHEA Grapalat" w:hAnsi="GHEA Grapalat"/>
        </w:rPr>
        <w:tab/>
      </w:r>
      <w:r>
        <w:rPr>
          <w:rFonts w:ascii="GHEA Grapalat" w:hAnsi="GHEA Grapalat"/>
        </w:rPr>
        <w:t>Обеспечение договора</w:t>
      </w:r>
      <w:r w:rsidRPr="009044F1">
        <w:rPr>
          <w:rFonts w:ascii="GHEA Grapalat" w:hAnsi="GHEA Grapalat"/>
        </w:rPr>
        <w:t xml:space="preserve"> </w:t>
      </w:r>
    </w:p>
    <w:p w14:paraId="0872FD2D" w14:textId="77777777" w:rsidR="00FF5A5B" w:rsidRPr="003A1EBB" w:rsidRDefault="00FF5A5B" w:rsidP="00FF5A5B">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Pr="003A1EBB">
        <w:rPr>
          <w:rFonts w:ascii="GHEA Grapalat" w:hAnsi="GHEA Grapalat"/>
        </w:rPr>
        <w:tab/>
      </w:r>
      <w:r w:rsidRPr="009044F1">
        <w:rPr>
          <w:rFonts w:ascii="GHEA Grapalat" w:hAnsi="GHEA Grapalat"/>
        </w:rPr>
        <w:t>Объяв</w:t>
      </w:r>
      <w:r>
        <w:rPr>
          <w:rFonts w:ascii="GHEA Grapalat" w:hAnsi="GHEA Grapalat"/>
        </w:rPr>
        <w:t>ление процедуры несостоявшейся</w:t>
      </w:r>
      <w:r w:rsidRPr="009044F1">
        <w:rPr>
          <w:rFonts w:ascii="GHEA Grapalat" w:hAnsi="GHEA Grapalat"/>
        </w:rPr>
        <w:t xml:space="preserve"> </w:t>
      </w:r>
    </w:p>
    <w:p w14:paraId="3E676D55" w14:textId="77777777" w:rsidR="00FF5A5B" w:rsidRPr="00543BAE" w:rsidRDefault="00FF5A5B" w:rsidP="00FF5A5B">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Pr>
          <w:rFonts w:ascii="GHEA Grapalat" w:hAnsi="GHEA Grapalat"/>
        </w:rPr>
        <w:t>, связанных с процессом закупки</w:t>
      </w:r>
    </w:p>
    <w:p w14:paraId="20DA2262" w14:textId="77777777" w:rsidR="00FF5A5B" w:rsidRDefault="00FF5A5B" w:rsidP="00FF5A5B">
      <w:pPr>
        <w:widowControl w:val="0"/>
        <w:spacing w:after="160"/>
        <w:jc w:val="center"/>
        <w:rPr>
          <w:rFonts w:ascii="GHEA Grapalat" w:hAnsi="GHEA Grapalat"/>
          <w:b/>
        </w:rPr>
      </w:pPr>
    </w:p>
    <w:p w14:paraId="6B65CE89" w14:textId="77777777" w:rsidR="00FF5A5B" w:rsidRDefault="00FF5A5B" w:rsidP="00FF5A5B">
      <w:pPr>
        <w:widowControl w:val="0"/>
        <w:spacing w:after="160"/>
        <w:jc w:val="center"/>
        <w:rPr>
          <w:rFonts w:ascii="GHEA Grapalat" w:hAnsi="GHEA Grapalat"/>
          <w:b/>
        </w:rPr>
      </w:pPr>
    </w:p>
    <w:p w14:paraId="3BB13BCE" w14:textId="77777777" w:rsidR="00FF5A5B" w:rsidRPr="00374F4A" w:rsidRDefault="00FF5A5B" w:rsidP="00FF5A5B">
      <w:pPr>
        <w:widowControl w:val="0"/>
        <w:spacing w:after="160"/>
        <w:jc w:val="center"/>
        <w:rPr>
          <w:rFonts w:ascii="GHEA Grapalat" w:hAnsi="GHEA Grapalat"/>
          <w:b/>
        </w:rPr>
      </w:pPr>
      <w:r>
        <w:rPr>
          <w:rFonts w:ascii="GHEA Grapalat" w:hAnsi="GHEA Grapalat"/>
          <w:b/>
        </w:rPr>
        <w:t xml:space="preserve">ЧАСТЬ II. </w:t>
      </w:r>
    </w:p>
    <w:p w14:paraId="1950262E" w14:textId="77777777" w:rsidR="00FF5A5B" w:rsidRPr="00374F4A" w:rsidRDefault="00FF5A5B" w:rsidP="00FF5A5B">
      <w:pPr>
        <w:widowControl w:val="0"/>
        <w:spacing w:after="160"/>
        <w:jc w:val="center"/>
        <w:rPr>
          <w:rFonts w:ascii="GHEA Grapalat" w:hAnsi="GHEA Grapalat"/>
          <w:b/>
        </w:rPr>
      </w:pPr>
    </w:p>
    <w:p w14:paraId="32D56C1B" w14:textId="77777777" w:rsidR="00FF5A5B" w:rsidRDefault="00FF5A5B" w:rsidP="00FF5A5B">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Pr="00CA590C">
        <w:rPr>
          <w:rFonts w:ascii="GHEA Grapalat" w:hAnsi="GHEA Grapalat"/>
          <w:b/>
        </w:rPr>
        <w:br/>
      </w:r>
      <w:r w:rsidRPr="009044F1">
        <w:rPr>
          <w:rFonts w:ascii="GHEA Grapalat" w:hAnsi="GHEA Grapalat"/>
          <w:b/>
        </w:rPr>
        <w:t xml:space="preserve">НА </w:t>
      </w:r>
      <w:r>
        <w:rPr>
          <w:rFonts w:ascii="GHEA Grapalat" w:hAnsi="GHEA Grapalat"/>
          <w:b/>
        </w:rPr>
        <w:t>ЗАПРОС КОТИРОВОК</w:t>
      </w:r>
    </w:p>
    <w:p w14:paraId="40A126E5" w14:textId="77777777" w:rsidR="00FF5A5B" w:rsidRPr="008842CE" w:rsidRDefault="00FF5A5B" w:rsidP="00FF5A5B">
      <w:pPr>
        <w:widowControl w:val="0"/>
        <w:spacing w:after="160"/>
        <w:jc w:val="center"/>
        <w:rPr>
          <w:rFonts w:ascii="GHEA Grapalat" w:hAnsi="GHEA Grapalat"/>
          <w:b/>
        </w:rPr>
      </w:pPr>
    </w:p>
    <w:p w14:paraId="015DE5EE" w14:textId="77777777" w:rsidR="00FF5A5B" w:rsidRPr="003A1EBB" w:rsidRDefault="00FF5A5B" w:rsidP="00FF5A5B">
      <w:pPr>
        <w:widowControl w:val="0"/>
        <w:tabs>
          <w:tab w:val="left" w:pos="1134"/>
        </w:tabs>
        <w:spacing w:after="160"/>
        <w:ind w:left="1134" w:hanging="567"/>
        <w:jc w:val="both"/>
        <w:rPr>
          <w:rFonts w:ascii="GHEA Grapalat" w:hAnsi="GHEA Grapalat"/>
        </w:rPr>
      </w:pPr>
      <w:r w:rsidRPr="009044F1">
        <w:rPr>
          <w:rFonts w:ascii="GHEA Grapalat" w:hAnsi="GHEA Grapalat"/>
        </w:rPr>
        <w:lastRenderedPageBreak/>
        <w:t>1.</w:t>
      </w:r>
      <w:r w:rsidRPr="009044F1">
        <w:rPr>
          <w:rFonts w:ascii="GHEA Grapalat" w:hAnsi="GHEA Grapalat"/>
        </w:rPr>
        <w:tab/>
        <w:t>Общ</w:t>
      </w:r>
      <w:r>
        <w:rPr>
          <w:rFonts w:ascii="GHEA Grapalat" w:hAnsi="GHEA Grapalat"/>
        </w:rPr>
        <w:t>ие положения</w:t>
      </w:r>
    </w:p>
    <w:p w14:paraId="0A4A7A8F" w14:textId="77777777" w:rsidR="00FF5A5B" w:rsidRPr="003A1EBB" w:rsidRDefault="00FF5A5B" w:rsidP="00FF5A5B">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664C8209" w14:textId="77777777" w:rsidR="00FF5A5B" w:rsidRPr="00625529" w:rsidRDefault="00FF5A5B" w:rsidP="00FF5A5B">
      <w:pPr>
        <w:widowControl w:val="0"/>
        <w:tabs>
          <w:tab w:val="left" w:pos="1134"/>
        </w:tabs>
        <w:spacing w:after="160"/>
        <w:ind w:left="1134" w:hanging="567"/>
        <w:jc w:val="both"/>
        <w:rPr>
          <w:rFonts w:ascii="GHEA Grapalat" w:hAnsi="GHEA Grapalat"/>
        </w:rPr>
      </w:pPr>
      <w:r>
        <w:rPr>
          <w:rFonts w:ascii="GHEA Grapalat" w:hAnsi="GHEA Grapalat"/>
        </w:rPr>
        <w:t>3.</w:t>
      </w:r>
      <w:r>
        <w:rPr>
          <w:rFonts w:ascii="GHEA Grapalat" w:hAnsi="GHEA Grapalat"/>
        </w:rPr>
        <w:tab/>
      </w:r>
      <w:r w:rsidRPr="00E63619">
        <w:rPr>
          <w:rFonts w:ascii="GHEA Grapalat" w:hAnsi="GHEA Grapalat"/>
        </w:rPr>
        <w:t>Приложения № 1-6</w:t>
      </w:r>
    </w:p>
    <w:p w14:paraId="2025808E" w14:textId="77777777" w:rsidR="00FF5A5B" w:rsidRDefault="00FF5A5B" w:rsidP="00FF5A5B">
      <w:pPr>
        <w:rPr>
          <w:rFonts w:ascii="GHEA Grapalat" w:hAnsi="GHEA Grapalat"/>
          <w:spacing w:val="-6"/>
        </w:rPr>
      </w:pPr>
      <w:r>
        <w:rPr>
          <w:rFonts w:ascii="GHEA Grapalat" w:hAnsi="GHEA Grapalat"/>
          <w:spacing w:val="-6"/>
        </w:rPr>
        <w:br w:type="page"/>
      </w:r>
    </w:p>
    <w:p w14:paraId="59C18B52" w14:textId="5A3702BC" w:rsidR="00FF5A5B" w:rsidRPr="006D2DF7" w:rsidRDefault="00FF5A5B" w:rsidP="00FF5A5B">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547E83">
        <w:rPr>
          <w:rFonts w:ascii="GHEA Grapalat" w:hAnsi="GHEA Grapalat"/>
          <w:b/>
          <w:spacing w:val="-6"/>
        </w:rPr>
        <w:t>HFF-GH-NPTcDzB -2025/6</w:t>
      </w:r>
      <w:r w:rsidRPr="005D49A0">
        <w:rPr>
          <w:rFonts w:ascii="GHEA Grapalat" w:hAnsi="GHEA Grapalat"/>
          <w:spacing w:val="-6"/>
        </w:rPr>
        <w:t xml:space="preserve"> </w:t>
      </w:r>
      <w:r w:rsidRPr="006D2DF7">
        <w:rPr>
          <w:rFonts w:ascii="GHEA Grapalat" w:hAnsi="GHEA Grapalat"/>
          <w:spacing w:val="-6"/>
        </w:rPr>
        <w:t>(далее — процедура).</w:t>
      </w:r>
    </w:p>
    <w:p w14:paraId="710AAA6B" w14:textId="77777777" w:rsidR="00FF5A5B" w:rsidRPr="000B2CFA" w:rsidRDefault="00FF5A5B" w:rsidP="00FF5A5B">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4138BEB6" w14:textId="77777777" w:rsidR="00FF5A5B" w:rsidRPr="009044F1" w:rsidRDefault="00FF5A5B" w:rsidP="00FF5A5B">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38F91F10" w14:textId="77777777" w:rsidR="00FF5A5B" w:rsidRPr="009044F1" w:rsidRDefault="00FF5A5B" w:rsidP="00FF5A5B">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8298593" w14:textId="77777777" w:rsidR="00FF5A5B" w:rsidRPr="006115CC" w:rsidRDefault="00FF5A5B" w:rsidP="00FF5A5B">
      <w:pPr>
        <w:pStyle w:val="BodyTextIndent"/>
        <w:widowControl w:val="0"/>
        <w:spacing w:after="160" w:line="240" w:lineRule="auto"/>
        <w:ind w:left="1701" w:firstLine="0"/>
        <w:rPr>
          <w:rFonts w:ascii="GHEA Grapalat" w:hAnsi="GHEA Grapalat"/>
          <w:b/>
          <w:i w:val="0"/>
          <w:sz w:val="24"/>
          <w:szCs w:val="24"/>
          <w:u w:val="single"/>
        </w:rPr>
      </w:pPr>
      <w:r w:rsidRPr="009044F1">
        <w:rPr>
          <w:rFonts w:ascii="GHEA Grapalat" w:hAnsi="GHEA Grapalat"/>
          <w:sz w:val="24"/>
          <w:szCs w:val="24"/>
        </w:rPr>
        <w:t>Адрес электронной почты секретаря оценочной комиссии "</w:t>
      </w:r>
      <w:r>
        <w:fldChar w:fldCharType="begin"/>
      </w:r>
      <w:r>
        <w:instrText>HYPERLINK "mailto:ofelia.kirakosyan@ffa.am"</w:instrText>
      </w:r>
      <w:r>
        <w:fldChar w:fldCharType="separate"/>
      </w:r>
      <w:r w:rsidRPr="006115CC">
        <w:rPr>
          <w:rStyle w:val="Hyperlink"/>
          <w:rFonts w:ascii="GHEA Grapalat" w:hAnsi="GHEA Grapalat"/>
          <w:b/>
          <w:i w:val="0"/>
          <w:lang w:val="af-ZA"/>
        </w:rPr>
        <w:t>ofelia.kirakosyan@ffa.am</w:t>
      </w:r>
      <w:r>
        <w:fldChar w:fldCharType="end"/>
      </w:r>
    </w:p>
    <w:p w14:paraId="7BF62D4B" w14:textId="77777777" w:rsidR="00FF5A5B" w:rsidRPr="009044F1" w:rsidRDefault="00FF5A5B" w:rsidP="00FF5A5B">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2E348EBB" w14:textId="77777777" w:rsidR="00FF5A5B" w:rsidRPr="009044F1" w:rsidRDefault="00FF5A5B" w:rsidP="00FF5A5B">
      <w:pPr>
        <w:pStyle w:val="Heading3"/>
        <w:keepNext w:val="0"/>
        <w:widowControl w:val="0"/>
        <w:spacing w:after="160" w:line="240" w:lineRule="auto"/>
        <w:rPr>
          <w:rFonts w:ascii="GHEA Grapalat" w:hAnsi="GHEA Grapalat"/>
          <w:sz w:val="24"/>
          <w:szCs w:val="24"/>
        </w:rPr>
      </w:pPr>
    </w:p>
    <w:p w14:paraId="315478C5" w14:textId="77777777" w:rsidR="00FF5A5B" w:rsidRPr="009044F1" w:rsidRDefault="00FF5A5B" w:rsidP="00FF5A5B">
      <w:pPr>
        <w:widowControl w:val="0"/>
        <w:spacing w:after="160"/>
        <w:jc w:val="center"/>
        <w:rPr>
          <w:rFonts w:ascii="GHEA Grapalat" w:hAnsi="GHEA Grapalat" w:cs="Sylfaen"/>
          <w:b/>
        </w:rPr>
      </w:pPr>
      <w:r w:rsidRPr="00090699">
        <w:rPr>
          <w:rFonts w:ascii="GHEA Grapalat" w:hAnsi="GHEA Grapalat"/>
          <w:b/>
        </w:rPr>
        <w:t xml:space="preserve">1. </w:t>
      </w:r>
      <w:r w:rsidRPr="009044F1">
        <w:rPr>
          <w:rFonts w:ascii="GHEA Grapalat" w:hAnsi="GHEA Grapalat"/>
          <w:b/>
        </w:rPr>
        <w:t>ХАРАКТЕРИСТИКА ПРЕДМЕТА ЗАКУПКИ</w:t>
      </w:r>
    </w:p>
    <w:p w14:paraId="10A9F96F" w14:textId="77777777" w:rsidR="00FF5A5B" w:rsidRPr="009044F1" w:rsidRDefault="00FF5A5B" w:rsidP="00FF5A5B">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Pr="008E6E51">
        <w:rPr>
          <w:rFonts w:ascii="GHEA Grapalat" w:hAnsi="GHEA Grapalat"/>
          <w:i w:val="0"/>
          <w:sz w:val="24"/>
          <w:szCs w:val="24"/>
        </w:rPr>
        <w:t>.</w:t>
      </w:r>
      <w:r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(да</w:t>
      </w:r>
      <w:r w:rsidRPr="005D49A0">
        <w:rPr>
          <w:rFonts w:ascii="GHEA Grapalat" w:hAnsi="GHEA Grapalat"/>
          <w:b/>
          <w:bCs/>
          <w:i w:val="0"/>
          <w:sz w:val="24"/>
          <w:szCs w:val="24"/>
        </w:rPr>
        <w:t>"Экспертиза проектно-сметной документации строительства футбольной школы в общине Арташат, Араратской области РА"</w:t>
      </w:r>
      <w:r w:rsidRPr="009044F1">
        <w:rPr>
          <w:rFonts w:ascii="GHEA Grapalat" w:hAnsi="GHEA Grapalat"/>
          <w:i w:val="0"/>
          <w:sz w:val="24"/>
          <w:szCs w:val="24"/>
        </w:rPr>
        <w:t xml:space="preserve"> лее — также </w:t>
      </w:r>
      <w:r>
        <w:rPr>
          <w:rFonts w:ascii="GHEA Grapalat" w:hAnsi="GHEA Grapalat"/>
          <w:i w:val="0"/>
          <w:sz w:val="24"/>
          <w:szCs w:val="24"/>
        </w:rPr>
        <w:t>услуга</w:t>
      </w:r>
      <w:r w:rsidRPr="009044F1">
        <w:rPr>
          <w:rFonts w:ascii="GHEA Grapalat" w:hAnsi="GHEA Grapalat"/>
          <w:i w:val="0"/>
          <w:sz w:val="24"/>
          <w:szCs w:val="24"/>
        </w:rPr>
        <w:t>) для нужд "</w:t>
      </w:r>
      <w:r w:rsidRPr="005D49A0">
        <w:rPr>
          <w:rFonts w:ascii="GHEA Grapalat" w:hAnsi="GHEA Grapalat"/>
          <w:b/>
          <w:i w:val="0"/>
          <w:sz w:val="24"/>
          <w:szCs w:val="24"/>
        </w:rPr>
        <w:t xml:space="preserve"> </w:t>
      </w:r>
      <w:r w:rsidRPr="006115CC">
        <w:rPr>
          <w:rFonts w:ascii="GHEA Grapalat" w:hAnsi="GHEA Grapalat"/>
          <w:b/>
          <w:i w:val="0"/>
          <w:sz w:val="24"/>
          <w:szCs w:val="24"/>
        </w:rPr>
        <w:t>Общественная организация "Федерация футбола Армении</w:t>
      </w:r>
      <w:r w:rsidRPr="006115CC">
        <w:rPr>
          <w:rFonts w:ascii="GHEA Grapalat" w:hAnsi="GHEA Grapalat"/>
          <w:b/>
          <w:i w:val="0"/>
          <w:sz w:val="16"/>
          <w:szCs w:val="16"/>
        </w:rPr>
        <w:t xml:space="preserve"> </w:t>
      </w:r>
      <w:r w:rsidRPr="009044F1">
        <w:rPr>
          <w:rFonts w:ascii="GHEA Grapalat" w:hAnsi="GHEA Grapalat"/>
          <w:i w:val="0"/>
          <w:sz w:val="24"/>
          <w:szCs w:val="24"/>
        </w:rPr>
        <w:t>", которые сгруппированы в лоты "</w:t>
      </w:r>
      <w:r>
        <w:rPr>
          <w:rFonts w:ascii="GHEA Grapalat" w:hAnsi="GHEA Grapalat"/>
          <w:i w:val="0"/>
          <w:sz w:val="24"/>
          <w:szCs w:val="24"/>
        </w:rPr>
        <w:t>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6"/>
        <w:gridCol w:w="1418"/>
        <w:gridCol w:w="6600"/>
      </w:tblGrid>
      <w:tr w:rsidR="00FF5A5B" w:rsidRPr="009044F1" w14:paraId="168CC61C" w14:textId="77777777" w:rsidTr="0074525E">
        <w:trPr>
          <w:jc w:val="center"/>
        </w:trPr>
        <w:tc>
          <w:tcPr>
            <w:tcW w:w="2634" w:type="dxa"/>
            <w:gridSpan w:val="2"/>
            <w:vAlign w:val="center"/>
          </w:tcPr>
          <w:p w14:paraId="63D2BEF6" w14:textId="77777777" w:rsidR="00FF5A5B" w:rsidRPr="009044F1" w:rsidRDefault="00FF5A5B" w:rsidP="0074525E">
            <w:pPr>
              <w:pStyle w:val="BodyTextIndent2"/>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0" w:type="dxa"/>
            <w:vMerge w:val="restart"/>
            <w:vAlign w:val="center"/>
          </w:tcPr>
          <w:p w14:paraId="26F4C094" w14:textId="77777777" w:rsidR="00FF5A5B" w:rsidRPr="009044F1" w:rsidRDefault="00FF5A5B" w:rsidP="0074525E">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FF5A5B" w:rsidRPr="009044F1" w14:paraId="71E1CDDC" w14:textId="77777777" w:rsidTr="0074525E">
        <w:trPr>
          <w:jc w:val="center"/>
        </w:trPr>
        <w:tc>
          <w:tcPr>
            <w:tcW w:w="1216" w:type="dxa"/>
            <w:vAlign w:val="center"/>
          </w:tcPr>
          <w:p w14:paraId="3198D991" w14:textId="77777777" w:rsidR="00FF5A5B" w:rsidRPr="009044F1" w:rsidRDefault="00FF5A5B" w:rsidP="0074525E">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418" w:type="dxa"/>
            <w:vAlign w:val="center"/>
          </w:tcPr>
          <w:p w14:paraId="4FDF6EC2" w14:textId="77777777" w:rsidR="00FF5A5B" w:rsidRPr="00970424" w:rsidRDefault="00FF5A5B" w:rsidP="0074525E">
            <w:pPr>
              <w:pStyle w:val="BodyTextIndent2"/>
              <w:widowControl w:val="0"/>
              <w:spacing w:after="120" w:line="240" w:lineRule="auto"/>
              <w:ind w:firstLine="0"/>
              <w:jc w:val="center"/>
              <w:rPr>
                <w:rFonts w:ascii="GHEA Grapalat" w:hAnsi="GHEA Grapalat"/>
                <w:b/>
                <w:i/>
                <w:sz w:val="24"/>
                <w:szCs w:val="24"/>
              </w:rPr>
            </w:pPr>
            <w:r w:rsidRPr="00970424">
              <w:rPr>
                <w:rFonts w:ascii="GHEA Grapalat" w:hAnsi="GHEA Grapalat"/>
                <w:b/>
                <w:i/>
                <w:sz w:val="24"/>
                <w:szCs w:val="24"/>
              </w:rPr>
              <w:t>Цена закупки</w:t>
            </w:r>
          </w:p>
        </w:tc>
        <w:tc>
          <w:tcPr>
            <w:tcW w:w="6600" w:type="dxa"/>
            <w:vMerge/>
            <w:vAlign w:val="center"/>
          </w:tcPr>
          <w:p w14:paraId="49A8F592" w14:textId="77777777" w:rsidR="00FF5A5B" w:rsidRPr="009044F1" w:rsidRDefault="00FF5A5B" w:rsidP="0074525E">
            <w:pPr>
              <w:pStyle w:val="BodyTextIndent2"/>
              <w:widowControl w:val="0"/>
              <w:spacing w:after="120" w:line="240" w:lineRule="auto"/>
              <w:ind w:firstLine="0"/>
              <w:rPr>
                <w:rFonts w:ascii="GHEA Grapalat" w:hAnsi="GHEA Grapalat"/>
                <w:sz w:val="24"/>
                <w:szCs w:val="24"/>
                <w:u w:val="single"/>
              </w:rPr>
            </w:pPr>
          </w:p>
        </w:tc>
      </w:tr>
      <w:tr w:rsidR="00FF5A5B" w:rsidRPr="009044F1" w14:paraId="39FBE426" w14:textId="77777777" w:rsidTr="0074525E">
        <w:trPr>
          <w:jc w:val="center"/>
        </w:trPr>
        <w:tc>
          <w:tcPr>
            <w:tcW w:w="1216" w:type="dxa"/>
            <w:vAlign w:val="center"/>
          </w:tcPr>
          <w:p w14:paraId="7EA3595E" w14:textId="77777777" w:rsidR="00FF5A5B" w:rsidRPr="009044F1" w:rsidRDefault="00FF5A5B" w:rsidP="0074525E">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418" w:type="dxa"/>
            <w:vAlign w:val="center"/>
          </w:tcPr>
          <w:p w14:paraId="5BA87371" w14:textId="11E8987A" w:rsidR="00FF5A5B" w:rsidRPr="009044F1" w:rsidRDefault="00547E83" w:rsidP="0074525E">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1 200 000</w:t>
            </w:r>
          </w:p>
        </w:tc>
        <w:tc>
          <w:tcPr>
            <w:tcW w:w="6600" w:type="dxa"/>
            <w:vAlign w:val="center"/>
          </w:tcPr>
          <w:p w14:paraId="68619F79" w14:textId="77777777" w:rsidR="00FF5A5B" w:rsidRPr="00A95E15" w:rsidRDefault="00FF5A5B" w:rsidP="0074525E">
            <w:pPr>
              <w:shd w:val="clear" w:color="auto" w:fill="FFFFFF"/>
              <w:ind w:left="30" w:firstLine="180"/>
              <w:jc w:val="center"/>
              <w:rPr>
                <w:rFonts w:ascii="GHEA Grapalat" w:hAnsi="GHEA Grapalat"/>
              </w:rPr>
            </w:pPr>
            <w:r w:rsidRPr="00A95E15">
              <w:rPr>
                <w:rFonts w:ascii="GHEA Grapalat" w:hAnsi="GHEA Grapalat"/>
              </w:rPr>
              <w:t>Экспертиза проектно-сметной документации</w:t>
            </w:r>
          </w:p>
          <w:p w14:paraId="042FD49B" w14:textId="77777777" w:rsidR="00FF5A5B" w:rsidRPr="009044F1" w:rsidRDefault="00FF5A5B" w:rsidP="0074525E">
            <w:pPr>
              <w:pStyle w:val="BodyTextIndent2"/>
              <w:widowControl w:val="0"/>
              <w:spacing w:after="120" w:line="240" w:lineRule="auto"/>
              <w:ind w:firstLine="0"/>
              <w:jc w:val="center"/>
              <w:rPr>
                <w:rFonts w:ascii="GHEA Grapalat" w:hAnsi="GHEA Grapalat"/>
                <w:sz w:val="24"/>
                <w:szCs w:val="24"/>
                <w:u w:val="single"/>
                <w:vertAlign w:val="subscript"/>
              </w:rPr>
            </w:pPr>
          </w:p>
        </w:tc>
      </w:tr>
    </w:tbl>
    <w:p w14:paraId="0F6C553B" w14:textId="77777777" w:rsidR="00FF5A5B" w:rsidRPr="009044F1" w:rsidRDefault="00FF5A5B" w:rsidP="00FF5A5B">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в Приложении № 6 к настоящему Приглашению.</w:t>
      </w:r>
    </w:p>
    <w:p w14:paraId="4A0E8097" w14:textId="77777777" w:rsidR="00FF5A5B" w:rsidRPr="009044F1" w:rsidRDefault="00FF5A5B" w:rsidP="00FF5A5B">
      <w:pPr>
        <w:pStyle w:val="BodyTextIndent2"/>
        <w:widowControl w:val="0"/>
        <w:spacing w:after="160" w:line="240" w:lineRule="auto"/>
        <w:ind w:firstLine="567"/>
        <w:rPr>
          <w:rFonts w:ascii="GHEA Grapalat" w:hAnsi="GHEA Grapalat"/>
          <w:sz w:val="24"/>
          <w:szCs w:val="24"/>
        </w:rPr>
      </w:pPr>
      <w:r>
        <w:rPr>
          <w:rFonts w:ascii="GHEA Grapalat" w:hAnsi="GHEA Grapalat"/>
          <w:sz w:val="24"/>
          <w:szCs w:val="24"/>
          <w:lang w:val="hy-AM"/>
        </w:rPr>
        <w:t xml:space="preserve">1.2 </w:t>
      </w:r>
      <w:r w:rsidRPr="009044F1">
        <w:rPr>
          <w:rFonts w:ascii="GHEA Grapalat" w:hAnsi="GHEA Grapalat"/>
          <w:sz w:val="24"/>
          <w:szCs w:val="24"/>
        </w:rPr>
        <w:t>В рамках настоящей процедуры на основании предложения отобранного участника будет предоставлена предоплата в указанных ниже размере и сроках: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FF5A5B" w:rsidRPr="009044F1" w14:paraId="149375A4" w14:textId="77777777" w:rsidTr="0074525E">
        <w:trPr>
          <w:jc w:val="center"/>
        </w:trPr>
        <w:tc>
          <w:tcPr>
            <w:tcW w:w="6356" w:type="dxa"/>
            <w:gridSpan w:val="2"/>
          </w:tcPr>
          <w:p w14:paraId="2967F7A0" w14:textId="77777777" w:rsidR="00FF5A5B" w:rsidRPr="009044F1" w:rsidRDefault="00FF5A5B" w:rsidP="0074525E">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Предоставление предоплаты</w:t>
            </w:r>
          </w:p>
        </w:tc>
      </w:tr>
      <w:tr w:rsidR="00FF5A5B" w:rsidRPr="009044F1" w14:paraId="139319F8" w14:textId="77777777" w:rsidTr="0074525E">
        <w:trPr>
          <w:jc w:val="center"/>
        </w:trPr>
        <w:tc>
          <w:tcPr>
            <w:tcW w:w="2580" w:type="dxa"/>
            <w:vAlign w:val="center"/>
          </w:tcPr>
          <w:p w14:paraId="7814D71D" w14:textId="77777777" w:rsidR="00FF5A5B" w:rsidRPr="009044F1" w:rsidRDefault="00FF5A5B" w:rsidP="0074525E">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максимальный размер (драмы РА)</w:t>
            </w:r>
          </w:p>
        </w:tc>
        <w:tc>
          <w:tcPr>
            <w:tcW w:w="3776" w:type="dxa"/>
            <w:vAlign w:val="center"/>
          </w:tcPr>
          <w:p w14:paraId="528D58C3" w14:textId="77777777" w:rsidR="00FF5A5B" w:rsidRPr="009044F1" w:rsidRDefault="00FF5A5B" w:rsidP="0074525E">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срок (месяц, год)</w:t>
            </w:r>
          </w:p>
        </w:tc>
      </w:tr>
      <w:tr w:rsidR="00FF5A5B" w:rsidRPr="009044F1" w14:paraId="2E9E4A5D" w14:textId="77777777" w:rsidTr="0074525E">
        <w:trPr>
          <w:jc w:val="center"/>
        </w:trPr>
        <w:tc>
          <w:tcPr>
            <w:tcW w:w="2580" w:type="dxa"/>
          </w:tcPr>
          <w:p w14:paraId="0D57EC81" w14:textId="77777777" w:rsidR="00FF5A5B" w:rsidRPr="009044F1" w:rsidRDefault="00FF5A5B" w:rsidP="0074525E">
            <w:pPr>
              <w:widowControl w:val="0"/>
              <w:spacing w:after="120"/>
              <w:jc w:val="center"/>
              <w:rPr>
                <w:rFonts w:ascii="GHEA Grapalat" w:hAnsi="GHEA Grapalat"/>
              </w:rPr>
            </w:pPr>
            <w:r w:rsidRPr="00A95E15">
              <w:rPr>
                <w:rFonts w:ascii="GHEA Grapalat" w:hAnsi="GHEA Grapalat"/>
                <w:i/>
              </w:rPr>
              <w:t>Не предусмотрен</w:t>
            </w:r>
            <w:r>
              <w:rPr>
                <w:rFonts w:ascii="GHEA Grapalat" w:hAnsi="GHEA Grapalat"/>
                <w:i/>
              </w:rPr>
              <w:t>а</w:t>
            </w:r>
          </w:p>
        </w:tc>
        <w:tc>
          <w:tcPr>
            <w:tcW w:w="3776" w:type="dxa"/>
          </w:tcPr>
          <w:p w14:paraId="0118C731" w14:textId="77777777" w:rsidR="00FF5A5B" w:rsidRPr="009044F1" w:rsidRDefault="00FF5A5B" w:rsidP="0074525E">
            <w:pPr>
              <w:widowControl w:val="0"/>
              <w:spacing w:after="120"/>
              <w:jc w:val="center"/>
              <w:rPr>
                <w:rFonts w:ascii="GHEA Grapalat" w:hAnsi="GHEA Grapalat"/>
              </w:rPr>
            </w:pPr>
          </w:p>
        </w:tc>
      </w:tr>
      <w:tr w:rsidR="00FF5A5B" w:rsidRPr="009044F1" w14:paraId="5884CEE5" w14:textId="77777777" w:rsidTr="0074525E">
        <w:trPr>
          <w:jc w:val="center"/>
        </w:trPr>
        <w:tc>
          <w:tcPr>
            <w:tcW w:w="2580" w:type="dxa"/>
          </w:tcPr>
          <w:p w14:paraId="0997A808" w14:textId="77777777" w:rsidR="00FF5A5B" w:rsidRPr="009044F1" w:rsidRDefault="00FF5A5B" w:rsidP="0074525E">
            <w:pPr>
              <w:widowControl w:val="0"/>
              <w:spacing w:after="120"/>
              <w:jc w:val="center"/>
              <w:rPr>
                <w:rFonts w:ascii="GHEA Grapalat" w:hAnsi="GHEA Grapalat"/>
              </w:rPr>
            </w:pPr>
          </w:p>
        </w:tc>
        <w:tc>
          <w:tcPr>
            <w:tcW w:w="3776" w:type="dxa"/>
          </w:tcPr>
          <w:p w14:paraId="1A15FC82" w14:textId="77777777" w:rsidR="00FF5A5B" w:rsidRPr="009044F1" w:rsidRDefault="00FF5A5B" w:rsidP="0074525E">
            <w:pPr>
              <w:widowControl w:val="0"/>
              <w:spacing w:after="120"/>
              <w:jc w:val="center"/>
              <w:rPr>
                <w:rFonts w:ascii="GHEA Grapalat" w:hAnsi="GHEA Grapalat"/>
              </w:rPr>
            </w:pPr>
          </w:p>
        </w:tc>
      </w:tr>
    </w:tbl>
    <w:p w14:paraId="7A020A35" w14:textId="77777777" w:rsidR="00FF5A5B" w:rsidRPr="009044F1" w:rsidRDefault="00FF5A5B" w:rsidP="00FF5A5B">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При этом предоплата будет предоставлена отобранному участнику на условиях, установленных пунктом </w:t>
      </w:r>
      <w:r w:rsidRPr="00E63619">
        <w:rPr>
          <w:rFonts w:ascii="GHEA Grapalat" w:hAnsi="GHEA Grapalat"/>
          <w:sz w:val="24"/>
          <w:szCs w:val="24"/>
        </w:rPr>
        <w:t>10.5 части</w:t>
      </w:r>
      <w:r w:rsidRPr="009044F1">
        <w:rPr>
          <w:rFonts w:ascii="GHEA Grapalat" w:hAnsi="GHEA Grapalat"/>
          <w:sz w:val="24"/>
          <w:szCs w:val="24"/>
        </w:rPr>
        <w:t xml:space="preserve"> 1 настоящего Приглашения, а</w:t>
      </w:r>
      <w:r>
        <w:rPr>
          <w:rFonts w:ascii="Courier New" w:hAnsi="Courier New" w:cs="Courier New"/>
          <w:sz w:val="24"/>
          <w:szCs w:val="24"/>
          <w:lang w:val="en-US"/>
        </w:rPr>
        <w:t> </w:t>
      </w:r>
      <w:r w:rsidRPr="009044F1">
        <w:rPr>
          <w:rFonts w:ascii="GHEA Grapalat" w:hAnsi="GHEA Grapalat"/>
          <w:sz w:val="24"/>
          <w:szCs w:val="24"/>
        </w:rPr>
        <w:t>погашение предоплаты будет осуществлено в порядке, установленном заключаемым договором.</w:t>
      </w:r>
      <w:r>
        <w:rPr>
          <w:rFonts w:ascii="GHEA Grapalat" w:hAnsi="GHEA Grapalat"/>
          <w:sz w:val="24"/>
          <w:szCs w:val="24"/>
        </w:rPr>
        <w:t xml:space="preserve"> </w:t>
      </w:r>
    </w:p>
    <w:p w14:paraId="248A313D" w14:textId="77777777" w:rsidR="00096865" w:rsidRPr="009044F1" w:rsidRDefault="00096865" w:rsidP="00B46D58">
      <w:pPr>
        <w:widowControl w:val="0"/>
        <w:spacing w:after="160"/>
        <w:ind w:firstLine="567"/>
        <w:jc w:val="center"/>
        <w:rPr>
          <w:rFonts w:ascii="GHEA Grapalat" w:hAnsi="GHEA Grapalat" w:cs="Sylfaen"/>
          <w:i/>
        </w:rPr>
      </w:pPr>
    </w:p>
    <w:p w14:paraId="648FB0D9" w14:textId="77777777" w:rsidR="00BD2C67" w:rsidRPr="001115E9" w:rsidRDefault="00693101" w:rsidP="00550029">
      <w:pPr>
        <w:widowControl w:val="0"/>
        <w:spacing w:after="160"/>
        <w:jc w:val="center"/>
        <w:rPr>
          <w:rFonts w:ascii="GHEA Grapalat" w:hAnsi="GHEA Grapalat"/>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550029">
        <w:rPr>
          <w:rFonts w:ascii="GHEA Grapalat" w:hAnsi="GHEA Grapalat"/>
          <w:b/>
        </w:rPr>
        <w:t>ПОРЯДОК ИХ ОЦЕНКИ, УСЛОВИЯ ПРЕДСТАВЛЕНИЯ ОБЕСПЕЧЕНИЯ КВАЛИФИКАЦИИ В СЛУЧАЕ ПРИЗНАНИЯ ОТОБРАННЫМ  УЧАСТНИКОМ</w:t>
      </w:r>
      <w:r w:rsidR="00550029">
        <w:rPr>
          <w:rFonts w:ascii="GHEA Grapalat" w:hAnsi="GHEA Grapalat"/>
          <w:b/>
        </w:rPr>
        <w:br/>
      </w:r>
    </w:p>
    <w:p w14:paraId="77805DCE"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129B9409"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758ADBD5"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трафикинг людей, </w:t>
      </w:r>
      <w:r w:rsidRPr="009044F1">
        <w:rPr>
          <w:rFonts w:ascii="GHEA Grapalat" w:hAnsi="GHEA Grapalat"/>
        </w:rPr>
        <w:lastRenderedPageBreak/>
        <w:t>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14:paraId="6B206DEB"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14:paraId="5625ADCE"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7E89A527" w14:textId="77777777" w:rsidR="00753E6E"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r w:rsidR="001F0358">
        <w:rPr>
          <w:rFonts w:ascii="GHEA Grapalat" w:hAnsi="GHEA Grapalat"/>
        </w:rPr>
        <w:t>;</w:t>
      </w:r>
    </w:p>
    <w:p w14:paraId="0191C9E6" w14:textId="77777777" w:rsidR="001F0358" w:rsidRDefault="001F0358" w:rsidP="001F0358">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обязательств </w:t>
      </w:r>
      <w:r w:rsidRPr="00F33229">
        <w:rPr>
          <w:rFonts w:ascii="GHEA Grapalat" w:hAnsi="GHEA Grapalat"/>
        </w:rPr>
        <w:t xml:space="preserve"> </w:t>
      </w:r>
      <w:r>
        <w:rPr>
          <w:rFonts w:ascii="GHEA Grapalat" w:hAnsi="GHEA Grapalat"/>
        </w:rPr>
        <w:t>o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14:paraId="50FB326D" w14:textId="77777777" w:rsidR="001F0358" w:rsidRPr="009044F1" w:rsidRDefault="001F0358" w:rsidP="00B46D58">
      <w:pPr>
        <w:widowControl w:val="0"/>
        <w:tabs>
          <w:tab w:val="left" w:pos="1134"/>
        </w:tabs>
        <w:spacing w:after="160"/>
        <w:ind w:firstLine="567"/>
        <w:jc w:val="both"/>
        <w:rPr>
          <w:rFonts w:ascii="GHEA Grapalat" w:hAnsi="GHEA Grapalat"/>
        </w:rPr>
      </w:pPr>
    </w:p>
    <w:p w14:paraId="4FCA7071" w14:textId="77777777"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2448731F" w14:textId="77777777" w:rsidR="004004A3" w:rsidRPr="004004A3" w:rsidRDefault="004004A3" w:rsidP="004004A3">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0A753E76" w14:textId="77777777" w:rsidR="004004A3" w:rsidRDefault="004004A3" w:rsidP="004004A3">
      <w:pPr>
        <w:pStyle w:val="ListParagraph"/>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4EE9F24F" w14:textId="77777777" w:rsidR="004004A3" w:rsidRPr="004004A3" w:rsidRDefault="004004A3" w:rsidP="004004A3">
      <w:pPr>
        <w:widowControl w:val="0"/>
        <w:tabs>
          <w:tab w:val="left" w:pos="1134"/>
        </w:tabs>
        <w:ind w:left="66"/>
        <w:contextualSpacing/>
        <w:jc w:val="both"/>
        <w:rPr>
          <w:rFonts w:ascii="GHEA Grapalat" w:hAnsi="GHEA Grapalat" w:cs="Sylfaen"/>
        </w:rPr>
      </w:pPr>
    </w:p>
    <w:p w14:paraId="00019872" w14:textId="77777777" w:rsidR="004004A3" w:rsidRPr="004004A3" w:rsidRDefault="004004A3" w:rsidP="004004A3">
      <w:pPr>
        <w:pStyle w:val="ListParagraph"/>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14:paraId="5841F56D" w14:textId="77777777" w:rsidR="004004A3" w:rsidRPr="009044F1" w:rsidRDefault="004004A3" w:rsidP="00B46D58">
      <w:pPr>
        <w:widowControl w:val="0"/>
        <w:tabs>
          <w:tab w:val="left" w:pos="1134"/>
        </w:tabs>
        <w:spacing w:after="160"/>
        <w:ind w:firstLine="567"/>
        <w:jc w:val="both"/>
        <w:rPr>
          <w:rFonts w:ascii="GHEA Grapalat" w:hAnsi="GHEA Grapalat" w:cs="Sylfaen"/>
        </w:rPr>
      </w:pPr>
    </w:p>
    <w:p w14:paraId="75713049"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w:t>
      </w:r>
      <w:r w:rsidRPr="009044F1">
        <w:rPr>
          <w:rFonts w:ascii="GHEA Grapalat" w:hAnsi="GHEA Grapalat"/>
        </w:rPr>
        <w:lastRenderedPageBreak/>
        <w:t>участника на условиях, предусмотренных настоящим приглашением.</w:t>
      </w:r>
    </w:p>
    <w:p w14:paraId="1256587C" w14:textId="77777777" w:rsidR="00BA3554" w:rsidRPr="009044F1" w:rsidRDefault="00BA3554" w:rsidP="002512C7">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2512C7" w:rsidRPr="000B29DC">
        <w:rPr>
          <w:rFonts w:ascii="GHEA Grapalat" w:hAnsi="GHEA Grapalat"/>
        </w:rPr>
        <w:t xml:space="preserve">Включение участника в </w:t>
      </w:r>
      <w:r w:rsidR="002512C7">
        <w:rPr>
          <w:rFonts w:ascii="GHEA Grapalat" w:hAnsi="GHEA Grapalat"/>
        </w:rPr>
        <w:t>списки</w:t>
      </w:r>
      <w:r w:rsidR="002512C7" w:rsidRPr="000B29DC">
        <w:rPr>
          <w:rFonts w:ascii="GHEA Grapalat" w:hAnsi="GHEA Grapalat"/>
        </w:rPr>
        <w:t>, предусмотренны</w:t>
      </w:r>
      <w:r w:rsidR="002512C7">
        <w:rPr>
          <w:rFonts w:ascii="GHEA Grapalat" w:hAnsi="GHEA Grapalat"/>
        </w:rPr>
        <w:t>е</w:t>
      </w:r>
      <w:r w:rsidR="002512C7" w:rsidRPr="000B29DC">
        <w:rPr>
          <w:rFonts w:ascii="GHEA Grapalat" w:hAnsi="GHEA Grapalat"/>
        </w:rPr>
        <w:t xml:space="preserve"> пунктом 6 части 1 статьи 6 Закона</w:t>
      </w:r>
      <w:r w:rsidR="002512C7">
        <w:rPr>
          <w:rFonts w:ascii="GHEA Grapalat" w:hAnsi="GHEA Grapalat"/>
        </w:rPr>
        <w:t xml:space="preserve">, а также </w:t>
      </w:r>
      <w:r w:rsidR="002512C7" w:rsidRPr="000F78B8">
        <w:rPr>
          <w:rFonts w:ascii="GHEA Grapalat" w:hAnsi="GHEA Grapalat"/>
        </w:rPr>
        <w:t xml:space="preserve">подпунктом 2 пункта 2 </w:t>
      </w:r>
      <w:r w:rsidR="002512C7">
        <w:rPr>
          <w:rFonts w:ascii="GHEA Grapalat" w:hAnsi="GHEA Grapalat"/>
        </w:rPr>
        <w:t>постановления Правительства РА N</w:t>
      </w:r>
      <w:r w:rsidR="002512C7">
        <w:rPr>
          <w:rFonts w:ascii="GHEA Grapalat" w:hAnsi="GHEA Grapalat"/>
          <w:lang w:val="hy-AM"/>
        </w:rPr>
        <w:t>817-</w:t>
      </w:r>
      <w:r w:rsidR="002512C7">
        <w:rPr>
          <w:rFonts w:ascii="GHEA Grapalat" w:hAnsi="GHEA Grapalat"/>
        </w:rPr>
        <w:t xml:space="preserve">А от </w:t>
      </w:r>
      <w:r w:rsidR="002512C7">
        <w:rPr>
          <w:rFonts w:ascii="GHEA Grapalat" w:hAnsi="GHEA Grapalat"/>
          <w:lang w:val="hy-AM"/>
        </w:rPr>
        <w:t>20.06.2025</w:t>
      </w:r>
      <w:r w:rsidR="002512C7">
        <w:rPr>
          <w:rFonts w:ascii="GHEA Grapalat" w:hAnsi="GHEA Grapalat"/>
        </w:rPr>
        <w:t>г</w:t>
      </w:r>
      <w:r w:rsidR="002512C7" w:rsidRPr="000B29DC">
        <w:rPr>
          <w:rFonts w:ascii="GHEA Grapalat" w:hAnsi="GHEA Grapalat"/>
        </w:rPr>
        <w:t>, в период его нахождения автоматически приводит к ограничению права аффилированных с ним лиц на участие в процессе закупок</w:t>
      </w:r>
      <w:r w:rsidR="002512C7">
        <w:rPr>
          <w:rFonts w:ascii="GHEA Grapalat" w:hAnsi="GHEA Grapalat"/>
        </w:rPr>
        <w:t>.</w:t>
      </w:r>
      <w:r w:rsidR="002512C7">
        <w:rPr>
          <w:rFonts w:ascii="GHEA Grapalat" w:hAnsi="GHEA Grapalat"/>
          <w:lang w:val="hy-AM"/>
        </w:rPr>
        <w:t xml:space="preserve"> </w:t>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158D392F" w14:textId="77777777"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65D77306"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15649ACD"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4F937A58"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67C973EF"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36717C3B"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3AB7A632"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326F9FEF" w14:textId="77777777"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7F577082"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58841F84"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 xml:space="preserve">участник (акционер) и (или) участники (акционеры) либо члены их семей </w:t>
      </w:r>
      <w:r w:rsidRPr="009044F1">
        <w:rPr>
          <w:rFonts w:ascii="GHEA Grapalat" w:hAnsi="GHEA Grapalat"/>
          <w:color w:val="000000"/>
        </w:rPr>
        <w:lastRenderedPageBreak/>
        <w:t>(если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5FB9E132" w14:textId="77777777" w:rsidR="00D5674E" w:rsidRPr="001115E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901179F"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39F43482" w14:textId="77777777"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14:paraId="688F41E8" w14:textId="77777777" w:rsidR="00E67CC4" w:rsidRDefault="00096865" w:rsidP="00E67CC4">
      <w:pPr>
        <w:widowControl w:val="0"/>
        <w:tabs>
          <w:tab w:val="left" w:pos="1134"/>
        </w:tabs>
        <w:spacing w:after="160"/>
        <w:ind w:firstLine="567"/>
        <w:jc w:val="both"/>
        <w:rPr>
          <w:rFonts w:ascii="GHEA Grapalat" w:hAnsi="GHEA Grapalat"/>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E661BE" w:rsidRPr="00CC18C4">
        <w:rPr>
          <w:rFonts w:ascii="GHEA Grapalat" w:hAnsi="GHEA Grapalat"/>
        </w:rPr>
        <w:t>Участник, в случае признания отобранным участником,</w:t>
      </w:r>
      <w:r w:rsidR="001125CC">
        <w:rPr>
          <w:rFonts w:ascii="GHEA Grapalat" w:hAnsi="GHEA Grapalat"/>
        </w:rPr>
        <w:t xml:space="preserve"> </w:t>
      </w:r>
      <w:r w:rsidR="001125CC" w:rsidRPr="00AC3C74">
        <w:rPr>
          <w:rFonts w:ascii="GHEA Grapalat" w:hAnsi="GHEA Grapalat"/>
        </w:rPr>
        <w:t>представляет обеспечение квалификации в порядке и размере, установленны</w:t>
      </w:r>
      <w:r w:rsidR="001125CC">
        <w:rPr>
          <w:rFonts w:ascii="GHEA Grapalat" w:hAnsi="GHEA Grapalat"/>
        </w:rPr>
        <w:t>ми</w:t>
      </w:r>
      <w:r w:rsidR="001125CC" w:rsidRPr="00AC3C74">
        <w:rPr>
          <w:rFonts w:ascii="GHEA Grapalat" w:hAnsi="GHEA Grapalat"/>
        </w:rPr>
        <w:t xml:space="preserve"> настоящим приглашением</w:t>
      </w:r>
      <w:r w:rsidR="001125CC">
        <w:rPr>
          <w:rFonts w:ascii="GHEA Grapalat" w:hAnsi="GHEA Grapalat"/>
        </w:rPr>
        <w:t>.</w:t>
      </w:r>
      <w:r w:rsidR="00E661BE" w:rsidRPr="00CC18C4">
        <w:rPr>
          <w:rFonts w:ascii="GHEA Grapalat" w:hAnsi="GHEA Grapalat"/>
        </w:rPr>
        <w:t xml:space="preserve"> </w:t>
      </w:r>
    </w:p>
    <w:p w14:paraId="620AEB27" w14:textId="48F25365" w:rsidR="00402FA8" w:rsidRPr="00402FA8" w:rsidRDefault="00402FA8" w:rsidP="00402FA8">
      <w:pPr>
        <w:widowControl w:val="0"/>
        <w:tabs>
          <w:tab w:val="left" w:pos="1134"/>
        </w:tabs>
        <w:spacing w:after="160"/>
        <w:ind w:firstLine="567"/>
        <w:jc w:val="both"/>
        <w:rPr>
          <w:rFonts w:ascii="GHEA Grapalat" w:hAnsi="GHEA Grapalat" w:cs="Arial Armenian"/>
          <w:b/>
          <w:bCs/>
        </w:rPr>
      </w:pPr>
      <w:r w:rsidRPr="00402FA8">
        <w:rPr>
          <w:rFonts w:ascii="GHEA Grapalat" w:hAnsi="GHEA Grapalat" w:cs="Arial Armenian"/>
          <w:b/>
          <w:bCs/>
        </w:rPr>
        <w:t>2.4.1 Участник должен иметь следующую лицензию и модули (вкладки):</w:t>
      </w:r>
    </w:p>
    <w:tbl>
      <w:tblPr>
        <w:tblW w:w="10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5193"/>
        <w:gridCol w:w="3744"/>
      </w:tblGrid>
      <w:tr w:rsidR="00015408" w:rsidRPr="00F33BBD" w14:paraId="1265A37F" w14:textId="77777777" w:rsidTr="0074525E">
        <w:tc>
          <w:tcPr>
            <w:tcW w:w="1413" w:type="dxa"/>
            <w:tcBorders>
              <w:top w:val="single" w:sz="4" w:space="0" w:color="auto"/>
              <w:left w:val="single" w:sz="4" w:space="0" w:color="auto"/>
              <w:bottom w:val="single" w:sz="4" w:space="0" w:color="auto"/>
              <w:right w:val="single" w:sz="4" w:space="0" w:color="auto"/>
            </w:tcBorders>
            <w:hideMark/>
          </w:tcPr>
          <w:p w14:paraId="3F7B55C2" w14:textId="77777777" w:rsidR="00015408" w:rsidRPr="00F33BBD" w:rsidRDefault="00015408" w:rsidP="0074525E">
            <w:pPr>
              <w:widowControl w:val="0"/>
              <w:spacing w:after="160"/>
              <w:jc w:val="center"/>
              <w:rPr>
                <w:rFonts w:ascii="GHEA Grapalat" w:hAnsi="GHEA Grapalat"/>
                <w:b/>
                <w:i/>
                <w:sz w:val="22"/>
                <w:szCs w:val="22"/>
              </w:rPr>
            </w:pPr>
            <w:proofErr w:type="spellStart"/>
            <w:r w:rsidRPr="00F33BBD">
              <w:rPr>
                <w:rFonts w:ascii="GHEA Grapalat" w:hAnsi="GHEA Grapalat"/>
                <w:b/>
                <w:bCs/>
                <w:i/>
                <w:iCs/>
                <w:sz w:val="22"/>
                <w:szCs w:val="22"/>
                <w:lang w:val="es-ES"/>
              </w:rPr>
              <w:t>Номера</w:t>
            </w:r>
            <w:proofErr w:type="spellEnd"/>
            <w:r w:rsidRPr="00F33BBD">
              <w:rPr>
                <w:rFonts w:ascii="GHEA Grapalat" w:hAnsi="GHEA Grapalat"/>
                <w:b/>
                <w:bCs/>
                <w:i/>
                <w:iCs/>
                <w:sz w:val="22"/>
                <w:szCs w:val="22"/>
                <w:lang w:val="es-ES"/>
              </w:rPr>
              <w:t xml:space="preserve"> </w:t>
            </w:r>
            <w:r w:rsidRPr="00F33BBD">
              <w:rPr>
                <w:rFonts w:ascii="GHEA Grapalat" w:hAnsi="GHEA Grapalat"/>
                <w:b/>
                <w:bCs/>
                <w:i/>
                <w:iCs/>
                <w:sz w:val="22"/>
                <w:szCs w:val="22"/>
              </w:rPr>
              <w:t>лотов</w:t>
            </w:r>
          </w:p>
        </w:tc>
        <w:tc>
          <w:tcPr>
            <w:tcW w:w="5193" w:type="dxa"/>
            <w:tcBorders>
              <w:top w:val="single" w:sz="4" w:space="0" w:color="auto"/>
              <w:left w:val="single" w:sz="4" w:space="0" w:color="auto"/>
              <w:bottom w:val="single" w:sz="4" w:space="0" w:color="auto"/>
              <w:right w:val="single" w:sz="4" w:space="0" w:color="auto"/>
            </w:tcBorders>
            <w:vAlign w:val="center"/>
            <w:hideMark/>
          </w:tcPr>
          <w:p w14:paraId="7995B6AF" w14:textId="77777777" w:rsidR="00015408" w:rsidRPr="00F33BBD" w:rsidRDefault="00015408" w:rsidP="0074525E">
            <w:pPr>
              <w:widowControl w:val="0"/>
              <w:spacing w:after="160"/>
              <w:jc w:val="center"/>
              <w:rPr>
                <w:rFonts w:ascii="GHEA Grapalat" w:hAnsi="GHEA Grapalat"/>
                <w:b/>
                <w:bCs/>
                <w:i/>
                <w:iCs/>
                <w:sz w:val="22"/>
                <w:szCs w:val="22"/>
                <w:lang w:val="es-ES"/>
              </w:rPr>
            </w:pPr>
            <w:proofErr w:type="spellStart"/>
            <w:r w:rsidRPr="00F33BBD">
              <w:rPr>
                <w:rFonts w:ascii="GHEA Grapalat" w:hAnsi="GHEA Grapalat"/>
                <w:b/>
                <w:i/>
                <w:sz w:val="22"/>
                <w:szCs w:val="22"/>
                <w:lang w:val="es-ES"/>
              </w:rPr>
              <w:t>Требуемые</w:t>
            </w:r>
            <w:proofErr w:type="spellEnd"/>
            <w:r w:rsidRPr="00F33BBD">
              <w:rPr>
                <w:rFonts w:ascii="GHEA Grapalat" w:hAnsi="GHEA Grapalat"/>
                <w:b/>
                <w:i/>
                <w:sz w:val="22"/>
                <w:szCs w:val="22"/>
                <w:lang w:val="es-ES"/>
              </w:rPr>
              <w:t xml:space="preserve"> </w:t>
            </w:r>
            <w:proofErr w:type="spellStart"/>
            <w:r w:rsidRPr="00F33BBD">
              <w:rPr>
                <w:rFonts w:ascii="GHEA Grapalat" w:hAnsi="GHEA Grapalat"/>
                <w:b/>
                <w:i/>
                <w:sz w:val="22"/>
                <w:szCs w:val="22"/>
                <w:lang w:val="es-ES"/>
              </w:rPr>
              <w:t>типы</w:t>
            </w:r>
            <w:proofErr w:type="spellEnd"/>
            <w:r w:rsidRPr="00F33BBD">
              <w:rPr>
                <w:rFonts w:ascii="GHEA Grapalat" w:hAnsi="GHEA Grapalat"/>
                <w:b/>
                <w:i/>
                <w:sz w:val="22"/>
                <w:szCs w:val="22"/>
                <w:lang w:val="es-ES"/>
              </w:rPr>
              <w:t xml:space="preserve"> </w:t>
            </w:r>
            <w:proofErr w:type="spellStart"/>
            <w:r w:rsidRPr="00F33BBD">
              <w:rPr>
                <w:rFonts w:ascii="GHEA Grapalat" w:hAnsi="GHEA Grapalat"/>
                <w:b/>
                <w:i/>
                <w:sz w:val="22"/>
                <w:szCs w:val="22"/>
                <w:lang w:val="es-ES"/>
              </w:rPr>
              <w:t>лицензий</w:t>
            </w:r>
            <w:proofErr w:type="spellEnd"/>
            <w:r w:rsidRPr="00F33BBD">
              <w:rPr>
                <w:rFonts w:ascii="GHEA Grapalat" w:hAnsi="GHEA Grapalat"/>
                <w:b/>
                <w:i/>
                <w:sz w:val="22"/>
                <w:szCs w:val="22"/>
              </w:rPr>
              <w:t>, в</w:t>
            </w:r>
            <w:proofErr w:type="spellStart"/>
            <w:r w:rsidRPr="00F33BBD">
              <w:rPr>
                <w:rFonts w:ascii="GHEA Grapalat" w:hAnsi="GHEA Grapalat"/>
                <w:b/>
                <w:i/>
                <w:sz w:val="22"/>
                <w:szCs w:val="22"/>
                <w:lang w:val="es-ES"/>
              </w:rPr>
              <w:t>кладки</w:t>
            </w:r>
            <w:proofErr w:type="spellEnd"/>
            <w:r w:rsidRPr="00F33BBD">
              <w:rPr>
                <w:rFonts w:ascii="GHEA Grapalat" w:hAnsi="GHEA Grapalat"/>
                <w:b/>
                <w:i/>
                <w:sz w:val="22"/>
                <w:szCs w:val="22"/>
                <w:lang w:val="es-ES"/>
              </w:rPr>
              <w:t>:</w:t>
            </w:r>
          </w:p>
        </w:tc>
        <w:tc>
          <w:tcPr>
            <w:tcW w:w="3744" w:type="dxa"/>
            <w:tcBorders>
              <w:top w:val="single" w:sz="4" w:space="0" w:color="auto"/>
              <w:left w:val="single" w:sz="4" w:space="0" w:color="auto"/>
              <w:bottom w:val="single" w:sz="4" w:space="0" w:color="auto"/>
              <w:right w:val="single" w:sz="4" w:space="0" w:color="auto"/>
            </w:tcBorders>
            <w:hideMark/>
          </w:tcPr>
          <w:p w14:paraId="7F8E5527" w14:textId="77777777" w:rsidR="00015408" w:rsidRPr="00F33BBD" w:rsidRDefault="00015408" w:rsidP="0074525E">
            <w:pPr>
              <w:widowControl w:val="0"/>
              <w:spacing w:after="160"/>
              <w:jc w:val="center"/>
              <w:rPr>
                <w:rFonts w:ascii="GHEA Grapalat" w:hAnsi="GHEA Grapalat"/>
                <w:b/>
                <w:i/>
                <w:sz w:val="22"/>
                <w:szCs w:val="22"/>
                <w:lang w:val="hy-AM"/>
              </w:rPr>
            </w:pPr>
            <w:proofErr w:type="spellStart"/>
            <w:r w:rsidRPr="00F33BBD">
              <w:rPr>
                <w:rFonts w:ascii="GHEA Grapalat" w:hAnsi="GHEA Grapalat"/>
                <w:b/>
                <w:i/>
                <w:sz w:val="22"/>
                <w:szCs w:val="22"/>
                <w:lang w:val="es-ES"/>
              </w:rPr>
              <w:t>патенты</w:t>
            </w:r>
            <w:proofErr w:type="spellEnd"/>
          </w:p>
        </w:tc>
      </w:tr>
      <w:tr w:rsidR="00015408" w:rsidRPr="00F33BBD" w14:paraId="4A2C86B6" w14:textId="77777777" w:rsidTr="0074525E">
        <w:tc>
          <w:tcPr>
            <w:tcW w:w="1413" w:type="dxa"/>
            <w:tcBorders>
              <w:top w:val="single" w:sz="4" w:space="0" w:color="auto"/>
              <w:left w:val="single" w:sz="4" w:space="0" w:color="auto"/>
              <w:bottom w:val="single" w:sz="4" w:space="0" w:color="auto"/>
              <w:right w:val="single" w:sz="4" w:space="0" w:color="auto"/>
            </w:tcBorders>
            <w:shd w:val="clear" w:color="auto" w:fill="999999"/>
            <w:hideMark/>
          </w:tcPr>
          <w:p w14:paraId="603DE905" w14:textId="77777777" w:rsidR="00015408" w:rsidRPr="00F33BBD" w:rsidRDefault="00015408" w:rsidP="0074525E">
            <w:pPr>
              <w:widowControl w:val="0"/>
              <w:spacing w:after="160"/>
              <w:jc w:val="center"/>
              <w:rPr>
                <w:rFonts w:ascii="GHEA Grapalat" w:hAnsi="GHEA Grapalat"/>
                <w:b/>
                <w:i/>
                <w:sz w:val="22"/>
                <w:szCs w:val="22"/>
                <w:lang w:val="es-ES"/>
              </w:rPr>
            </w:pPr>
            <w:r w:rsidRPr="00F33BBD">
              <w:rPr>
                <w:rFonts w:ascii="GHEA Grapalat" w:hAnsi="GHEA Grapalat"/>
                <w:b/>
                <w:i/>
                <w:sz w:val="22"/>
                <w:szCs w:val="22"/>
                <w:lang w:val="es-ES"/>
              </w:rPr>
              <w:t>1</w:t>
            </w:r>
          </w:p>
        </w:tc>
        <w:tc>
          <w:tcPr>
            <w:tcW w:w="5193" w:type="dxa"/>
            <w:tcBorders>
              <w:top w:val="single" w:sz="4" w:space="0" w:color="auto"/>
              <w:left w:val="single" w:sz="4" w:space="0" w:color="auto"/>
              <w:bottom w:val="single" w:sz="4" w:space="0" w:color="auto"/>
              <w:right w:val="single" w:sz="4" w:space="0" w:color="auto"/>
            </w:tcBorders>
            <w:shd w:val="clear" w:color="auto" w:fill="999999"/>
            <w:hideMark/>
          </w:tcPr>
          <w:p w14:paraId="42215343" w14:textId="77777777" w:rsidR="00015408" w:rsidRPr="00F33BBD" w:rsidRDefault="00015408" w:rsidP="0074525E">
            <w:pPr>
              <w:widowControl w:val="0"/>
              <w:spacing w:after="160"/>
              <w:jc w:val="center"/>
              <w:rPr>
                <w:rFonts w:ascii="GHEA Grapalat" w:hAnsi="GHEA Grapalat"/>
                <w:b/>
                <w:i/>
                <w:sz w:val="22"/>
                <w:szCs w:val="22"/>
                <w:lang w:val="es-ES"/>
              </w:rPr>
            </w:pPr>
            <w:r w:rsidRPr="00F33BBD">
              <w:rPr>
                <w:rFonts w:ascii="GHEA Grapalat" w:hAnsi="GHEA Grapalat"/>
                <w:b/>
                <w:i/>
                <w:sz w:val="22"/>
                <w:szCs w:val="22"/>
                <w:lang w:val="es-ES"/>
              </w:rPr>
              <w:t>2</w:t>
            </w:r>
          </w:p>
        </w:tc>
        <w:tc>
          <w:tcPr>
            <w:tcW w:w="3744" w:type="dxa"/>
            <w:tcBorders>
              <w:top w:val="single" w:sz="4" w:space="0" w:color="auto"/>
              <w:left w:val="single" w:sz="4" w:space="0" w:color="auto"/>
              <w:bottom w:val="single" w:sz="4" w:space="0" w:color="auto"/>
              <w:right w:val="single" w:sz="4" w:space="0" w:color="auto"/>
            </w:tcBorders>
            <w:shd w:val="clear" w:color="auto" w:fill="999999"/>
            <w:hideMark/>
          </w:tcPr>
          <w:p w14:paraId="13840124" w14:textId="77777777" w:rsidR="00015408" w:rsidRPr="00F33BBD" w:rsidRDefault="00015408" w:rsidP="0074525E">
            <w:pPr>
              <w:widowControl w:val="0"/>
              <w:spacing w:after="160"/>
              <w:jc w:val="center"/>
              <w:rPr>
                <w:rFonts w:ascii="GHEA Grapalat" w:hAnsi="GHEA Grapalat"/>
                <w:b/>
                <w:i/>
                <w:sz w:val="22"/>
                <w:szCs w:val="22"/>
                <w:lang w:val="hy-AM"/>
              </w:rPr>
            </w:pPr>
            <w:r w:rsidRPr="00F33BBD">
              <w:rPr>
                <w:rFonts w:ascii="GHEA Grapalat" w:hAnsi="GHEA Grapalat"/>
                <w:b/>
                <w:i/>
                <w:sz w:val="22"/>
                <w:szCs w:val="22"/>
                <w:lang w:val="hy-AM"/>
              </w:rPr>
              <w:t>3</w:t>
            </w:r>
          </w:p>
        </w:tc>
      </w:tr>
      <w:tr w:rsidR="00015408" w:rsidRPr="00F33BBD" w14:paraId="795E22D5" w14:textId="77777777" w:rsidTr="0074525E">
        <w:tc>
          <w:tcPr>
            <w:tcW w:w="1413" w:type="dxa"/>
            <w:tcBorders>
              <w:top w:val="single" w:sz="4" w:space="0" w:color="auto"/>
              <w:left w:val="single" w:sz="4" w:space="0" w:color="auto"/>
              <w:bottom w:val="single" w:sz="4" w:space="0" w:color="auto"/>
              <w:right w:val="single" w:sz="4" w:space="0" w:color="auto"/>
            </w:tcBorders>
            <w:vAlign w:val="center"/>
            <w:hideMark/>
          </w:tcPr>
          <w:p w14:paraId="2938DCA5" w14:textId="77777777" w:rsidR="00015408" w:rsidRPr="00F33BBD" w:rsidRDefault="00015408" w:rsidP="0074525E">
            <w:pPr>
              <w:widowControl w:val="0"/>
              <w:spacing w:after="160"/>
              <w:jc w:val="center"/>
              <w:rPr>
                <w:rFonts w:ascii="GHEA Grapalat" w:hAnsi="GHEA Grapalat"/>
                <w:i/>
                <w:sz w:val="22"/>
                <w:szCs w:val="22"/>
                <w:lang w:val="hy-AM"/>
              </w:rPr>
            </w:pPr>
            <w:r w:rsidRPr="00F33BBD">
              <w:rPr>
                <w:rFonts w:ascii="GHEA Grapalat" w:hAnsi="GHEA Grapalat"/>
                <w:i/>
                <w:sz w:val="22"/>
                <w:szCs w:val="22"/>
                <w:lang w:val="es-ES"/>
              </w:rPr>
              <w:t>1</w:t>
            </w:r>
          </w:p>
        </w:tc>
        <w:tc>
          <w:tcPr>
            <w:tcW w:w="5193" w:type="dxa"/>
            <w:tcBorders>
              <w:top w:val="single" w:sz="4" w:space="0" w:color="auto"/>
              <w:left w:val="single" w:sz="4" w:space="0" w:color="auto"/>
              <w:bottom w:val="single" w:sz="4" w:space="0" w:color="auto"/>
              <w:right w:val="single" w:sz="4" w:space="0" w:color="auto"/>
            </w:tcBorders>
            <w:vAlign w:val="center"/>
          </w:tcPr>
          <w:p w14:paraId="05756855" w14:textId="77777777" w:rsidR="00015408" w:rsidRPr="00F33BBD" w:rsidRDefault="00015408" w:rsidP="0074525E">
            <w:pPr>
              <w:widowControl w:val="0"/>
              <w:spacing w:after="160"/>
              <w:jc w:val="center"/>
              <w:rPr>
                <w:rFonts w:ascii="GHEA Grapalat" w:hAnsi="GHEA Grapalat"/>
                <w:b/>
                <w:sz w:val="22"/>
                <w:szCs w:val="22"/>
                <w:lang w:val="en-SE"/>
              </w:rPr>
            </w:pPr>
            <w:proofErr w:type="spellStart"/>
            <w:r w:rsidRPr="00F33BBD">
              <w:rPr>
                <w:rFonts w:ascii="GHEA Grapalat" w:hAnsi="GHEA Grapalat"/>
                <w:b/>
                <w:sz w:val="22"/>
                <w:szCs w:val="22"/>
                <w:lang w:val="en-SE"/>
              </w:rPr>
              <w:t>Экспертиза</w:t>
            </w:r>
            <w:proofErr w:type="spellEnd"/>
            <w:r w:rsidRPr="00F33BBD">
              <w:rPr>
                <w:rFonts w:ascii="GHEA Grapalat" w:hAnsi="GHEA Grapalat"/>
                <w:b/>
                <w:sz w:val="22"/>
                <w:szCs w:val="22"/>
                <w:lang w:val="en-SE"/>
              </w:rPr>
              <w:t xml:space="preserve"> </w:t>
            </w:r>
            <w:proofErr w:type="spellStart"/>
            <w:r w:rsidRPr="00F33BBD">
              <w:rPr>
                <w:rFonts w:ascii="GHEA Grapalat" w:hAnsi="GHEA Grapalat"/>
                <w:b/>
                <w:sz w:val="22"/>
                <w:szCs w:val="22"/>
                <w:lang w:val="en-SE"/>
              </w:rPr>
              <w:t>градостроительных</w:t>
            </w:r>
            <w:proofErr w:type="spellEnd"/>
            <w:r w:rsidRPr="00F33BBD">
              <w:rPr>
                <w:rFonts w:ascii="GHEA Grapalat" w:hAnsi="GHEA Grapalat"/>
                <w:b/>
                <w:sz w:val="22"/>
                <w:szCs w:val="22"/>
                <w:lang w:val="en-SE"/>
              </w:rPr>
              <w:t xml:space="preserve"> </w:t>
            </w:r>
            <w:proofErr w:type="spellStart"/>
            <w:r w:rsidRPr="00F33BBD">
              <w:rPr>
                <w:rFonts w:ascii="GHEA Grapalat" w:hAnsi="GHEA Grapalat"/>
                <w:b/>
                <w:sz w:val="22"/>
                <w:szCs w:val="22"/>
                <w:lang w:val="en-SE"/>
              </w:rPr>
              <w:t>документов</w:t>
            </w:r>
            <w:proofErr w:type="spellEnd"/>
            <w:r w:rsidRPr="00F33BBD">
              <w:rPr>
                <w:rFonts w:ascii="GHEA Grapalat" w:hAnsi="GHEA Grapalat"/>
                <w:b/>
                <w:sz w:val="22"/>
                <w:szCs w:val="22"/>
                <w:lang w:val="en-SE"/>
              </w:rPr>
              <w:t xml:space="preserve"> (</w:t>
            </w:r>
            <w:proofErr w:type="spellStart"/>
            <w:r w:rsidRPr="00F33BBD">
              <w:rPr>
                <w:rFonts w:ascii="GHEA Grapalat" w:hAnsi="GHEA Grapalat"/>
                <w:b/>
                <w:sz w:val="22"/>
                <w:szCs w:val="22"/>
                <w:lang w:val="en-SE"/>
              </w:rPr>
              <w:t>кроме</w:t>
            </w:r>
            <w:proofErr w:type="spellEnd"/>
            <w:r w:rsidRPr="00F33BBD">
              <w:rPr>
                <w:rFonts w:ascii="GHEA Grapalat" w:hAnsi="GHEA Grapalat"/>
                <w:b/>
                <w:sz w:val="22"/>
                <w:szCs w:val="22"/>
                <w:lang w:val="en-SE"/>
              </w:rPr>
              <w:t xml:space="preserve"> </w:t>
            </w:r>
            <w:proofErr w:type="spellStart"/>
            <w:r w:rsidRPr="00F33BBD">
              <w:rPr>
                <w:rFonts w:ascii="GHEA Grapalat" w:hAnsi="GHEA Grapalat"/>
                <w:b/>
                <w:sz w:val="22"/>
                <w:szCs w:val="22"/>
                <w:lang w:val="en-SE"/>
              </w:rPr>
              <w:t>работ</w:t>
            </w:r>
            <w:proofErr w:type="spellEnd"/>
            <w:r w:rsidRPr="00F33BBD">
              <w:rPr>
                <w:rFonts w:ascii="GHEA Grapalat" w:hAnsi="GHEA Grapalat"/>
                <w:b/>
                <w:sz w:val="22"/>
                <w:szCs w:val="22"/>
                <w:lang w:val="en-SE"/>
              </w:rPr>
              <w:t xml:space="preserve">, </w:t>
            </w:r>
            <w:proofErr w:type="spellStart"/>
            <w:r w:rsidRPr="00F33BBD">
              <w:rPr>
                <w:rFonts w:ascii="GHEA Grapalat" w:hAnsi="GHEA Grapalat"/>
                <w:b/>
                <w:sz w:val="22"/>
                <w:szCs w:val="22"/>
                <w:lang w:val="en-SE"/>
              </w:rPr>
              <w:t>не</w:t>
            </w:r>
            <w:proofErr w:type="spellEnd"/>
            <w:r w:rsidRPr="00F33BBD">
              <w:rPr>
                <w:rFonts w:ascii="GHEA Grapalat" w:hAnsi="GHEA Grapalat"/>
                <w:b/>
                <w:sz w:val="22"/>
                <w:szCs w:val="22"/>
                <w:lang w:val="en-SE"/>
              </w:rPr>
              <w:t xml:space="preserve"> </w:t>
            </w:r>
            <w:proofErr w:type="spellStart"/>
            <w:r w:rsidRPr="00F33BBD">
              <w:rPr>
                <w:rFonts w:ascii="GHEA Grapalat" w:hAnsi="GHEA Grapalat"/>
                <w:b/>
                <w:sz w:val="22"/>
                <w:szCs w:val="22"/>
                <w:lang w:val="en-SE"/>
              </w:rPr>
              <w:t>требующих</w:t>
            </w:r>
            <w:proofErr w:type="spellEnd"/>
            <w:r w:rsidRPr="00F33BBD">
              <w:rPr>
                <w:rFonts w:ascii="GHEA Grapalat" w:hAnsi="GHEA Grapalat"/>
                <w:b/>
                <w:sz w:val="22"/>
                <w:szCs w:val="22"/>
                <w:lang w:val="en-SE"/>
              </w:rPr>
              <w:t xml:space="preserve"> </w:t>
            </w:r>
            <w:proofErr w:type="spellStart"/>
            <w:r w:rsidRPr="00F33BBD">
              <w:rPr>
                <w:rFonts w:ascii="GHEA Grapalat" w:hAnsi="GHEA Grapalat"/>
                <w:b/>
                <w:sz w:val="22"/>
                <w:szCs w:val="22"/>
                <w:lang w:val="en-SE"/>
              </w:rPr>
              <w:t>разрешения</w:t>
            </w:r>
            <w:proofErr w:type="spellEnd"/>
            <w:r w:rsidRPr="00F33BBD">
              <w:rPr>
                <w:rFonts w:ascii="GHEA Grapalat" w:hAnsi="GHEA Grapalat"/>
                <w:b/>
                <w:sz w:val="22"/>
                <w:szCs w:val="22"/>
                <w:lang w:val="en-SE"/>
              </w:rPr>
              <w:t xml:space="preserve"> </w:t>
            </w:r>
            <w:proofErr w:type="spellStart"/>
            <w:r w:rsidRPr="00F33BBD">
              <w:rPr>
                <w:rFonts w:ascii="GHEA Grapalat" w:hAnsi="GHEA Grapalat"/>
                <w:b/>
                <w:sz w:val="22"/>
                <w:szCs w:val="22"/>
                <w:lang w:val="en-SE"/>
              </w:rPr>
              <w:t>на</w:t>
            </w:r>
            <w:proofErr w:type="spellEnd"/>
            <w:r w:rsidRPr="00F33BBD">
              <w:rPr>
                <w:rFonts w:ascii="GHEA Grapalat" w:hAnsi="GHEA Grapalat"/>
                <w:b/>
                <w:sz w:val="22"/>
                <w:szCs w:val="22"/>
                <w:lang w:val="en-SE"/>
              </w:rPr>
              <w:t xml:space="preserve"> </w:t>
            </w:r>
            <w:proofErr w:type="spellStart"/>
            <w:r w:rsidRPr="00F33BBD">
              <w:rPr>
                <w:rFonts w:ascii="GHEA Grapalat" w:hAnsi="GHEA Grapalat"/>
                <w:b/>
                <w:sz w:val="22"/>
                <w:szCs w:val="22"/>
                <w:lang w:val="en-SE"/>
              </w:rPr>
              <w:t>строительство</w:t>
            </w:r>
            <w:proofErr w:type="spellEnd"/>
            <w:r w:rsidRPr="00F33BBD">
              <w:rPr>
                <w:rFonts w:ascii="GHEA Grapalat" w:hAnsi="GHEA Grapalat"/>
                <w:b/>
                <w:sz w:val="22"/>
                <w:szCs w:val="22"/>
                <w:lang w:val="en-SE"/>
              </w:rPr>
              <w:t>):</w:t>
            </w:r>
          </w:p>
          <w:p w14:paraId="043035D0" w14:textId="77777777" w:rsidR="00015408" w:rsidRPr="00F33BBD" w:rsidRDefault="00015408" w:rsidP="00015408">
            <w:pPr>
              <w:widowControl w:val="0"/>
              <w:numPr>
                <w:ilvl w:val="0"/>
                <w:numId w:val="35"/>
              </w:numPr>
              <w:spacing w:after="160"/>
              <w:jc w:val="center"/>
              <w:rPr>
                <w:rFonts w:ascii="GHEA Grapalat" w:hAnsi="GHEA Grapalat"/>
                <w:b/>
                <w:sz w:val="22"/>
                <w:szCs w:val="22"/>
                <w:lang w:val="en-SE"/>
              </w:rPr>
            </w:pPr>
            <w:proofErr w:type="spellStart"/>
            <w:r w:rsidRPr="00F33BBD">
              <w:rPr>
                <w:rFonts w:ascii="GHEA Grapalat" w:hAnsi="GHEA Grapalat"/>
                <w:b/>
                <w:sz w:val="22"/>
                <w:szCs w:val="22"/>
                <w:lang w:val="en-SE"/>
              </w:rPr>
              <w:t>архитектурная</w:t>
            </w:r>
            <w:proofErr w:type="spellEnd"/>
            <w:r w:rsidRPr="00F33BBD">
              <w:rPr>
                <w:rFonts w:ascii="GHEA Grapalat" w:hAnsi="GHEA Grapalat"/>
                <w:b/>
                <w:sz w:val="22"/>
                <w:szCs w:val="22"/>
                <w:lang w:val="en-SE"/>
              </w:rPr>
              <w:t xml:space="preserve"> </w:t>
            </w:r>
            <w:proofErr w:type="spellStart"/>
            <w:r w:rsidRPr="00F33BBD">
              <w:rPr>
                <w:rFonts w:ascii="GHEA Grapalat" w:hAnsi="GHEA Grapalat"/>
                <w:b/>
                <w:sz w:val="22"/>
                <w:szCs w:val="22"/>
                <w:lang w:val="en-SE"/>
              </w:rPr>
              <w:t>часть</w:t>
            </w:r>
            <w:proofErr w:type="spellEnd"/>
            <w:r w:rsidRPr="00F33BBD">
              <w:rPr>
                <w:rFonts w:ascii="GHEA Grapalat" w:hAnsi="GHEA Grapalat"/>
                <w:b/>
                <w:sz w:val="22"/>
                <w:szCs w:val="22"/>
                <w:lang w:val="en-SE"/>
              </w:rPr>
              <w:t xml:space="preserve"> </w:t>
            </w:r>
            <w:proofErr w:type="spellStart"/>
            <w:r w:rsidRPr="00F33BBD">
              <w:rPr>
                <w:rFonts w:ascii="GHEA Grapalat" w:hAnsi="GHEA Grapalat"/>
                <w:b/>
                <w:sz w:val="22"/>
                <w:szCs w:val="22"/>
                <w:lang w:val="en-SE"/>
              </w:rPr>
              <w:t>проектной</w:t>
            </w:r>
            <w:proofErr w:type="spellEnd"/>
            <w:r w:rsidRPr="00F33BBD">
              <w:rPr>
                <w:rFonts w:ascii="GHEA Grapalat" w:hAnsi="GHEA Grapalat"/>
                <w:b/>
                <w:sz w:val="22"/>
                <w:szCs w:val="22"/>
                <w:lang w:val="en-SE"/>
              </w:rPr>
              <w:t xml:space="preserve"> </w:t>
            </w:r>
            <w:proofErr w:type="spellStart"/>
            <w:r w:rsidRPr="00F33BBD">
              <w:rPr>
                <w:rFonts w:ascii="GHEA Grapalat" w:hAnsi="GHEA Grapalat"/>
                <w:b/>
                <w:sz w:val="22"/>
                <w:szCs w:val="22"/>
                <w:lang w:val="en-SE"/>
              </w:rPr>
              <w:t>документации</w:t>
            </w:r>
            <w:proofErr w:type="spellEnd"/>
            <w:r w:rsidRPr="00F33BBD">
              <w:rPr>
                <w:rFonts w:ascii="GHEA Grapalat" w:hAnsi="GHEA Grapalat"/>
                <w:b/>
                <w:sz w:val="22"/>
                <w:szCs w:val="22"/>
                <w:lang w:val="en-SE"/>
              </w:rPr>
              <w:t>,</w:t>
            </w:r>
          </w:p>
          <w:p w14:paraId="488D1121" w14:textId="77777777" w:rsidR="00015408" w:rsidRPr="00F33BBD" w:rsidRDefault="00015408" w:rsidP="00015408">
            <w:pPr>
              <w:widowControl w:val="0"/>
              <w:numPr>
                <w:ilvl w:val="0"/>
                <w:numId w:val="35"/>
              </w:numPr>
              <w:spacing w:after="160"/>
              <w:jc w:val="center"/>
              <w:rPr>
                <w:rFonts w:ascii="GHEA Grapalat" w:hAnsi="GHEA Grapalat"/>
                <w:b/>
                <w:sz w:val="22"/>
                <w:szCs w:val="22"/>
                <w:lang w:val="en-SE"/>
              </w:rPr>
            </w:pPr>
            <w:proofErr w:type="spellStart"/>
            <w:r w:rsidRPr="00F33BBD">
              <w:rPr>
                <w:rFonts w:ascii="GHEA Grapalat" w:hAnsi="GHEA Grapalat"/>
                <w:b/>
                <w:sz w:val="22"/>
                <w:szCs w:val="22"/>
                <w:lang w:val="en-SE"/>
              </w:rPr>
              <w:t>конструктивная</w:t>
            </w:r>
            <w:proofErr w:type="spellEnd"/>
            <w:r w:rsidRPr="00F33BBD">
              <w:rPr>
                <w:rFonts w:ascii="GHEA Grapalat" w:hAnsi="GHEA Grapalat"/>
                <w:b/>
                <w:sz w:val="22"/>
                <w:szCs w:val="22"/>
                <w:lang w:val="en-SE"/>
              </w:rPr>
              <w:t xml:space="preserve"> </w:t>
            </w:r>
            <w:proofErr w:type="spellStart"/>
            <w:r w:rsidRPr="00F33BBD">
              <w:rPr>
                <w:rFonts w:ascii="GHEA Grapalat" w:hAnsi="GHEA Grapalat"/>
                <w:b/>
                <w:sz w:val="22"/>
                <w:szCs w:val="22"/>
                <w:lang w:val="en-SE"/>
              </w:rPr>
              <w:t>часть</w:t>
            </w:r>
            <w:proofErr w:type="spellEnd"/>
            <w:r w:rsidRPr="00F33BBD">
              <w:rPr>
                <w:rFonts w:ascii="GHEA Grapalat" w:hAnsi="GHEA Grapalat"/>
                <w:b/>
                <w:sz w:val="22"/>
                <w:szCs w:val="22"/>
                <w:lang w:val="en-SE"/>
              </w:rPr>
              <w:t>,</w:t>
            </w:r>
          </w:p>
          <w:p w14:paraId="66D6EB0A" w14:textId="77777777" w:rsidR="00015408" w:rsidRPr="00F33BBD" w:rsidRDefault="00015408" w:rsidP="00015408">
            <w:pPr>
              <w:widowControl w:val="0"/>
              <w:numPr>
                <w:ilvl w:val="0"/>
                <w:numId w:val="35"/>
              </w:numPr>
              <w:spacing w:after="160"/>
              <w:jc w:val="center"/>
              <w:rPr>
                <w:rFonts w:ascii="GHEA Grapalat" w:hAnsi="GHEA Grapalat"/>
                <w:b/>
                <w:sz w:val="22"/>
                <w:szCs w:val="22"/>
                <w:lang w:val="en-SE"/>
              </w:rPr>
            </w:pPr>
            <w:proofErr w:type="spellStart"/>
            <w:r w:rsidRPr="00F33BBD">
              <w:rPr>
                <w:rFonts w:ascii="GHEA Grapalat" w:hAnsi="GHEA Grapalat"/>
                <w:b/>
                <w:sz w:val="22"/>
                <w:szCs w:val="22"/>
                <w:lang w:val="en-SE"/>
              </w:rPr>
              <w:t>внутренние</w:t>
            </w:r>
            <w:proofErr w:type="spellEnd"/>
            <w:r w:rsidRPr="00F33BBD">
              <w:rPr>
                <w:rFonts w:ascii="GHEA Grapalat" w:hAnsi="GHEA Grapalat"/>
                <w:b/>
                <w:sz w:val="22"/>
                <w:szCs w:val="22"/>
                <w:lang w:val="en-SE"/>
              </w:rPr>
              <w:t xml:space="preserve"> и </w:t>
            </w:r>
            <w:proofErr w:type="spellStart"/>
            <w:r w:rsidRPr="00F33BBD">
              <w:rPr>
                <w:rFonts w:ascii="GHEA Grapalat" w:hAnsi="GHEA Grapalat"/>
                <w:b/>
                <w:sz w:val="22"/>
                <w:szCs w:val="22"/>
                <w:lang w:val="en-SE"/>
              </w:rPr>
              <w:t>наружные</w:t>
            </w:r>
            <w:proofErr w:type="spellEnd"/>
            <w:r w:rsidRPr="00F33BBD">
              <w:rPr>
                <w:rFonts w:ascii="GHEA Grapalat" w:hAnsi="GHEA Grapalat"/>
                <w:b/>
                <w:sz w:val="22"/>
                <w:szCs w:val="22"/>
                <w:lang w:val="en-SE"/>
              </w:rPr>
              <w:t xml:space="preserve"> </w:t>
            </w:r>
            <w:proofErr w:type="spellStart"/>
            <w:r w:rsidRPr="00F33BBD">
              <w:rPr>
                <w:rFonts w:ascii="GHEA Grapalat" w:hAnsi="GHEA Grapalat"/>
                <w:b/>
                <w:sz w:val="22"/>
                <w:szCs w:val="22"/>
                <w:lang w:val="en-SE"/>
              </w:rPr>
              <w:t>сети</w:t>
            </w:r>
            <w:proofErr w:type="spellEnd"/>
            <w:r w:rsidRPr="00F33BBD">
              <w:rPr>
                <w:rFonts w:ascii="GHEA Grapalat" w:hAnsi="GHEA Grapalat"/>
                <w:b/>
                <w:sz w:val="22"/>
                <w:szCs w:val="22"/>
                <w:lang w:val="en-SE"/>
              </w:rPr>
              <w:t xml:space="preserve"> </w:t>
            </w:r>
            <w:proofErr w:type="spellStart"/>
            <w:r w:rsidRPr="00F33BBD">
              <w:rPr>
                <w:rFonts w:ascii="GHEA Grapalat" w:hAnsi="GHEA Grapalat"/>
                <w:b/>
                <w:sz w:val="22"/>
                <w:szCs w:val="22"/>
                <w:lang w:val="en-SE"/>
              </w:rPr>
              <w:t>водоснабжения</w:t>
            </w:r>
            <w:proofErr w:type="spellEnd"/>
            <w:r w:rsidRPr="00F33BBD">
              <w:rPr>
                <w:rFonts w:ascii="GHEA Grapalat" w:hAnsi="GHEA Grapalat"/>
                <w:b/>
                <w:sz w:val="22"/>
                <w:szCs w:val="22"/>
                <w:lang w:val="en-SE"/>
              </w:rPr>
              <w:t xml:space="preserve"> и </w:t>
            </w:r>
            <w:proofErr w:type="spellStart"/>
            <w:r w:rsidRPr="00F33BBD">
              <w:rPr>
                <w:rFonts w:ascii="GHEA Grapalat" w:hAnsi="GHEA Grapalat"/>
                <w:b/>
                <w:sz w:val="22"/>
                <w:szCs w:val="22"/>
                <w:lang w:val="en-SE"/>
              </w:rPr>
              <w:t>канализации</w:t>
            </w:r>
            <w:proofErr w:type="spellEnd"/>
            <w:r w:rsidRPr="00F33BBD">
              <w:rPr>
                <w:rFonts w:ascii="GHEA Grapalat" w:hAnsi="GHEA Grapalat"/>
                <w:b/>
                <w:sz w:val="22"/>
                <w:szCs w:val="22"/>
                <w:lang w:val="en-SE"/>
              </w:rPr>
              <w:t>,</w:t>
            </w:r>
          </w:p>
          <w:p w14:paraId="5E03C67B" w14:textId="77777777" w:rsidR="00015408" w:rsidRPr="00F33BBD" w:rsidRDefault="00015408" w:rsidP="00015408">
            <w:pPr>
              <w:widowControl w:val="0"/>
              <w:numPr>
                <w:ilvl w:val="0"/>
                <w:numId w:val="35"/>
              </w:numPr>
              <w:spacing w:after="160"/>
              <w:jc w:val="center"/>
              <w:rPr>
                <w:rFonts w:ascii="GHEA Grapalat" w:hAnsi="GHEA Grapalat"/>
                <w:b/>
                <w:sz w:val="22"/>
                <w:szCs w:val="22"/>
                <w:lang w:val="en-SE"/>
              </w:rPr>
            </w:pPr>
            <w:proofErr w:type="spellStart"/>
            <w:r w:rsidRPr="00F33BBD">
              <w:rPr>
                <w:rFonts w:ascii="GHEA Grapalat" w:hAnsi="GHEA Grapalat"/>
                <w:b/>
                <w:sz w:val="22"/>
                <w:szCs w:val="22"/>
                <w:lang w:val="en-SE"/>
              </w:rPr>
              <w:t>внутренние</w:t>
            </w:r>
            <w:proofErr w:type="spellEnd"/>
            <w:r w:rsidRPr="00F33BBD">
              <w:rPr>
                <w:rFonts w:ascii="GHEA Grapalat" w:hAnsi="GHEA Grapalat"/>
                <w:b/>
                <w:sz w:val="22"/>
                <w:szCs w:val="22"/>
                <w:lang w:val="en-SE"/>
              </w:rPr>
              <w:t xml:space="preserve"> и </w:t>
            </w:r>
            <w:proofErr w:type="spellStart"/>
            <w:r w:rsidRPr="00F33BBD">
              <w:rPr>
                <w:rFonts w:ascii="GHEA Grapalat" w:hAnsi="GHEA Grapalat"/>
                <w:b/>
                <w:sz w:val="22"/>
                <w:szCs w:val="22"/>
                <w:lang w:val="en-SE"/>
              </w:rPr>
              <w:t>наружные</w:t>
            </w:r>
            <w:proofErr w:type="spellEnd"/>
            <w:r w:rsidRPr="00F33BBD">
              <w:rPr>
                <w:rFonts w:ascii="GHEA Grapalat" w:hAnsi="GHEA Grapalat"/>
                <w:b/>
                <w:sz w:val="22"/>
                <w:szCs w:val="22"/>
                <w:lang w:val="en-SE"/>
              </w:rPr>
              <w:t xml:space="preserve"> </w:t>
            </w:r>
            <w:proofErr w:type="spellStart"/>
            <w:r w:rsidRPr="00F33BBD">
              <w:rPr>
                <w:rFonts w:ascii="GHEA Grapalat" w:hAnsi="GHEA Grapalat"/>
                <w:b/>
                <w:sz w:val="22"/>
                <w:szCs w:val="22"/>
                <w:lang w:val="en-SE"/>
              </w:rPr>
              <w:t>сети</w:t>
            </w:r>
            <w:proofErr w:type="spellEnd"/>
            <w:r w:rsidRPr="00F33BBD">
              <w:rPr>
                <w:rFonts w:ascii="GHEA Grapalat" w:hAnsi="GHEA Grapalat"/>
                <w:b/>
                <w:sz w:val="22"/>
                <w:szCs w:val="22"/>
                <w:lang w:val="en-SE"/>
              </w:rPr>
              <w:t xml:space="preserve"> </w:t>
            </w:r>
            <w:proofErr w:type="spellStart"/>
            <w:r w:rsidRPr="00F33BBD">
              <w:rPr>
                <w:rFonts w:ascii="GHEA Grapalat" w:hAnsi="GHEA Grapalat"/>
                <w:b/>
                <w:sz w:val="22"/>
                <w:szCs w:val="22"/>
                <w:lang w:val="en-SE"/>
              </w:rPr>
              <w:t>электроснабжения</w:t>
            </w:r>
            <w:proofErr w:type="spellEnd"/>
            <w:r w:rsidRPr="00F33BBD">
              <w:rPr>
                <w:rFonts w:ascii="GHEA Grapalat" w:hAnsi="GHEA Grapalat"/>
                <w:b/>
                <w:sz w:val="22"/>
                <w:szCs w:val="22"/>
                <w:lang w:val="en-SE"/>
              </w:rPr>
              <w:t xml:space="preserve"> и </w:t>
            </w:r>
            <w:proofErr w:type="spellStart"/>
            <w:r w:rsidRPr="00F33BBD">
              <w:rPr>
                <w:rFonts w:ascii="GHEA Grapalat" w:hAnsi="GHEA Grapalat"/>
                <w:b/>
                <w:sz w:val="22"/>
                <w:szCs w:val="22"/>
                <w:lang w:val="en-SE"/>
              </w:rPr>
              <w:t>освещения</w:t>
            </w:r>
            <w:proofErr w:type="spellEnd"/>
            <w:r w:rsidRPr="00F33BBD">
              <w:rPr>
                <w:rFonts w:ascii="GHEA Grapalat" w:hAnsi="GHEA Grapalat"/>
                <w:b/>
                <w:sz w:val="22"/>
                <w:szCs w:val="22"/>
                <w:lang w:val="en-SE"/>
              </w:rPr>
              <w:t>,</w:t>
            </w:r>
          </w:p>
          <w:p w14:paraId="51E25372" w14:textId="77777777" w:rsidR="00015408" w:rsidRPr="00F33BBD" w:rsidRDefault="00015408" w:rsidP="00015408">
            <w:pPr>
              <w:widowControl w:val="0"/>
              <w:numPr>
                <w:ilvl w:val="0"/>
                <w:numId w:val="35"/>
              </w:numPr>
              <w:spacing w:after="160"/>
              <w:jc w:val="center"/>
              <w:rPr>
                <w:rFonts w:ascii="GHEA Grapalat" w:hAnsi="GHEA Grapalat"/>
                <w:b/>
                <w:sz w:val="22"/>
                <w:szCs w:val="22"/>
                <w:lang w:val="en-SE"/>
              </w:rPr>
            </w:pPr>
            <w:proofErr w:type="spellStart"/>
            <w:r w:rsidRPr="00F33BBD">
              <w:rPr>
                <w:rFonts w:ascii="GHEA Grapalat" w:hAnsi="GHEA Grapalat"/>
                <w:b/>
                <w:sz w:val="22"/>
                <w:szCs w:val="22"/>
                <w:lang w:val="en-SE"/>
              </w:rPr>
              <w:t>системы</w:t>
            </w:r>
            <w:proofErr w:type="spellEnd"/>
            <w:r w:rsidRPr="00F33BBD">
              <w:rPr>
                <w:rFonts w:ascii="GHEA Grapalat" w:hAnsi="GHEA Grapalat"/>
                <w:b/>
                <w:sz w:val="22"/>
                <w:szCs w:val="22"/>
                <w:lang w:val="en-SE"/>
              </w:rPr>
              <w:t xml:space="preserve"> </w:t>
            </w:r>
            <w:proofErr w:type="spellStart"/>
            <w:r w:rsidRPr="00F33BBD">
              <w:rPr>
                <w:rFonts w:ascii="GHEA Grapalat" w:hAnsi="GHEA Grapalat"/>
                <w:b/>
                <w:sz w:val="22"/>
                <w:szCs w:val="22"/>
                <w:lang w:val="en-SE"/>
              </w:rPr>
              <w:t>вентиляции</w:t>
            </w:r>
            <w:proofErr w:type="spellEnd"/>
            <w:r w:rsidRPr="00F33BBD">
              <w:rPr>
                <w:rFonts w:ascii="GHEA Grapalat" w:hAnsi="GHEA Grapalat"/>
                <w:b/>
                <w:sz w:val="22"/>
                <w:szCs w:val="22"/>
                <w:lang w:val="en-SE"/>
              </w:rPr>
              <w:t xml:space="preserve">, </w:t>
            </w:r>
            <w:proofErr w:type="spellStart"/>
            <w:r w:rsidRPr="00F33BBD">
              <w:rPr>
                <w:rFonts w:ascii="GHEA Grapalat" w:hAnsi="GHEA Grapalat"/>
                <w:b/>
                <w:sz w:val="22"/>
                <w:szCs w:val="22"/>
                <w:lang w:val="en-SE"/>
              </w:rPr>
              <w:t>отопления</w:t>
            </w:r>
            <w:proofErr w:type="spellEnd"/>
            <w:r w:rsidRPr="00F33BBD">
              <w:rPr>
                <w:rFonts w:ascii="GHEA Grapalat" w:hAnsi="GHEA Grapalat"/>
                <w:b/>
                <w:sz w:val="22"/>
                <w:szCs w:val="22"/>
                <w:lang w:val="en-SE"/>
              </w:rPr>
              <w:t xml:space="preserve"> и </w:t>
            </w:r>
            <w:proofErr w:type="spellStart"/>
            <w:r w:rsidRPr="00F33BBD">
              <w:rPr>
                <w:rFonts w:ascii="GHEA Grapalat" w:hAnsi="GHEA Grapalat"/>
                <w:b/>
                <w:sz w:val="22"/>
                <w:szCs w:val="22"/>
                <w:lang w:val="en-SE"/>
              </w:rPr>
              <w:t>кондиционирования</w:t>
            </w:r>
            <w:proofErr w:type="spellEnd"/>
            <w:r w:rsidRPr="00F33BBD">
              <w:rPr>
                <w:rFonts w:ascii="GHEA Grapalat" w:hAnsi="GHEA Grapalat"/>
                <w:b/>
                <w:sz w:val="22"/>
                <w:szCs w:val="22"/>
                <w:lang w:val="en-SE"/>
              </w:rPr>
              <w:t xml:space="preserve"> </w:t>
            </w:r>
            <w:proofErr w:type="spellStart"/>
            <w:r w:rsidRPr="00F33BBD">
              <w:rPr>
                <w:rFonts w:ascii="GHEA Grapalat" w:hAnsi="GHEA Grapalat"/>
                <w:b/>
                <w:sz w:val="22"/>
                <w:szCs w:val="22"/>
                <w:lang w:val="en-SE"/>
              </w:rPr>
              <w:t>воздуха</w:t>
            </w:r>
            <w:proofErr w:type="spellEnd"/>
            <w:r w:rsidRPr="00F33BBD">
              <w:rPr>
                <w:rFonts w:ascii="GHEA Grapalat" w:hAnsi="GHEA Grapalat"/>
                <w:b/>
                <w:sz w:val="22"/>
                <w:szCs w:val="22"/>
                <w:lang w:val="en-SE"/>
              </w:rPr>
              <w:t>.</w:t>
            </w:r>
          </w:p>
          <w:p w14:paraId="72A8126E" w14:textId="77777777" w:rsidR="00015408" w:rsidRPr="00F33BBD" w:rsidRDefault="00015408" w:rsidP="00015408">
            <w:pPr>
              <w:numPr>
                <w:ilvl w:val="0"/>
                <w:numId w:val="35"/>
              </w:numPr>
              <w:ind w:hanging="3"/>
              <w:rPr>
                <w:rFonts w:ascii="GHEA Grapalat" w:hAnsi="GHEA Grapalat"/>
                <w:b/>
                <w:sz w:val="22"/>
                <w:szCs w:val="22"/>
                <w:lang w:val="en-SE"/>
              </w:rPr>
            </w:pPr>
            <w:proofErr w:type="spellStart"/>
            <w:r w:rsidRPr="00F33BBD">
              <w:rPr>
                <w:rFonts w:ascii="GHEA Grapalat" w:hAnsi="GHEA Grapalat"/>
                <w:b/>
                <w:sz w:val="22"/>
                <w:szCs w:val="22"/>
                <w:lang w:val="en-SE"/>
              </w:rPr>
              <w:t>Системы</w:t>
            </w:r>
            <w:proofErr w:type="spellEnd"/>
            <w:r w:rsidRPr="00F33BBD">
              <w:rPr>
                <w:rFonts w:ascii="GHEA Grapalat" w:hAnsi="GHEA Grapalat"/>
                <w:b/>
                <w:sz w:val="22"/>
                <w:szCs w:val="22"/>
                <w:lang w:val="en-SE"/>
              </w:rPr>
              <w:t xml:space="preserve"> </w:t>
            </w:r>
            <w:proofErr w:type="spellStart"/>
            <w:r w:rsidRPr="00F33BBD">
              <w:rPr>
                <w:rFonts w:ascii="GHEA Grapalat" w:hAnsi="GHEA Grapalat"/>
                <w:b/>
                <w:sz w:val="22"/>
                <w:szCs w:val="22"/>
                <w:lang w:val="en-SE"/>
              </w:rPr>
              <w:t>связи</w:t>
            </w:r>
            <w:proofErr w:type="spellEnd"/>
          </w:p>
          <w:p w14:paraId="34D7F3E2" w14:textId="77777777" w:rsidR="00015408" w:rsidRPr="00F33BBD" w:rsidRDefault="00015408" w:rsidP="00015408">
            <w:pPr>
              <w:widowControl w:val="0"/>
              <w:numPr>
                <w:ilvl w:val="0"/>
                <w:numId w:val="35"/>
              </w:numPr>
              <w:spacing w:after="160"/>
              <w:jc w:val="center"/>
              <w:rPr>
                <w:rFonts w:ascii="GHEA Grapalat" w:hAnsi="GHEA Grapalat"/>
                <w:b/>
                <w:sz w:val="22"/>
                <w:szCs w:val="22"/>
                <w:lang w:val="en-SE"/>
              </w:rPr>
            </w:pPr>
          </w:p>
          <w:p w14:paraId="5BB3EA8F" w14:textId="77777777" w:rsidR="00015408" w:rsidRPr="00F33BBD" w:rsidRDefault="00015408" w:rsidP="0074525E">
            <w:pPr>
              <w:widowControl w:val="0"/>
              <w:spacing w:after="160"/>
              <w:jc w:val="center"/>
              <w:rPr>
                <w:rFonts w:ascii="GHEA Grapalat" w:hAnsi="GHEA Grapalat"/>
                <w:i/>
                <w:sz w:val="22"/>
                <w:szCs w:val="22"/>
                <w:u w:val="single"/>
                <w:vertAlign w:val="subscript"/>
                <w:lang w:val="hy-AM"/>
              </w:rPr>
            </w:pPr>
          </w:p>
        </w:tc>
        <w:tc>
          <w:tcPr>
            <w:tcW w:w="3744" w:type="dxa"/>
            <w:tcBorders>
              <w:top w:val="single" w:sz="4" w:space="0" w:color="auto"/>
              <w:left w:val="single" w:sz="4" w:space="0" w:color="auto"/>
              <w:bottom w:val="single" w:sz="4" w:space="0" w:color="auto"/>
              <w:right w:val="single" w:sz="4" w:space="0" w:color="auto"/>
            </w:tcBorders>
          </w:tcPr>
          <w:p w14:paraId="203A5867" w14:textId="77777777" w:rsidR="00015408" w:rsidRPr="00F33BBD" w:rsidRDefault="00015408" w:rsidP="0074525E">
            <w:pPr>
              <w:widowControl w:val="0"/>
              <w:spacing w:after="160"/>
              <w:jc w:val="center"/>
              <w:rPr>
                <w:rFonts w:ascii="GHEA Grapalat" w:hAnsi="GHEA Grapalat"/>
                <w:b/>
                <w:sz w:val="22"/>
                <w:szCs w:val="22"/>
                <w:lang w:val="hy-AM"/>
              </w:rPr>
            </w:pPr>
          </w:p>
        </w:tc>
      </w:tr>
    </w:tbl>
    <w:p w14:paraId="36CAC3BE" w14:textId="77777777" w:rsidR="00402FA8" w:rsidRPr="009044F1" w:rsidRDefault="00402FA8" w:rsidP="00402FA8">
      <w:pPr>
        <w:widowControl w:val="0"/>
        <w:tabs>
          <w:tab w:val="left" w:pos="1134"/>
        </w:tabs>
        <w:spacing w:after="160"/>
        <w:ind w:firstLine="567"/>
        <w:jc w:val="both"/>
        <w:rPr>
          <w:rFonts w:ascii="GHEA Grapalat" w:hAnsi="GHEA Grapalat" w:cs="Arial Armenian"/>
        </w:rPr>
      </w:pPr>
    </w:p>
    <w:p w14:paraId="5AE04396" w14:textId="77777777" w:rsidR="000A6B75" w:rsidRPr="009044F1" w:rsidRDefault="000A6B75" w:rsidP="00E67CC4">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14:paraId="688DB751" w14:textId="77777777"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1FBE98DC" w14:textId="77777777"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6DFB021E" w14:textId="77777777" w:rsidR="00FE2CCB" w:rsidRPr="00ED3BA4" w:rsidRDefault="00C366B6" w:rsidP="00FE2CCB">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14:paraId="518D1CB4" w14:textId="77777777" w:rsidR="00FE2CCB" w:rsidRPr="009044F1" w:rsidRDefault="00FE2CCB" w:rsidP="00FE2CCB">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14:paraId="2D92FD22" w14:textId="77777777" w:rsidR="00FE2CCB" w:rsidRDefault="00FE2CCB" w:rsidP="00407DB3">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p>
    <w:p w14:paraId="56BA8A26" w14:textId="77777777" w:rsidR="00BD2C67" w:rsidRPr="001115E9" w:rsidRDefault="00BD2C67" w:rsidP="00B46D58">
      <w:pPr>
        <w:widowControl w:val="0"/>
        <w:spacing w:after="160"/>
        <w:jc w:val="center"/>
        <w:rPr>
          <w:rFonts w:ascii="GHEA Grapalat" w:hAnsi="GHEA Grapalat"/>
          <w:b/>
        </w:rPr>
      </w:pPr>
    </w:p>
    <w:p w14:paraId="4D52BC67" w14:textId="77777777"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7A12AB22"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393C30E3" w14:textId="77777777"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21D46">
        <w:rPr>
          <w:rStyle w:val="FootnoteReference"/>
          <w:rFonts w:ascii="GHEA Grapalat" w:hAnsi="GHEA Grapalat"/>
        </w:rPr>
        <w:footnoteReference w:customMarkFollows="1" w:id="1"/>
        <w:t>5</w:t>
      </w:r>
      <w:r w:rsidRPr="009044F1">
        <w:rPr>
          <w:rFonts w:ascii="GHEA Grapalat" w:hAnsi="GHEA Grapalat"/>
        </w:rPr>
        <w:t>.</w:t>
      </w:r>
      <w:r w:rsidR="00AA7117">
        <w:rPr>
          <w:rFonts w:ascii="GHEA Grapalat" w:hAnsi="GHEA Grapalat"/>
        </w:rPr>
        <w:t xml:space="preserve"> </w:t>
      </w:r>
    </w:p>
    <w:p w14:paraId="552C3FEB"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1D9CF0D7"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28D0331C"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56458C31"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45201788" w14:textId="77777777"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AF1DD6">
        <w:rPr>
          <w:rStyle w:val="FootnoteReference"/>
          <w:rFonts w:ascii="GHEA Grapalat" w:hAnsi="GHEA Grapalat"/>
        </w:rPr>
        <w:footnoteReference w:customMarkFollows="1" w:id="2"/>
        <w:t>6</w:t>
      </w:r>
      <w:r w:rsidRPr="009044F1">
        <w:rPr>
          <w:rFonts w:ascii="GHEA Grapalat" w:hAnsi="GHEA Grapalat"/>
        </w:rPr>
        <w:t xml:space="preserve">. </w:t>
      </w:r>
    </w:p>
    <w:p w14:paraId="7B338D2D" w14:textId="77777777" w:rsidR="00B051BE" w:rsidRPr="009044F1" w:rsidRDefault="00B051BE" w:rsidP="00B46D58">
      <w:pPr>
        <w:widowControl w:val="0"/>
        <w:spacing w:after="160"/>
        <w:jc w:val="center"/>
        <w:rPr>
          <w:rFonts w:ascii="GHEA Grapalat" w:hAnsi="GHEA Grapalat"/>
          <w:b/>
        </w:rPr>
      </w:pPr>
    </w:p>
    <w:p w14:paraId="03BBF036"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5BFAFAA4"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 xml:space="preserve">Для участия в настоящей процедуре участник подает заявку в Комиссию. Заявка — это предложение, представляемое участником на основании настоящего </w:t>
      </w:r>
      <w:r w:rsidRPr="00995804">
        <w:rPr>
          <w:rFonts w:ascii="GHEA Grapalat" w:hAnsi="GHEA Grapalat"/>
        </w:rPr>
        <w:lastRenderedPageBreak/>
        <w:t>Приглашения.</w:t>
      </w:r>
    </w:p>
    <w:p w14:paraId="466E5A2B" w14:textId="77777777"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14:paraId="1285EF60" w14:textId="77777777"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6E5C8D8C" w14:textId="77777777" w:rsidR="00015408" w:rsidRPr="005114D0" w:rsidRDefault="00015408" w:rsidP="0001540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Pr>
          <w:rFonts w:ascii="GHEA Grapalat" w:hAnsi="GHEA Grapalat"/>
          <w:sz w:val="24"/>
          <w:szCs w:val="24"/>
        </w:rPr>
        <w:t>порядке</w:t>
      </w:r>
      <w:r w:rsidRPr="009044F1">
        <w:rPr>
          <w:rFonts w:ascii="GHEA Grapalat" w:hAnsi="GHEA Grapalat"/>
          <w:sz w:val="24"/>
          <w:szCs w:val="24"/>
        </w:rPr>
        <w:t xml:space="preserve"> по подготовке заявок на </w:t>
      </w:r>
      <w:r>
        <w:rPr>
          <w:rFonts w:ascii="GHEA Grapalat" w:hAnsi="GHEA Grapalat"/>
          <w:sz w:val="24"/>
          <w:szCs w:val="24"/>
        </w:rPr>
        <w:t>ЗАПРОС КОТИРОВОК</w:t>
      </w:r>
      <w:r w:rsidRPr="009044F1">
        <w:rPr>
          <w:rFonts w:ascii="GHEA Grapalat" w:hAnsi="GHEA Grapalat"/>
          <w:sz w:val="24"/>
          <w:szCs w:val="24"/>
        </w:rPr>
        <w:t>.</w:t>
      </w:r>
    </w:p>
    <w:p w14:paraId="6FAF19AF" w14:textId="710D2D19" w:rsidR="00015408" w:rsidRPr="00EC3321" w:rsidRDefault="00015408" w:rsidP="00015408">
      <w:pPr>
        <w:pStyle w:val="BodyTextIndent2"/>
        <w:widowControl w:val="0"/>
        <w:tabs>
          <w:tab w:val="left" w:pos="1134"/>
        </w:tabs>
        <w:spacing w:after="160" w:line="240" w:lineRule="auto"/>
        <w:ind w:firstLine="567"/>
        <w:contextualSpacing/>
        <w:rPr>
          <w:rFonts w:ascii="GHEA Grapalat" w:hAnsi="GHEA Grapalat"/>
          <w:b/>
          <w:bCs/>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r w:rsidRPr="00EC3321">
        <w:rPr>
          <w:rFonts w:ascii="GHEA Grapalat" w:hAnsi="GHEA Grapalat"/>
          <w:b/>
          <w:bCs/>
          <w:sz w:val="24"/>
          <w:szCs w:val="24"/>
        </w:rPr>
        <w:t>"г.Ереван, Ханджян 27" не позднее, чем "1</w:t>
      </w:r>
      <w:r w:rsidR="00E43BC0">
        <w:rPr>
          <w:rFonts w:ascii="GHEA Grapalat" w:hAnsi="GHEA Grapalat"/>
          <w:b/>
          <w:bCs/>
          <w:sz w:val="24"/>
          <w:szCs w:val="24"/>
        </w:rPr>
        <w:t>5</w:t>
      </w:r>
      <w:r w:rsidRPr="00EC3321">
        <w:rPr>
          <w:rFonts w:ascii="GHEA Grapalat" w:hAnsi="GHEA Grapalat"/>
          <w:b/>
          <w:bCs/>
          <w:sz w:val="24"/>
          <w:szCs w:val="24"/>
        </w:rPr>
        <w:t xml:space="preserve">:00" часов "7"-го дня с даты опубликования в бюллетене объявления и приглашения на настоящую процедуру. </w:t>
      </w:r>
    </w:p>
    <w:p w14:paraId="7AA520D5" w14:textId="77777777"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2BE98BBC"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39A2649E"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аффилированных с ним лиц </w:t>
      </w:r>
      <w:r>
        <w:rPr>
          <w:rFonts w:ascii="GHEA Grapalat" w:hAnsi="GHEA Grapalat"/>
        </w:rPr>
        <w:t>требованиям права на участие, установленным настоящим приглашением;</w:t>
      </w:r>
    </w:p>
    <w:p w14:paraId="25FAD984" w14:textId="77777777"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14:paraId="237767CF" w14:textId="77777777"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14:paraId="36D63549"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52C6F721" w14:textId="77777777" w:rsidR="00EA0D10" w:rsidRDefault="001361B2" w:rsidP="00B46D58">
      <w:pPr>
        <w:pStyle w:val="norm"/>
        <w:widowControl w:val="0"/>
        <w:tabs>
          <w:tab w:val="left" w:pos="1134"/>
        </w:tabs>
        <w:spacing w:after="160" w:line="240" w:lineRule="auto"/>
        <w:ind w:firstLine="284"/>
        <w:rPr>
          <w:rFonts w:ascii="GHEA Grapalat" w:hAnsi="GHEA Grapalat"/>
        </w:rPr>
      </w:pPr>
      <w:r w:rsidRPr="00985FFB">
        <w:rPr>
          <w:rFonts w:ascii="GHEA Grapalat" w:hAnsi="GHEA Grapalat"/>
          <w:sz w:val="24"/>
          <w:szCs w:val="24"/>
        </w:rPr>
        <w:t xml:space="preserve">д)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r w:rsidR="008D64EE" w:rsidRPr="005838BB">
        <w:rPr>
          <w:rFonts w:ascii="GHEA Grapalat" w:hAnsi="GHEA Grapalat"/>
          <w:vertAlign w:val="superscript"/>
          <w:lang w:val="hy-AM"/>
        </w:rPr>
        <w:t>6</w:t>
      </w:r>
      <w:r w:rsidR="005838BB">
        <w:rPr>
          <w:rFonts w:ascii="GHEA Grapalat" w:hAnsi="GHEA Grapalat"/>
          <w:vertAlign w:val="superscript"/>
          <w:lang w:val="hy-AM"/>
        </w:rPr>
        <w:t>.1</w:t>
      </w:r>
      <w:r w:rsidR="008D64EE" w:rsidRPr="005838BB">
        <w:rPr>
          <w:rFonts w:ascii="GHEA Grapalat" w:hAnsi="GHEA Grapalat"/>
          <w:vertAlign w:val="superscript"/>
        </w:rPr>
        <w:t xml:space="preserve"> </w:t>
      </w:r>
    </w:p>
    <w:p w14:paraId="36037D03" w14:textId="77777777" w:rsidR="00B67CCD" w:rsidRPr="009044F1" w:rsidRDefault="008E58A2"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3EDFB5A1" w14:textId="77777777" w:rsidR="006C3115" w:rsidRPr="00AA7117" w:rsidRDefault="008E58A2" w:rsidP="00B46D58">
      <w:pPr>
        <w:widowControl w:val="0"/>
        <w:tabs>
          <w:tab w:val="left" w:pos="1134"/>
        </w:tabs>
        <w:spacing w:after="160"/>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8457F4" w:rsidRPr="008457F4">
        <w:rPr>
          <w:rFonts w:ascii="GHEA Grapalat" w:hAnsi="GHEA Grapalat"/>
        </w:rPr>
        <w:t>;</w:t>
      </w:r>
      <w:r w:rsidR="00091FB0">
        <w:rPr>
          <w:rStyle w:val="FootnoteReference"/>
          <w:rFonts w:ascii="GHEA Grapalat" w:hAnsi="GHEA Grapalat"/>
        </w:rPr>
        <w:footnoteReference w:customMarkFollows="1" w:id="3"/>
        <w:t>7</w:t>
      </w:r>
    </w:p>
    <w:p w14:paraId="2747BDA7" w14:textId="77777777" w:rsidR="000845F6" w:rsidRPr="009044F1" w:rsidRDefault="00C52E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0643732F" w14:textId="77777777" w:rsidR="000845F6" w:rsidRPr="00D3436F" w:rsidRDefault="0036720C"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lastRenderedPageBreak/>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64A67870"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1673A86"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503D1EB7" w14:textId="77777777"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53D02BDE" w14:textId="77777777"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14:paraId="742FD83C"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6A8767E9"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67AA480F" w14:textId="77777777"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14:paraId="0A9B4F4E" w14:textId="77777777" w:rsidR="00A70A2B" w:rsidRDefault="00940B86" w:rsidP="00B46D58">
      <w:pPr>
        <w:pStyle w:val="norm"/>
        <w:widowControl w:val="0"/>
        <w:spacing w:after="160" w:line="240" w:lineRule="auto"/>
        <w:ind w:firstLine="567"/>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14:paraId="033E0D60" w14:textId="77777777" w:rsidR="00BC1D1C" w:rsidRDefault="00BC1D1C" w:rsidP="00A9672E">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б)</w:t>
      </w:r>
      <w:r>
        <w:t xml:space="preserve"> </w:t>
      </w:r>
      <w:r>
        <w:rPr>
          <w:rFonts w:ascii="GHEA Grapalat" w:hAnsi="GHEA Grapalat"/>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Pr>
          <w:rFonts w:ascii="GHEA Grapalat" w:hAnsi="GHEA Grapalat"/>
          <w:sz w:val="24"/>
          <w:szCs w:val="24"/>
          <w:lang w:val="hy-AM"/>
        </w:rPr>
        <w:t xml:space="preserve">, </w:t>
      </w:r>
      <w:r>
        <w:rPr>
          <w:rFonts w:ascii="GHEA Grapalat" w:hAnsi="GHEA Grapalat"/>
          <w:sz w:val="24"/>
          <w:szCs w:val="24"/>
        </w:rPr>
        <w:t>учитывая, что выплаты за услуги, предоставляемые в рамках заключаемого договора, осуществляются по следующей формуле ВС= ЦУ/С</w:t>
      </w:r>
      <w:r w:rsidR="007861DD">
        <w:rPr>
          <w:rFonts w:ascii="GHEA Grapalat" w:hAnsi="GHEA Grapalat"/>
          <w:sz w:val="24"/>
          <w:szCs w:val="24"/>
        </w:rPr>
        <w:t>ц</w:t>
      </w:r>
      <w:r>
        <w:rPr>
          <w:rFonts w:ascii="GHEA Grapalat" w:hAnsi="GHEA Grapalat"/>
          <w:sz w:val="24"/>
          <w:szCs w:val="24"/>
        </w:rPr>
        <w:t>xУxК</w:t>
      </w:r>
      <w:r w:rsidR="007861DD">
        <w:rPr>
          <w:rFonts w:ascii="GHEA Grapalat" w:hAnsi="GHEA Grapalat"/>
          <w:sz w:val="24"/>
          <w:szCs w:val="24"/>
        </w:rPr>
        <w:t>, где:</w:t>
      </w:r>
    </w:p>
    <w:p w14:paraId="7E93CB87" w14:textId="77777777"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ВС-сумма, выплачиваемая за оказание отдельных видов услуг, установленных договором</w:t>
      </w:r>
      <w:r w:rsidR="00F00004">
        <w:rPr>
          <w:rFonts w:ascii="GHEA Grapalat" w:hAnsi="GHEA Grapalat"/>
          <w:sz w:val="24"/>
          <w:szCs w:val="24"/>
        </w:rPr>
        <w:t>,</w:t>
      </w:r>
    </w:p>
    <w:p w14:paraId="06F3E7F8" w14:textId="77777777"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lastRenderedPageBreak/>
        <w:t xml:space="preserve">ЦУ -итоговая цена, предложенная </w:t>
      </w:r>
      <w:r w:rsidR="0038256B">
        <w:rPr>
          <w:rFonts w:ascii="GHEA Grapalat" w:hAnsi="GHEA Grapalat"/>
          <w:sz w:val="24"/>
          <w:szCs w:val="24"/>
        </w:rPr>
        <w:t>ото</w:t>
      </w:r>
      <w:r>
        <w:rPr>
          <w:rFonts w:ascii="GHEA Grapalat" w:hAnsi="GHEA Grapalat"/>
          <w:sz w:val="24"/>
          <w:szCs w:val="24"/>
        </w:rPr>
        <w:t>бранным участником</w:t>
      </w:r>
      <w:r w:rsidR="00F00004">
        <w:rPr>
          <w:rFonts w:ascii="GHEA Grapalat" w:hAnsi="GHEA Grapalat"/>
          <w:sz w:val="24"/>
          <w:szCs w:val="24"/>
        </w:rPr>
        <w:t>,</w:t>
      </w:r>
    </w:p>
    <w:p w14:paraId="5616CB1E" w14:textId="77777777"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СЦ- совокупность максимальных единиц цен, установленных для оказания услуги</w:t>
      </w:r>
      <w:r w:rsidR="00F00004">
        <w:rPr>
          <w:rFonts w:ascii="GHEA Grapalat" w:hAnsi="GHEA Grapalat"/>
          <w:sz w:val="24"/>
          <w:szCs w:val="24"/>
        </w:rPr>
        <w:t>,</w:t>
      </w:r>
    </w:p>
    <w:p w14:paraId="437B1650" w14:textId="77777777"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У-цена на максимальную единицу предоставленной услуги</w:t>
      </w:r>
      <w:r w:rsidR="00F00004">
        <w:rPr>
          <w:rFonts w:ascii="GHEA Grapalat" w:hAnsi="GHEA Grapalat"/>
          <w:sz w:val="24"/>
          <w:szCs w:val="24"/>
        </w:rPr>
        <w:t>,</w:t>
      </w:r>
    </w:p>
    <w:p w14:paraId="6413E1CA" w14:textId="77777777"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К-количество предоставленных услуг.</w:t>
      </w:r>
    </w:p>
    <w:p w14:paraId="69C9DD58" w14:textId="77777777"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14:paraId="003D6671" w14:textId="77777777" w:rsidR="00B95FE0" w:rsidRPr="008C1A8A"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14:paraId="4E8FBEFD"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7B9EC3C1" w14:textId="77777777" w:rsidR="00A45946" w:rsidRPr="00565078"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14:paraId="14C8B528" w14:textId="77777777" w:rsidR="00B9778A" w:rsidRPr="00207098"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14:paraId="72DA84B0" w14:textId="77777777" w:rsidR="00A14685" w:rsidRDefault="00A14685" w:rsidP="00B46D58">
      <w:pPr>
        <w:pStyle w:val="norm"/>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442146E1" w14:textId="77777777" w:rsidR="00147FD7" w:rsidRPr="00936CA6" w:rsidRDefault="00147FD7" w:rsidP="00B46D58">
      <w:pPr>
        <w:pStyle w:val="norm"/>
        <w:widowControl w:val="0"/>
        <w:tabs>
          <w:tab w:val="left" w:pos="1134"/>
        </w:tabs>
        <w:spacing w:after="160"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14:paraId="4BA8F1CA" w14:textId="77777777" w:rsidR="001115E9" w:rsidRPr="00936CA6" w:rsidRDefault="001115E9" w:rsidP="00B46D58">
      <w:pPr>
        <w:pStyle w:val="norm"/>
        <w:widowControl w:val="0"/>
        <w:tabs>
          <w:tab w:val="left" w:pos="1134"/>
        </w:tabs>
        <w:spacing w:after="160" w:line="240" w:lineRule="auto"/>
        <w:ind w:firstLine="567"/>
        <w:contextualSpacing/>
        <w:rPr>
          <w:rFonts w:ascii="GHEA Grapalat" w:hAnsi="GHEA Grapalat"/>
          <w:sz w:val="24"/>
          <w:szCs w:val="24"/>
        </w:rPr>
      </w:pPr>
    </w:p>
    <w:p w14:paraId="2B50BA3C"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14:paraId="53056032" w14:textId="77777777" w:rsidR="00580617" w:rsidRDefault="00C8055A" w:rsidP="005D2D81">
      <w:pPr>
        <w:pStyle w:val="norm"/>
        <w:widowControl w:val="0"/>
        <w:tabs>
          <w:tab w:val="left" w:pos="1134"/>
        </w:tabs>
        <w:spacing w:after="160" w:line="240" w:lineRule="auto"/>
        <w:ind w:firstLine="567"/>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14:paraId="1048342F"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3D06B6A2" w14:textId="77777777" w:rsidR="00096865" w:rsidRPr="009044F1" w:rsidRDefault="00096865" w:rsidP="00B46D58">
      <w:pPr>
        <w:pStyle w:val="BodyTextIndent2"/>
        <w:widowControl w:val="0"/>
        <w:spacing w:after="160" w:line="240" w:lineRule="auto"/>
        <w:ind w:firstLine="567"/>
        <w:rPr>
          <w:rFonts w:ascii="GHEA Grapalat" w:hAnsi="GHEA Grapalat"/>
          <w:sz w:val="24"/>
          <w:szCs w:val="24"/>
        </w:rPr>
      </w:pPr>
    </w:p>
    <w:p w14:paraId="45992A3C" w14:textId="77777777" w:rsidR="009D180E" w:rsidRDefault="009D180E" w:rsidP="00B46D58">
      <w:pPr>
        <w:widowControl w:val="0"/>
        <w:spacing w:after="160"/>
        <w:ind w:left="567" w:right="565"/>
        <w:jc w:val="center"/>
        <w:rPr>
          <w:rFonts w:ascii="GHEA Grapalat" w:hAnsi="GHEA Grapalat"/>
          <w:b/>
          <w:lang w:val="hy-AM"/>
        </w:rPr>
      </w:pPr>
    </w:p>
    <w:p w14:paraId="1FF62148" w14:textId="77777777" w:rsidR="00416546" w:rsidRDefault="00416546" w:rsidP="00B46D58">
      <w:pPr>
        <w:widowControl w:val="0"/>
        <w:spacing w:after="160"/>
        <w:ind w:left="567" w:right="565"/>
        <w:jc w:val="center"/>
        <w:rPr>
          <w:rFonts w:ascii="GHEA Grapalat" w:hAnsi="GHEA Grapalat"/>
          <w:b/>
        </w:rPr>
      </w:pPr>
    </w:p>
    <w:p w14:paraId="406786B2"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5EA735B3" w14:textId="77777777"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4FC40877" w14:textId="77777777"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2E85A169" w14:textId="77777777" w:rsidR="00FA0E41" w:rsidRPr="009044F1" w:rsidRDefault="00FA0E41" w:rsidP="00B46D58">
      <w:pPr>
        <w:widowControl w:val="0"/>
        <w:spacing w:after="160"/>
        <w:ind w:firstLine="567"/>
        <w:jc w:val="center"/>
        <w:rPr>
          <w:rFonts w:ascii="GHEA Grapalat" w:hAnsi="GHEA Grapalat"/>
          <w:b/>
        </w:rPr>
      </w:pPr>
    </w:p>
    <w:p w14:paraId="66C608F8" w14:textId="77777777" w:rsidR="00A225E0" w:rsidRDefault="00A225E0" w:rsidP="00B46D58">
      <w:pPr>
        <w:rPr>
          <w:rFonts w:ascii="GHEA Grapalat" w:hAnsi="GHEA Grapalat" w:cs="Sylfaen"/>
        </w:rPr>
      </w:pPr>
    </w:p>
    <w:p w14:paraId="56530721" w14:textId="77777777"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4A45728D" w14:textId="77777777" w:rsidR="00A9098A" w:rsidRPr="00AD29CE" w:rsidRDefault="00FD2748" w:rsidP="00A9098A">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r w:rsidR="00A9098A" w:rsidRPr="002B605C">
        <w:rPr>
          <w:rFonts w:ascii="GHEA Grapalat" w:hAnsi="GHEA Grapalat"/>
          <w:sz w:val="24"/>
          <w:szCs w:val="24"/>
        </w:rPr>
        <w:t>заседании комиссии по вскрытию заявок</w:t>
      </w:r>
      <w:r w:rsidR="00A9098A" w:rsidRPr="00AD29CE">
        <w:rPr>
          <w:rFonts w:ascii="GHEA Grapalat" w:hAnsi="GHEA Grapalat"/>
          <w:sz w:val="24"/>
          <w:szCs w:val="24"/>
        </w:rPr>
        <w:t xml:space="preserve"> на "—"-ый день в "час вскрытия" 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14:paraId="654864D6" w14:textId="77777777" w:rsidR="00A9098A" w:rsidRDefault="00A9098A" w:rsidP="00A9098A">
      <w:pPr>
        <w:widowControl w:val="0"/>
        <w:spacing w:after="160"/>
        <w:ind w:firstLine="567"/>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14:paraId="255148E0" w14:textId="77777777" w:rsidR="00A9098A" w:rsidRDefault="00A9098A" w:rsidP="00A9098A">
      <w:pPr>
        <w:widowControl w:val="0"/>
        <w:spacing w:after="160"/>
        <w:ind w:firstLine="567"/>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14:paraId="3A6578C4" w14:textId="77777777"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61D6C44D" w14:textId="77777777"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0735BAA8" w14:textId="77777777"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33467C19" w14:textId="77777777" w:rsidR="00A9098A" w:rsidRDefault="00A9098A" w:rsidP="00A9098A">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3213A659"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36E160F3"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14:paraId="7F512217"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lastRenderedPageBreak/>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14:paraId="6695C80F" w14:textId="77777777"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14:paraId="1B28E375" w14:textId="77777777"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_________</w:t>
      </w:r>
      <w:r w:rsidR="00644850" w:rsidRPr="00644850">
        <w:rPr>
          <w:rFonts w:ascii="GHEA Grapalat" w:hAnsi="GHEA Grapalat"/>
          <w:i w:val="0"/>
          <w:sz w:val="24"/>
          <w:szCs w:val="24"/>
        </w:rPr>
        <w:t>_______</w:t>
      </w:r>
      <w:r w:rsidR="00A75726">
        <w:rPr>
          <w:rStyle w:val="FootnoteReference"/>
          <w:rFonts w:ascii="GHEA Grapalat" w:hAnsi="GHEA Grapalat"/>
          <w:i w:val="0"/>
          <w:sz w:val="24"/>
          <w:szCs w:val="24"/>
        </w:rPr>
        <w:footnoteReference w:customMarkFollows="1" w:id="4"/>
        <w:t>9</w:t>
      </w:r>
      <w:r w:rsidR="00A01157">
        <w:rPr>
          <w:rFonts w:ascii="GHEA Grapalat" w:hAnsi="GHEA Grapalat"/>
          <w:i w:val="0"/>
          <w:sz w:val="24"/>
          <w:szCs w:val="24"/>
        </w:rPr>
        <w:t>.</w:t>
      </w:r>
    </w:p>
    <w:p w14:paraId="0AAACA96"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14:paraId="552A901E"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на  заседаниии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r w:rsidR="00EE36CC" w:rsidRPr="009044F1">
        <w:rPr>
          <w:rFonts w:ascii="GHEA Grapalat" w:hAnsi="GHEA Grapalat"/>
          <w:sz w:val="24"/>
          <w:szCs w:val="24"/>
        </w:rPr>
        <w:t>)присутствуют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14:paraId="5CE7AE81"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представивших равные цены</w:t>
      </w:r>
      <w:r w:rsidRPr="009044F1">
        <w:rPr>
          <w:rFonts w:ascii="GHEA Grapalat" w:hAnsi="GHEA Grapalat"/>
          <w:sz w:val="24"/>
          <w:szCs w:val="24"/>
        </w:rPr>
        <w:t xml:space="preserve">участников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3F1E8260"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107C6BDA"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10424EE8"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 xml:space="preserve">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w:t>
      </w:r>
      <w:r w:rsidR="006F77BF" w:rsidRPr="00CA3860">
        <w:rPr>
          <w:rFonts w:ascii="GHEA Grapalat" w:hAnsi="GHEA Grapalat"/>
          <w:sz w:val="24"/>
          <w:szCs w:val="24"/>
        </w:rPr>
        <w:lastRenderedPageBreak/>
        <w:t>несостоявшейся</w:t>
      </w:r>
      <w:r w:rsidR="006F77BF">
        <w:rPr>
          <w:rFonts w:ascii="GHEA Grapalat" w:hAnsi="GHEA Grapalat"/>
          <w:sz w:val="24"/>
          <w:szCs w:val="24"/>
        </w:rPr>
        <w:t>.</w:t>
      </w:r>
    </w:p>
    <w:p w14:paraId="5AD9E369" w14:textId="77777777" w:rsidR="00E87147" w:rsidRDefault="00E87147" w:rsidP="00E87147">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73F617C5" w14:textId="77777777" w:rsidR="00E87147" w:rsidRPr="009044F1" w:rsidRDefault="00E87147" w:rsidP="00E87147">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42FADE99" w14:textId="77777777" w:rsidR="00AD2081" w:rsidRPr="00A1685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D52C89">
        <w:rPr>
          <w:rFonts w:ascii="Arial" w:hAnsi="Arial" w:cs="Arial"/>
        </w:rPr>
        <w:t>включая</w:t>
      </w:r>
      <w:r w:rsidR="00E72FA5">
        <w:rPr>
          <w:rFonts w:ascii="Arial" w:hAnsi="Arial" w:cs="Arial"/>
        </w:rPr>
        <w:t xml:space="preserve"> случа</w:t>
      </w:r>
      <w:r w:rsidR="00D52C89">
        <w:rPr>
          <w:rFonts w:ascii="Arial" w:hAnsi="Arial" w:cs="Arial"/>
        </w:rPr>
        <w:t>й</w:t>
      </w:r>
      <w:r w:rsidR="00E72FA5">
        <w:rPr>
          <w:rFonts w:ascii="Arial" w:hAnsi="Arial" w:cs="Arial"/>
        </w:rPr>
        <w:t>,</w:t>
      </w:r>
      <w:r w:rsidR="00E72FA5" w:rsidRPr="00F8703D">
        <w:t xml:space="preserve"> </w:t>
      </w:r>
      <w:r w:rsidR="00E72FA5" w:rsidRPr="00BB0C4D">
        <w:rPr>
          <w:rFonts w:ascii="GHEA Grapalat" w:hAnsi="GHEA Grapalat"/>
          <w:sz w:val="24"/>
          <w:szCs w:val="24"/>
        </w:rPr>
        <w:t xml:space="preserve">когда лицо, включённое в список, предусмотренный подпунктом 2 пункта 2 постановления  Правительства РА от </w:t>
      </w:r>
      <w:r w:rsidR="00E72FA5" w:rsidRPr="00A16851">
        <w:rPr>
          <w:rFonts w:ascii="GHEA Grapalat" w:hAnsi="GHEA Grapalat"/>
          <w:sz w:val="24"/>
          <w:szCs w:val="24"/>
        </w:rPr>
        <w:t>20.06.2025 № 817-А, предлагается участником в качестве агента / исполнителя /</w:t>
      </w:r>
      <w:r w:rsidR="00E72FA5" w:rsidRPr="00A16851">
        <w:rPr>
          <w:rFonts w:ascii="GHEA Grapalat" w:hAnsi="GHEA Grapalat"/>
          <w:sz w:val="24"/>
          <w:szCs w:val="24"/>
          <w:lang w:val="hy-AM"/>
        </w:rPr>
        <w:t xml:space="preserve">, </w:t>
      </w:r>
      <w:r w:rsidR="0057264D" w:rsidRPr="00A16851">
        <w:rPr>
          <w:rFonts w:ascii="GHEA Grapalat" w:hAnsi="GHEA Grapalat"/>
          <w:sz w:val="24"/>
          <w:szCs w:val="24"/>
        </w:rPr>
        <w:t xml:space="preserve">то </w:t>
      </w:r>
      <w:r w:rsidR="00A16851" w:rsidRPr="00A16851">
        <w:rPr>
          <w:rFonts w:ascii="GHEA Grapalat" w:hAnsi="GHEA Grapalat" w:cs="Calibri"/>
          <w:sz w:val="24"/>
          <w:szCs w:val="24"/>
        </w:rPr>
        <w:t>комиссия</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приостанавливает</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заседание</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на</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один</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рабочий</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день</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а</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секретарь</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комиссии</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в</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тот</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же</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день</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уведомляет</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участника</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об</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этом</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в</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электронном</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виде</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предлагая</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устранить</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несоответствие</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до</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окончания</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срока</w:t>
      </w:r>
      <w:r w:rsidR="00A16851" w:rsidRPr="00A16851">
        <w:rPr>
          <w:rFonts w:ascii="GHEA Grapalat" w:hAnsi="GHEA Grapalat"/>
          <w:sz w:val="24"/>
          <w:szCs w:val="24"/>
        </w:rPr>
        <w:t xml:space="preserve"> </w:t>
      </w:r>
      <w:r w:rsidRPr="00A16851">
        <w:rPr>
          <w:rFonts w:ascii="GHEA Grapalat" w:hAnsi="GHEA Grapalat"/>
          <w:sz w:val="24"/>
          <w:szCs w:val="24"/>
        </w:rPr>
        <w:t>приостановления.</w:t>
      </w:r>
    </w:p>
    <w:p w14:paraId="2D3A5B24" w14:textId="77777777" w:rsidR="003B3E74"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32C73976" w14:textId="77777777" w:rsidR="00EE6564" w:rsidRPr="00AA7117" w:rsidRDefault="00EE6564" w:rsidP="00EE6564">
      <w:pPr>
        <w:pStyle w:val="norm"/>
        <w:widowControl w:val="0"/>
        <w:tabs>
          <w:tab w:val="left" w:pos="1134"/>
        </w:tabs>
        <w:spacing w:after="160" w:line="240" w:lineRule="auto"/>
        <w:ind w:firstLine="567"/>
        <w:rPr>
          <w:rFonts w:ascii="GHEA Grapalat" w:hAnsi="GHEA Grapalat" w:cs="Sylfaen"/>
          <w:sz w:val="24"/>
          <w:szCs w:val="24"/>
        </w:rPr>
      </w:pPr>
      <w:r w:rsidRPr="00BB0C4D">
        <w:rPr>
          <w:rFonts w:ascii="GHEA Grapalat" w:hAnsi="GHEA Grapalat" w:cs="Sylfaen"/>
          <w:sz w:val="24"/>
          <w:szCs w:val="24"/>
        </w:rPr>
        <w:t>8.8.1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1FF4455A"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79154D3B" w14:textId="77777777" w:rsidR="00E46770"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 xml:space="preserve">(родитель, супруг, ребенок, брат, сестра, бабушка, дедушка, внук, а также родитель, ребенок, брат, сестра, бабушка, внук супруга), либо </w:t>
      </w:r>
      <w:r w:rsidR="00E46770" w:rsidRPr="00B6749E">
        <w:rPr>
          <w:rFonts w:ascii="GHEA Grapalat" w:hAnsi="GHEA Grapalat"/>
          <w:sz w:val="24"/>
          <w:szCs w:val="24"/>
        </w:rPr>
        <w:lastRenderedPageBreak/>
        <w:t>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4140D1D6" w14:textId="77777777" w:rsidR="00C7065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6EBECCE4" w14:textId="77777777"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28C731FA" w14:textId="77777777"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7CD51411" w14:textId="77777777"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156FBE9F" w14:textId="77777777"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6B5281" w:rsidRPr="00787DDB">
        <w:rPr>
          <w:rFonts w:ascii="GHEA Grapalat" w:hAnsi="GHEA Grapalat"/>
        </w:rPr>
        <w:t>.</w:t>
      </w:r>
      <w:r w:rsidR="00004B08" w:rsidRPr="00787DDB">
        <w:rPr>
          <w:rFonts w:ascii="GHEA Grapalat" w:hAnsi="GHEA Grapalat"/>
        </w:rPr>
        <w:t xml:space="preserve"> </w:t>
      </w:r>
      <w:r w:rsidR="006B5281" w:rsidRPr="00787DDB">
        <w:rPr>
          <w:rFonts w:ascii="GHEA Grapalat" w:hAnsi="GHEA Grapalat"/>
        </w:rPr>
        <w:t>Мотивированное решение руководителя заказчика уполномоченный орган публикует в бюллетене</w:t>
      </w:r>
      <w:r w:rsidR="00607FB0" w:rsidRPr="00E533E5">
        <w:rPr>
          <w:rFonts w:ascii="GHEA Grapalat" w:hAnsi="GHEA Grapalat"/>
        </w:rPr>
        <w:t xml:space="preserve"> </w:t>
      </w:r>
      <w:r w:rsidR="00607FB0">
        <w:rPr>
          <w:rFonts w:ascii="GHEA Grapalat" w:hAnsi="GHEA Grapalat"/>
        </w:rPr>
        <w:t xml:space="preserve">в течение пяти рабочих дней, </w:t>
      </w:r>
      <w:r w:rsidR="00607FB0">
        <w:rPr>
          <w:rStyle w:val="ezkurwreuab5ozgtqnkl"/>
          <w:rFonts w:ascii="GHEA Grapalat" w:hAnsi="GHEA Grapalat"/>
        </w:rPr>
        <w:t>следующих</w:t>
      </w:r>
      <w:r w:rsidR="00607FB0">
        <w:rPr>
          <w:rFonts w:ascii="GHEA Grapalat" w:hAnsi="GHEA Grapalat"/>
        </w:rPr>
        <w:t xml:space="preserve"> </w:t>
      </w:r>
      <w:r w:rsidR="00607FB0">
        <w:rPr>
          <w:rStyle w:val="ezkurwreuab5ozgtqnkl"/>
          <w:rFonts w:ascii="GHEA Grapalat" w:hAnsi="GHEA Grapalat"/>
        </w:rPr>
        <w:t>за днем</w:t>
      </w:r>
      <w:r w:rsidR="00607FB0">
        <w:rPr>
          <w:rFonts w:ascii="GHEA Grapalat" w:hAnsi="GHEA Grapalat"/>
        </w:rPr>
        <w:t xml:space="preserve"> </w:t>
      </w:r>
      <w:r w:rsidR="00607FB0">
        <w:rPr>
          <w:rStyle w:val="ezkurwreuab5ozgtqnkl"/>
          <w:rFonts w:ascii="GHEA Grapalat" w:hAnsi="GHEA Grapalat"/>
        </w:rPr>
        <w:t>получения</w:t>
      </w:r>
      <w:r w:rsidR="00607FB0">
        <w:rPr>
          <w:rFonts w:ascii="GHEA Grapalat" w:hAnsi="GHEA Grapalat"/>
        </w:rPr>
        <w:t xml:space="preserve"> </w:t>
      </w:r>
      <w:r w:rsidR="00607FB0">
        <w:rPr>
          <w:rStyle w:val="ezkurwreuab5ozgtqnkl"/>
          <w:rFonts w:ascii="GHEA Grapalat" w:hAnsi="GHEA Grapalat"/>
        </w:rPr>
        <w:t>решения</w:t>
      </w:r>
      <w:r w:rsidR="00BD06DB" w:rsidRPr="00787DDB">
        <w:rPr>
          <w:rFonts w:ascii="GHEA Grapalat" w:hAnsi="GHEA Grapalat"/>
        </w:rPr>
        <w:t>.</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на десятый день</w:t>
      </w:r>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w:t>
      </w:r>
      <w:r w:rsidR="00BD06DB" w:rsidRPr="00AA7DF7">
        <w:rPr>
          <w:rFonts w:ascii="GHEA Grapalat" w:hAnsi="GHEA Grapalat"/>
        </w:rPr>
        <w:lastRenderedPageBreak/>
        <w:t>данному</w:t>
      </w:r>
      <w:r w:rsidR="00BD06DB">
        <w:rPr>
          <w:rFonts w:ascii="GHEA Grapalat" w:hAnsi="GHEA Grapalat"/>
        </w:rPr>
        <w:t xml:space="preserve"> судебному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14:paraId="7AF0A9B5" w14:textId="77777777" w:rsidR="006D55DC" w:rsidRPr="006D55DC" w:rsidRDefault="00392E38" w:rsidP="006D55DC">
      <w:pPr>
        <w:widowControl w:val="0"/>
        <w:tabs>
          <w:tab w:val="left" w:pos="1276"/>
        </w:tabs>
        <w:rPr>
          <w:rFonts w:ascii="GHEA Grapalat" w:hAnsi="GHEA Grapalat"/>
        </w:rPr>
      </w:pPr>
      <w:r>
        <w:rPr>
          <w:rFonts w:ascii="GHEA Grapalat" w:hAnsi="GHEA Grapalat"/>
        </w:rPr>
        <w:t>Е</w:t>
      </w:r>
      <w:r w:rsidR="006D55DC" w:rsidRPr="006D55DC">
        <w:rPr>
          <w:rFonts w:ascii="GHEA Grapalat" w:hAnsi="GHEA Grapalat"/>
        </w:rPr>
        <w:t>сли:</w:t>
      </w:r>
    </w:p>
    <w:p w14:paraId="7DAB7DAF" w14:textId="77777777" w:rsidR="006D55DC" w:rsidRPr="006D55DC" w:rsidRDefault="006D55DC" w:rsidP="006D55DC">
      <w:pPr>
        <w:pStyle w:val="ListParagraph"/>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3701A95F" w14:textId="77777777" w:rsidR="006D55DC" w:rsidRPr="006D55DC" w:rsidRDefault="006D55DC" w:rsidP="006D55DC">
      <w:pPr>
        <w:pStyle w:val="ListParagraph"/>
        <w:widowControl w:val="0"/>
        <w:numPr>
          <w:ilvl w:val="0"/>
          <w:numId w:val="31"/>
        </w:numPr>
        <w:ind w:left="0" w:firstLine="284"/>
        <w:contextualSpacing/>
        <w:jc w:val="both"/>
        <w:rPr>
          <w:rFonts w:ascii="GHEA Grapalat" w:hAnsi="GHEA Grapalat"/>
        </w:rPr>
      </w:pPr>
      <w:r w:rsidRPr="006D55DC">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B12D3C" w:rsidRPr="00F67998">
        <w:rPr>
          <w:rFonts w:ascii="GHEA Grapalat" w:hAnsi="GHEA Grapalat"/>
        </w:rPr>
        <w:t>была осуществлена</w:t>
      </w:r>
      <w:r w:rsidRPr="00F67998">
        <w:rPr>
          <w:rFonts w:ascii="GHEA Grapalat" w:hAnsi="GHEA Grapalat"/>
        </w:rPr>
        <w:t xml:space="preserve"> по истечении срока представления решения уполномоченному органу, но не позднее </w:t>
      </w:r>
      <w:r w:rsidR="00004B08" w:rsidRPr="00F67998">
        <w:rPr>
          <w:rFonts w:ascii="GHEA Grapalat" w:hAnsi="GHEA Grapalat"/>
        </w:rPr>
        <w:t xml:space="preserve">истечения </w:t>
      </w:r>
      <w:r w:rsidR="00450017" w:rsidRPr="00F67998">
        <w:rPr>
          <w:rFonts w:ascii="GHEA Grapalat" w:hAnsi="GHEA Grapalat"/>
        </w:rPr>
        <w:t xml:space="preserve">сорокодневного срока, </w:t>
      </w:r>
      <w:r w:rsidR="00004B08" w:rsidRPr="00F67998">
        <w:rPr>
          <w:rFonts w:ascii="GHEA Grapalat" w:hAnsi="GHEA Grapalat"/>
        </w:rPr>
        <w:t>установленн</w:t>
      </w:r>
      <w:r w:rsidR="00450017" w:rsidRPr="00F67998">
        <w:rPr>
          <w:rFonts w:ascii="GHEA Grapalat" w:hAnsi="GHEA Grapalat"/>
        </w:rPr>
        <w:t>ого</w:t>
      </w:r>
      <w:r w:rsidR="00004B08" w:rsidRPr="00F67998">
        <w:rPr>
          <w:rFonts w:ascii="GHEA Grapalat" w:hAnsi="GHEA Grapalat"/>
        </w:rPr>
        <w:t xml:space="preserve"> для включения </w:t>
      </w:r>
      <w:r w:rsidR="00450017" w:rsidRPr="00F67998">
        <w:rPr>
          <w:rFonts w:ascii="GHEA Grapalat" w:hAnsi="GHEA Grapalat"/>
        </w:rPr>
        <w:t xml:space="preserve">уполномоченным органом </w:t>
      </w:r>
      <w:r w:rsidR="00004B08" w:rsidRPr="00F67998">
        <w:rPr>
          <w:rFonts w:ascii="GHEA Grapalat" w:hAnsi="GHEA Grapalat"/>
        </w:rPr>
        <w:t xml:space="preserve">участника </w:t>
      </w:r>
      <w:r w:rsidRPr="00F67998">
        <w:rPr>
          <w:rFonts w:ascii="GHEA Grapalat" w:hAnsi="GHEA Grapalat"/>
        </w:rPr>
        <w:t xml:space="preserve">в список, </w:t>
      </w:r>
      <w:r w:rsidR="00B12D3C" w:rsidRPr="00F6799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B12D3C">
        <w:rPr>
          <w:rFonts w:ascii="GHEA Grapalat" w:hAnsi="GHEA Grapalat"/>
        </w:rPr>
        <w:t xml:space="preserve"> </w:t>
      </w:r>
      <w:r w:rsidRPr="006D55DC">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14:paraId="55CB72A8" w14:textId="77777777" w:rsidR="000C0CD9" w:rsidRDefault="00C61E94" w:rsidP="00B46D58">
      <w:pPr>
        <w:widowControl w:val="0"/>
        <w:tabs>
          <w:tab w:val="left" w:pos="1276"/>
        </w:tabs>
        <w:spacing w:after="160"/>
        <w:ind w:firstLine="567"/>
        <w:jc w:val="both"/>
        <w:rPr>
          <w:rFonts w:ascii="GHEA Grapalat" w:hAnsi="GHEA Grapalat" w:cs="Sylfaen"/>
        </w:rPr>
      </w:pPr>
      <w:r w:rsidRPr="0087724F">
        <w:rPr>
          <w:rFonts w:ascii="GHEA Grapalat" w:hAnsi="GHEA Grapalat" w:cs="Sylfaen"/>
        </w:rPr>
        <w:t xml:space="preserve">     </w:t>
      </w: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r w:rsidR="000C0CD9">
        <w:rPr>
          <w:rFonts w:ascii="GHEA Grapalat" w:hAnsi="GHEA Grapalat" w:cs="Sylfaen"/>
        </w:rPr>
        <w:t>:</w:t>
      </w:r>
    </w:p>
    <w:p w14:paraId="78FA8C5E" w14:textId="77777777" w:rsidR="006D55DC" w:rsidRDefault="000C0CD9" w:rsidP="00B46D58">
      <w:pPr>
        <w:widowControl w:val="0"/>
        <w:tabs>
          <w:tab w:val="left" w:pos="1276"/>
        </w:tabs>
        <w:spacing w:after="160"/>
        <w:ind w:firstLine="567"/>
        <w:jc w:val="both"/>
        <w:rPr>
          <w:rFonts w:ascii="GHEA Grapalat" w:hAnsi="GHEA Grapalat" w:cs="Sylfaen"/>
        </w:rPr>
      </w:pPr>
      <w:r>
        <w:rPr>
          <w:rFonts w:ascii="GHEA Grapalat" w:hAnsi="GHEA Grapalat" w:cs="Sylfaen"/>
        </w:rPr>
        <w:t>-</w:t>
      </w:r>
      <w:r w:rsidR="00C61E94" w:rsidRPr="0087724F">
        <w:rPr>
          <w:rFonts w:ascii="GHEA Grapalat" w:hAnsi="GHEA Grapalat" w:cs="Sylfaen"/>
        </w:rPr>
        <w:t xml:space="preserve"> </w:t>
      </w:r>
      <w:r w:rsidR="00C61E94" w:rsidRPr="0087724F">
        <w:rPr>
          <w:rFonts w:ascii="GHEA Grapalat" w:hAnsi="GHEA Grapalat" w:cs="Sylfaen" w:hint="eastAsia"/>
        </w:rPr>
        <w:t>если</w:t>
      </w:r>
      <w:r w:rsidR="00C61E94" w:rsidRPr="0087724F">
        <w:rPr>
          <w:rFonts w:ascii="GHEA Grapalat" w:hAnsi="GHEA Grapalat" w:cs="Sylfaen"/>
        </w:rPr>
        <w:t xml:space="preserve"> </w:t>
      </w:r>
      <w:r w:rsidR="00C61E94" w:rsidRPr="0087724F">
        <w:rPr>
          <w:rFonts w:ascii="GHEA Grapalat" w:hAnsi="GHEA Grapalat" w:cs="Sylfaen" w:hint="eastAsia"/>
        </w:rPr>
        <w:t>заявление</w:t>
      </w:r>
      <w:r w:rsidR="00C61E94" w:rsidRPr="0087724F">
        <w:rPr>
          <w:rFonts w:ascii="GHEA Grapalat" w:hAnsi="GHEA Grapalat" w:cs="Sylfaen"/>
        </w:rPr>
        <w:t>-</w:t>
      </w:r>
      <w:r w:rsidR="00C61E94" w:rsidRPr="0087724F">
        <w:rPr>
          <w:rFonts w:ascii="GHEA Grapalat" w:hAnsi="GHEA Grapalat" w:cs="Sylfaen" w:hint="eastAsia"/>
        </w:rPr>
        <w:t>объявление</w:t>
      </w:r>
      <w:r w:rsidR="00C61E94" w:rsidRPr="0087724F">
        <w:rPr>
          <w:rFonts w:ascii="GHEA Grapalat" w:hAnsi="GHEA Grapalat" w:cs="Sylfaen"/>
        </w:rPr>
        <w:t xml:space="preserve"> </w:t>
      </w:r>
      <w:r w:rsidR="00C61E94" w:rsidRPr="0087724F">
        <w:rPr>
          <w:rFonts w:ascii="GHEA Grapalat" w:hAnsi="GHEA Grapalat" w:cs="Sylfaen" w:hint="eastAsia"/>
        </w:rPr>
        <w:t>о</w:t>
      </w:r>
      <w:r w:rsidR="00C61E94" w:rsidRPr="0087724F">
        <w:rPr>
          <w:rFonts w:ascii="GHEA Grapalat" w:hAnsi="GHEA Grapalat" w:cs="Sylfaen"/>
        </w:rPr>
        <w:t xml:space="preserve"> </w:t>
      </w:r>
      <w:r w:rsidR="00C61E94" w:rsidRPr="0087724F">
        <w:rPr>
          <w:rFonts w:ascii="GHEA Grapalat" w:hAnsi="GHEA Grapalat" w:cs="Sylfaen" w:hint="eastAsia"/>
        </w:rPr>
        <w:t>праве</w:t>
      </w:r>
      <w:r w:rsidR="00C61E94" w:rsidRPr="0087724F">
        <w:rPr>
          <w:rFonts w:ascii="GHEA Grapalat" w:hAnsi="GHEA Grapalat" w:cs="Sylfaen"/>
        </w:rPr>
        <w:t xml:space="preserve"> </w:t>
      </w:r>
      <w:r w:rsidR="00C61E94" w:rsidRPr="0087724F">
        <w:rPr>
          <w:rFonts w:ascii="GHEA Grapalat" w:hAnsi="GHEA Grapalat" w:cs="Sylfaen" w:hint="eastAsia"/>
        </w:rPr>
        <w:t>на</w:t>
      </w:r>
      <w:r w:rsidR="00C61E94" w:rsidRPr="0087724F">
        <w:rPr>
          <w:rFonts w:ascii="GHEA Grapalat" w:hAnsi="GHEA Grapalat" w:cs="Sylfaen"/>
        </w:rPr>
        <w:t xml:space="preserve"> </w:t>
      </w:r>
      <w:r w:rsidR="00C61E94" w:rsidRPr="0087724F">
        <w:rPr>
          <w:rFonts w:ascii="GHEA Grapalat" w:hAnsi="GHEA Grapalat" w:cs="Sylfaen" w:hint="eastAsia"/>
        </w:rPr>
        <w:t>участие</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закупках</w:t>
      </w:r>
      <w:r w:rsidR="00C61E94" w:rsidRPr="0087724F">
        <w:rPr>
          <w:rFonts w:ascii="GHEA Grapalat" w:hAnsi="GHEA Grapalat" w:cs="Sylfaen"/>
        </w:rPr>
        <w:t xml:space="preserve"> </w:t>
      </w:r>
      <w:r w:rsidR="00C61E94" w:rsidRPr="0087724F">
        <w:rPr>
          <w:rFonts w:ascii="GHEA Grapalat" w:hAnsi="GHEA Grapalat" w:cs="Sylfaen" w:hint="eastAsia"/>
        </w:rPr>
        <w:t>участника</w:t>
      </w:r>
      <w:r w:rsidR="00C61E94" w:rsidRPr="0087724F">
        <w:rPr>
          <w:rFonts w:ascii="GHEA Grapalat" w:hAnsi="GHEA Grapalat" w:cs="Sylfaen"/>
        </w:rPr>
        <w:t xml:space="preserve"> </w:t>
      </w:r>
      <w:r w:rsidR="00C61E94" w:rsidRPr="0087724F">
        <w:rPr>
          <w:rFonts w:ascii="GHEA Grapalat" w:hAnsi="GHEA Grapalat" w:cs="Sylfaen" w:hint="eastAsia"/>
        </w:rPr>
        <w:t>квалифицируется</w:t>
      </w:r>
      <w:r w:rsidR="00C61E94" w:rsidRPr="0087724F">
        <w:rPr>
          <w:rFonts w:ascii="GHEA Grapalat" w:hAnsi="GHEA Grapalat" w:cs="Sylfaen"/>
        </w:rPr>
        <w:t xml:space="preserve"> </w:t>
      </w:r>
      <w:r w:rsidR="00C61E94" w:rsidRPr="0087724F">
        <w:rPr>
          <w:rFonts w:ascii="GHEA Grapalat" w:hAnsi="GHEA Grapalat" w:cs="Sylfaen" w:hint="eastAsia"/>
        </w:rPr>
        <w:t>как</w:t>
      </w:r>
      <w:r w:rsidR="00C61E94" w:rsidRPr="0087724F">
        <w:rPr>
          <w:rFonts w:ascii="GHEA Grapalat" w:hAnsi="GHEA Grapalat" w:cs="Sylfaen"/>
        </w:rPr>
        <w:t xml:space="preserve"> </w:t>
      </w:r>
      <w:r w:rsidR="00C61E94" w:rsidRPr="0087724F">
        <w:rPr>
          <w:rFonts w:ascii="GHEA Grapalat" w:hAnsi="GHEA Grapalat" w:cs="Sylfaen" w:hint="eastAsia"/>
        </w:rPr>
        <w:t>несоответствующее</w:t>
      </w:r>
      <w:r w:rsidR="00C61E94" w:rsidRPr="0087724F">
        <w:rPr>
          <w:rFonts w:ascii="GHEA Grapalat" w:hAnsi="GHEA Grapalat" w:cs="Sylfaen"/>
        </w:rPr>
        <w:t xml:space="preserve"> </w:t>
      </w:r>
      <w:r w:rsidR="00C61E94" w:rsidRPr="0087724F">
        <w:rPr>
          <w:rFonts w:ascii="GHEA Grapalat" w:hAnsi="GHEA Grapalat" w:cs="Sylfaen" w:hint="eastAsia"/>
        </w:rPr>
        <w:t>действительности</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участник</w:t>
      </w:r>
      <w:r w:rsidR="00C61E94" w:rsidRPr="0087724F">
        <w:rPr>
          <w:rFonts w:ascii="GHEA Grapalat" w:hAnsi="GHEA Grapalat" w:cs="Sylfaen"/>
        </w:rPr>
        <w:t xml:space="preserve"> </w:t>
      </w:r>
      <w:r w:rsidR="00C61E94" w:rsidRPr="0087724F">
        <w:rPr>
          <w:rFonts w:ascii="GHEA Grapalat" w:hAnsi="GHEA Grapalat" w:cs="Sylfaen" w:hint="eastAsia"/>
        </w:rPr>
        <w:t>не</w:t>
      </w:r>
      <w:r w:rsidR="00C61E94" w:rsidRPr="0087724F">
        <w:rPr>
          <w:rFonts w:ascii="GHEA Grapalat" w:hAnsi="GHEA Grapalat" w:cs="Sylfaen"/>
        </w:rPr>
        <w:t xml:space="preserve"> </w:t>
      </w:r>
      <w:r w:rsidR="00C61E94" w:rsidRPr="0087724F">
        <w:rPr>
          <w:rFonts w:ascii="GHEA Grapalat" w:hAnsi="GHEA Grapalat" w:cs="Sylfaen" w:hint="eastAsia"/>
        </w:rPr>
        <w:t>представляет</w:t>
      </w:r>
      <w:r w:rsidR="00C61E94" w:rsidRPr="0087724F">
        <w:rPr>
          <w:rFonts w:ascii="GHEA Grapalat" w:hAnsi="GHEA Grapalat" w:cs="Sylfaen"/>
        </w:rPr>
        <w:t xml:space="preserve"> </w:t>
      </w:r>
      <w:r w:rsidR="00C61E94" w:rsidRPr="0087724F">
        <w:rPr>
          <w:rFonts w:ascii="GHEA Grapalat" w:hAnsi="GHEA Grapalat" w:cs="Sylfaen" w:hint="eastAsia"/>
        </w:rPr>
        <w:t>предусмотренные</w:t>
      </w:r>
      <w:r w:rsidR="00C61E94" w:rsidRPr="0087724F">
        <w:rPr>
          <w:rFonts w:ascii="GHEA Grapalat" w:hAnsi="GHEA Grapalat" w:cs="Sylfaen"/>
        </w:rPr>
        <w:t xml:space="preserve"> </w:t>
      </w:r>
      <w:r w:rsidR="00C61E94" w:rsidRPr="0087724F">
        <w:rPr>
          <w:rFonts w:ascii="GHEA Grapalat" w:hAnsi="GHEA Grapalat" w:cs="Sylfaen" w:hint="eastAsia"/>
        </w:rPr>
        <w:t>приглашением</w:t>
      </w:r>
      <w:r w:rsidR="00C61E94" w:rsidRPr="0087724F">
        <w:rPr>
          <w:rFonts w:ascii="GHEA Grapalat" w:hAnsi="GHEA Grapalat" w:cs="Sylfaen"/>
        </w:rPr>
        <w:t xml:space="preserve"> </w:t>
      </w:r>
      <w:r w:rsidR="00C61E94" w:rsidRPr="0087724F">
        <w:rPr>
          <w:rFonts w:ascii="GHEA Grapalat" w:hAnsi="GHEA Grapalat" w:cs="Sylfaen" w:hint="eastAsia"/>
        </w:rPr>
        <w:t>документы</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порядке</w:t>
      </w:r>
      <w:r w:rsidR="00C61E94" w:rsidRPr="0087724F">
        <w:rPr>
          <w:rFonts w:ascii="GHEA Grapalat" w:hAnsi="GHEA Grapalat" w:cs="Sylfaen"/>
        </w:rPr>
        <w:t xml:space="preserve"> </w:t>
      </w:r>
      <w:r w:rsidR="00C61E94" w:rsidRPr="0087724F">
        <w:rPr>
          <w:rFonts w:ascii="GHEA Grapalat" w:hAnsi="GHEA Grapalat" w:cs="Sylfaen" w:hint="eastAsia"/>
        </w:rPr>
        <w:t>и</w:t>
      </w:r>
      <w:r w:rsidR="00C61E94" w:rsidRPr="0087724F">
        <w:rPr>
          <w:rFonts w:ascii="GHEA Grapalat" w:hAnsi="GHEA Grapalat" w:cs="Sylfaen"/>
        </w:rPr>
        <w:t xml:space="preserve"> </w:t>
      </w:r>
      <w:r w:rsidR="00C61E94" w:rsidRPr="0087724F">
        <w:rPr>
          <w:rFonts w:ascii="GHEA Grapalat" w:hAnsi="GHEA Grapalat" w:cs="Sylfaen" w:hint="eastAsia"/>
        </w:rPr>
        <w:t>сроки</w:t>
      </w:r>
      <w:r w:rsidR="00C61E94" w:rsidRPr="0087724F">
        <w:rPr>
          <w:rFonts w:ascii="GHEA Grapalat" w:hAnsi="GHEA Grapalat" w:cs="Sylfaen"/>
        </w:rPr>
        <w:t xml:space="preserve">, </w:t>
      </w:r>
      <w:r w:rsidR="00C61E94" w:rsidRPr="0087724F">
        <w:rPr>
          <w:rFonts w:ascii="GHEA Grapalat" w:hAnsi="GHEA Grapalat" w:cs="Sylfaen" w:hint="eastAsia"/>
        </w:rPr>
        <w:t>установленные</w:t>
      </w:r>
      <w:r w:rsidR="00C61E94" w:rsidRPr="0087724F">
        <w:rPr>
          <w:rFonts w:ascii="GHEA Grapalat" w:hAnsi="GHEA Grapalat" w:cs="Sylfaen"/>
        </w:rPr>
        <w:t xml:space="preserve"> </w:t>
      </w:r>
      <w:r w:rsidR="00C61E94" w:rsidRPr="0087724F">
        <w:rPr>
          <w:rFonts w:ascii="GHEA Grapalat" w:hAnsi="GHEA Grapalat" w:cs="Sylfaen" w:hint="eastAsia"/>
        </w:rPr>
        <w:t>настоящим</w:t>
      </w:r>
      <w:r w:rsidR="00C61E94" w:rsidRPr="0087724F">
        <w:rPr>
          <w:rFonts w:ascii="GHEA Grapalat" w:hAnsi="GHEA Grapalat" w:cs="Sylfaen"/>
        </w:rPr>
        <w:t xml:space="preserve"> </w:t>
      </w:r>
      <w:r w:rsidR="00C61E94" w:rsidRPr="0087724F">
        <w:rPr>
          <w:rFonts w:ascii="GHEA Grapalat" w:hAnsi="GHEA Grapalat" w:cs="Sylfaen" w:hint="eastAsia"/>
        </w:rPr>
        <w:t>приглашением</w:t>
      </w:r>
      <w:r w:rsidR="00C61E94" w:rsidRPr="0087724F">
        <w:rPr>
          <w:rFonts w:ascii="GHEA Grapalat" w:hAnsi="GHEA Grapalat" w:cs="Sylfaen"/>
        </w:rPr>
        <w:t xml:space="preserve">, </w:t>
      </w:r>
      <w:r w:rsidR="006E41A6">
        <w:rPr>
          <w:rFonts w:ascii="GHEA Grapalat" w:hAnsi="GHEA Grapalat" w:cs="Sylfaen"/>
        </w:rPr>
        <w:t>включая случаи, когда несоответствия, зафиксированные в результате оценки заявки, не исправляются или не исправляются полностью в установленные сроки,</w:t>
      </w:r>
      <w:r>
        <w:rPr>
          <w:rFonts w:ascii="GHEA Grapalat" w:hAnsi="GHEA Grapalat" w:cs="Sylfaen"/>
        </w:rPr>
        <w:t xml:space="preserve"> </w:t>
      </w:r>
      <w:r w:rsidRPr="00BB0C4D">
        <w:rPr>
          <w:rFonts w:ascii="GHEA Grapalat" w:hAnsi="GHEA Grapalat" w:cs="Sylfaen"/>
        </w:rPr>
        <w:t xml:space="preserve">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w:t>
      </w:r>
      <w:r>
        <w:rPr>
          <w:rFonts w:ascii="GHEA Grapalat" w:hAnsi="GHEA Grapalat" w:cs="Sylfaen"/>
        </w:rPr>
        <w:t xml:space="preserve">субподрядчика,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отобранный</w:t>
      </w:r>
      <w:r w:rsidR="00C61E94" w:rsidRPr="0087724F">
        <w:rPr>
          <w:rFonts w:ascii="GHEA Grapalat" w:hAnsi="GHEA Grapalat" w:cs="Sylfaen"/>
        </w:rPr>
        <w:t xml:space="preserve"> </w:t>
      </w:r>
      <w:r w:rsidR="00C61E94" w:rsidRPr="0087724F">
        <w:rPr>
          <w:rFonts w:ascii="GHEA Grapalat" w:hAnsi="GHEA Grapalat" w:cs="Sylfaen" w:hint="eastAsia"/>
        </w:rPr>
        <w:t>участник</w:t>
      </w:r>
      <w:r w:rsidR="00C61E94" w:rsidRPr="0087724F">
        <w:rPr>
          <w:rFonts w:ascii="GHEA Grapalat" w:hAnsi="GHEA Grapalat" w:cs="Sylfaen"/>
        </w:rPr>
        <w:t xml:space="preserve"> </w:t>
      </w:r>
      <w:r w:rsidR="00C61E94" w:rsidRPr="0087724F">
        <w:rPr>
          <w:rFonts w:ascii="GHEA Grapalat" w:hAnsi="GHEA Grapalat" w:cs="Sylfaen" w:hint="eastAsia"/>
        </w:rPr>
        <w:t>не</w:t>
      </w:r>
      <w:r w:rsidR="00C61E94" w:rsidRPr="0087724F">
        <w:rPr>
          <w:rFonts w:ascii="GHEA Grapalat" w:hAnsi="GHEA Grapalat" w:cs="Sylfaen"/>
        </w:rPr>
        <w:t xml:space="preserve"> </w:t>
      </w:r>
      <w:r w:rsidR="00C61E94" w:rsidRPr="0087724F">
        <w:rPr>
          <w:rFonts w:ascii="GHEA Grapalat" w:hAnsi="GHEA Grapalat" w:cs="Sylfaen" w:hint="eastAsia"/>
        </w:rPr>
        <w:t>представляет</w:t>
      </w:r>
      <w:r w:rsidR="00C61E94" w:rsidRPr="0087724F">
        <w:rPr>
          <w:rFonts w:ascii="GHEA Grapalat" w:hAnsi="GHEA Grapalat" w:cs="Sylfaen"/>
        </w:rPr>
        <w:t xml:space="preserve"> </w:t>
      </w:r>
      <w:r w:rsidR="00C61E94" w:rsidRPr="0087724F">
        <w:rPr>
          <w:rFonts w:ascii="GHEA Grapalat" w:hAnsi="GHEA Grapalat" w:cs="Sylfaen" w:hint="eastAsia"/>
        </w:rPr>
        <w:t>обеспечение</w:t>
      </w:r>
      <w:r w:rsidR="00C61E94" w:rsidRPr="0087724F">
        <w:rPr>
          <w:rFonts w:ascii="GHEA Grapalat" w:hAnsi="GHEA Grapalat" w:cs="Sylfaen"/>
        </w:rPr>
        <w:t xml:space="preserve"> </w:t>
      </w:r>
      <w:r w:rsidR="00C61E94" w:rsidRPr="0087724F">
        <w:rPr>
          <w:rFonts w:ascii="GHEA Grapalat" w:hAnsi="GHEA Grapalat" w:cs="Sylfaen" w:hint="eastAsia"/>
        </w:rPr>
        <w:t>квалификации</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договора</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если</w:t>
      </w:r>
      <w:r w:rsidR="00C61E94" w:rsidRPr="0087724F">
        <w:rPr>
          <w:rFonts w:ascii="GHEA Grapalat" w:hAnsi="GHEA Grapalat" w:cs="Sylfaen"/>
        </w:rPr>
        <w:t xml:space="preserve"> </w:t>
      </w:r>
      <w:r w:rsidR="00C61E94" w:rsidRPr="0087724F">
        <w:rPr>
          <w:rFonts w:ascii="GHEA Grapalat" w:hAnsi="GHEA Grapalat" w:cs="Sylfaen" w:hint="eastAsia"/>
        </w:rPr>
        <w:t>процедура</w:t>
      </w:r>
      <w:r w:rsidR="00C61E94" w:rsidRPr="0087724F">
        <w:rPr>
          <w:rFonts w:ascii="GHEA Grapalat" w:hAnsi="GHEA Grapalat" w:cs="Sylfaen"/>
        </w:rPr>
        <w:t xml:space="preserve"> </w:t>
      </w:r>
      <w:r w:rsidR="00C61E94" w:rsidRPr="0087724F">
        <w:rPr>
          <w:rFonts w:ascii="GHEA Grapalat" w:hAnsi="GHEA Grapalat" w:cs="Sylfaen" w:hint="eastAsia"/>
        </w:rPr>
        <w:t>организована</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соответствии</w:t>
      </w:r>
      <w:r w:rsidR="00C61E94" w:rsidRPr="0087724F">
        <w:rPr>
          <w:rFonts w:ascii="GHEA Grapalat" w:hAnsi="GHEA Grapalat" w:cs="Sylfaen"/>
        </w:rPr>
        <w:t xml:space="preserve"> </w:t>
      </w:r>
      <w:r w:rsidR="00C61E94" w:rsidRPr="0087724F">
        <w:rPr>
          <w:rFonts w:ascii="GHEA Grapalat" w:hAnsi="GHEA Grapalat" w:cs="Sylfaen" w:hint="eastAsia"/>
        </w:rPr>
        <w:t>с</w:t>
      </w:r>
      <w:r w:rsidR="00C61E94" w:rsidRPr="0087724F">
        <w:rPr>
          <w:rFonts w:ascii="GHEA Grapalat" w:hAnsi="GHEA Grapalat" w:cs="Sylfaen"/>
        </w:rPr>
        <w:t xml:space="preserve"> </w:t>
      </w:r>
      <w:r w:rsidR="00C61E94" w:rsidRPr="0087724F">
        <w:rPr>
          <w:rFonts w:ascii="GHEA Grapalat" w:hAnsi="GHEA Grapalat" w:cs="Sylfaen" w:hint="eastAsia"/>
        </w:rPr>
        <w:t>нормами</w:t>
      </w:r>
      <w:r w:rsidR="00C61E94" w:rsidRPr="0087724F">
        <w:rPr>
          <w:rFonts w:ascii="GHEA Grapalat" w:hAnsi="GHEA Grapalat" w:cs="Sylfaen"/>
        </w:rPr>
        <w:t xml:space="preserve">, </w:t>
      </w:r>
      <w:r w:rsidR="00C61E94" w:rsidRPr="0087724F">
        <w:rPr>
          <w:rFonts w:ascii="GHEA Grapalat" w:hAnsi="GHEA Grapalat" w:cs="Sylfaen" w:hint="eastAsia"/>
        </w:rPr>
        <w:t>предусмотренным</w:t>
      </w:r>
      <w:r w:rsidR="00C61E94" w:rsidRPr="0087724F">
        <w:rPr>
          <w:rFonts w:ascii="GHEA Grapalat" w:hAnsi="GHEA Grapalat" w:cs="Sylfaen"/>
        </w:rPr>
        <w:t xml:space="preserve"> </w:t>
      </w:r>
      <w:r w:rsidR="00C61E94" w:rsidRPr="0087724F">
        <w:rPr>
          <w:rFonts w:ascii="GHEA Grapalat" w:hAnsi="GHEA Grapalat" w:cs="Sylfaen" w:hint="eastAsia"/>
        </w:rPr>
        <w:t>частью</w:t>
      </w:r>
      <w:r w:rsidR="00C61E94" w:rsidRPr="0087724F">
        <w:rPr>
          <w:rFonts w:ascii="GHEA Grapalat" w:hAnsi="GHEA Grapalat" w:cs="Sylfaen"/>
        </w:rPr>
        <w:t xml:space="preserve"> 6 </w:t>
      </w:r>
      <w:r w:rsidR="00C61E94" w:rsidRPr="0087724F">
        <w:rPr>
          <w:rFonts w:ascii="GHEA Grapalat" w:hAnsi="GHEA Grapalat" w:cs="Sylfaen" w:hint="eastAsia"/>
        </w:rPr>
        <w:t>статьи</w:t>
      </w:r>
      <w:r w:rsidR="00C61E94" w:rsidRPr="0087724F">
        <w:rPr>
          <w:rFonts w:ascii="GHEA Grapalat" w:hAnsi="GHEA Grapalat" w:cs="Sylfaen"/>
        </w:rPr>
        <w:t xml:space="preserve"> 15 </w:t>
      </w:r>
      <w:r w:rsidR="00C61E94" w:rsidRPr="0087724F">
        <w:rPr>
          <w:rFonts w:ascii="GHEA Grapalat" w:hAnsi="GHEA Grapalat" w:cs="Sylfaen" w:hint="eastAsia"/>
        </w:rPr>
        <w:t>Закона</w:t>
      </w:r>
      <w:r w:rsidR="00C61E94" w:rsidRPr="0087724F">
        <w:rPr>
          <w:rFonts w:ascii="GHEA Grapalat" w:hAnsi="GHEA Grapalat" w:cs="Sylfaen"/>
        </w:rPr>
        <w:t xml:space="preserve"> </w:t>
      </w:r>
      <w:r w:rsidR="00C61E94" w:rsidRPr="0087724F">
        <w:rPr>
          <w:rFonts w:ascii="GHEA Grapalat" w:hAnsi="GHEA Grapalat" w:cs="Sylfaen" w:hint="eastAsia"/>
        </w:rPr>
        <w:t>РА</w:t>
      </w:r>
      <w:r w:rsidR="00C61E94" w:rsidRPr="0087724F">
        <w:rPr>
          <w:rFonts w:ascii="GHEA Grapalat" w:hAnsi="GHEA Grapalat" w:cs="Sylfaen"/>
        </w:rPr>
        <w:t xml:space="preserve"> "</w:t>
      </w:r>
      <w:r w:rsidR="00C61E94" w:rsidRPr="0087724F">
        <w:rPr>
          <w:rFonts w:ascii="GHEA Grapalat" w:hAnsi="GHEA Grapalat" w:cs="Sylfaen" w:hint="eastAsia"/>
        </w:rPr>
        <w:t>О</w:t>
      </w:r>
      <w:r w:rsidR="00C61E94" w:rsidRPr="0087724F">
        <w:rPr>
          <w:rFonts w:ascii="GHEA Grapalat" w:hAnsi="GHEA Grapalat" w:cs="Sylfaen"/>
        </w:rPr>
        <w:t xml:space="preserve"> </w:t>
      </w:r>
      <w:r w:rsidR="00C61E94" w:rsidRPr="0087724F">
        <w:rPr>
          <w:rFonts w:ascii="GHEA Grapalat" w:hAnsi="GHEA Grapalat" w:cs="Sylfaen" w:hint="eastAsia"/>
        </w:rPr>
        <w:t>закупках</w:t>
      </w:r>
      <w:r w:rsidR="00C61E94" w:rsidRPr="0087724F">
        <w:rPr>
          <w:rFonts w:ascii="GHEA Grapalat" w:hAnsi="GHEA Grapalat" w:cs="Sylfaen"/>
        </w:rPr>
        <w:t xml:space="preserve">`, </w:t>
      </w:r>
      <w:r w:rsidR="00C61E94" w:rsidRPr="0087724F">
        <w:rPr>
          <w:rFonts w:ascii="GHEA Grapalat" w:hAnsi="GHEA Grapalat" w:cs="Sylfaen" w:hint="eastAsia"/>
        </w:rPr>
        <w:t>и</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результате</w:t>
      </w:r>
      <w:r w:rsidR="00C61E94" w:rsidRPr="0087724F">
        <w:rPr>
          <w:rFonts w:ascii="GHEA Grapalat" w:hAnsi="GHEA Grapalat" w:cs="Sylfaen"/>
        </w:rPr>
        <w:t xml:space="preserve"> </w:t>
      </w:r>
      <w:r w:rsidR="00C61E94" w:rsidRPr="0087724F">
        <w:rPr>
          <w:rFonts w:ascii="GHEA Grapalat" w:hAnsi="GHEA Grapalat" w:cs="Sylfaen" w:hint="eastAsia"/>
        </w:rPr>
        <w:t>этого</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целях</w:t>
      </w:r>
      <w:r w:rsidR="00C61E94" w:rsidRPr="0087724F">
        <w:rPr>
          <w:rFonts w:ascii="GHEA Grapalat" w:hAnsi="GHEA Grapalat" w:cs="Sylfaen"/>
        </w:rPr>
        <w:t xml:space="preserve"> </w:t>
      </w:r>
      <w:r w:rsidR="00C61E94" w:rsidRPr="0087724F">
        <w:rPr>
          <w:rFonts w:ascii="GHEA Grapalat" w:hAnsi="GHEA Grapalat" w:cs="Sylfaen" w:hint="eastAsia"/>
        </w:rPr>
        <w:t>заключения</w:t>
      </w:r>
      <w:r w:rsidR="00C61E94" w:rsidRPr="0087724F">
        <w:rPr>
          <w:rFonts w:ascii="GHEA Grapalat" w:hAnsi="GHEA Grapalat" w:cs="Sylfaen"/>
        </w:rPr>
        <w:t xml:space="preserve"> </w:t>
      </w:r>
      <w:r w:rsidR="00C61E94" w:rsidRPr="0087724F">
        <w:rPr>
          <w:rFonts w:ascii="GHEA Grapalat" w:hAnsi="GHEA Grapalat" w:cs="Sylfaen" w:hint="eastAsia"/>
        </w:rPr>
        <w:t>соглашения</w:t>
      </w:r>
      <w:r w:rsidR="00C61E94" w:rsidRPr="0087724F">
        <w:rPr>
          <w:rFonts w:ascii="GHEA Grapalat" w:hAnsi="GHEA Grapalat" w:cs="Sylfaen"/>
        </w:rPr>
        <w:t xml:space="preserve"> </w:t>
      </w:r>
      <w:r w:rsidR="00C61E94" w:rsidRPr="0087724F">
        <w:rPr>
          <w:rFonts w:ascii="GHEA Grapalat" w:hAnsi="GHEA Grapalat" w:cs="Sylfaen" w:hint="eastAsia"/>
        </w:rPr>
        <w:t>лицо</w:t>
      </w:r>
      <w:r w:rsidR="00C61E94" w:rsidRPr="0087724F">
        <w:rPr>
          <w:rFonts w:ascii="GHEA Grapalat" w:hAnsi="GHEA Grapalat" w:cs="Sylfaen"/>
        </w:rPr>
        <w:t xml:space="preserve">, </w:t>
      </w:r>
      <w:r w:rsidR="00C61E94" w:rsidRPr="0087724F">
        <w:rPr>
          <w:rFonts w:ascii="GHEA Grapalat" w:hAnsi="GHEA Grapalat" w:cs="Sylfaen" w:hint="eastAsia"/>
        </w:rPr>
        <w:t>заключившее</w:t>
      </w:r>
      <w:r w:rsidR="00C61E94" w:rsidRPr="0087724F">
        <w:rPr>
          <w:rFonts w:ascii="GHEA Grapalat" w:hAnsi="GHEA Grapalat" w:cs="Sylfaen"/>
        </w:rPr>
        <w:t xml:space="preserve"> </w:t>
      </w:r>
      <w:r w:rsidR="00C61E94" w:rsidRPr="0087724F">
        <w:rPr>
          <w:rFonts w:ascii="GHEA Grapalat" w:hAnsi="GHEA Grapalat" w:cs="Sylfaen" w:hint="eastAsia"/>
        </w:rPr>
        <w:t>договор</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установленный</w:t>
      </w:r>
      <w:r w:rsidR="00C61E94" w:rsidRPr="0087724F">
        <w:rPr>
          <w:rFonts w:ascii="GHEA Grapalat" w:hAnsi="GHEA Grapalat" w:cs="Sylfaen"/>
        </w:rPr>
        <w:t xml:space="preserve"> </w:t>
      </w:r>
      <w:r w:rsidR="00C61E94" w:rsidRPr="0087724F">
        <w:rPr>
          <w:rFonts w:ascii="GHEA Grapalat" w:hAnsi="GHEA Grapalat" w:cs="Sylfaen" w:hint="eastAsia"/>
        </w:rPr>
        <w:t>срок</w:t>
      </w:r>
      <w:r w:rsidR="00C61E94" w:rsidRPr="0087724F">
        <w:rPr>
          <w:rFonts w:ascii="GHEA Grapalat" w:hAnsi="GHEA Grapalat" w:cs="Sylfaen"/>
        </w:rPr>
        <w:t xml:space="preserve"> </w:t>
      </w:r>
      <w:r w:rsidR="00C61E94" w:rsidRPr="0087724F">
        <w:rPr>
          <w:rFonts w:ascii="GHEA Grapalat" w:hAnsi="GHEA Grapalat" w:cs="Sylfaen" w:hint="eastAsia"/>
        </w:rPr>
        <w:t>обеспечение</w:t>
      </w:r>
      <w:r w:rsidR="00C61E94" w:rsidRPr="0087724F">
        <w:rPr>
          <w:rFonts w:ascii="GHEA Grapalat" w:hAnsi="GHEA Grapalat" w:cs="Sylfaen"/>
        </w:rPr>
        <w:t xml:space="preserve"> </w:t>
      </w:r>
      <w:r w:rsidR="00C61E94" w:rsidRPr="0087724F">
        <w:rPr>
          <w:rFonts w:ascii="GHEA Grapalat" w:hAnsi="GHEA Grapalat" w:cs="Sylfaen" w:hint="eastAsia"/>
        </w:rPr>
        <w:t>договора</w:t>
      </w:r>
      <w:r w:rsidR="00C61E94" w:rsidRPr="0087724F">
        <w:rPr>
          <w:rFonts w:ascii="GHEA Grapalat" w:hAnsi="GHEA Grapalat" w:cs="Sylfaen"/>
        </w:rPr>
        <w:t xml:space="preserve"> </w:t>
      </w:r>
      <w:r w:rsidR="00C61E94" w:rsidRPr="0087724F">
        <w:rPr>
          <w:rFonts w:ascii="GHEA Grapalat" w:hAnsi="GHEA Grapalat" w:cs="Sylfaen" w:hint="eastAsia"/>
        </w:rPr>
        <w:t>и</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квалификации</w:t>
      </w:r>
      <w:r w:rsidR="00C61E94" w:rsidRPr="0087724F">
        <w:rPr>
          <w:rFonts w:ascii="GHEA Grapalat" w:hAnsi="GHEA Grapalat" w:cs="Sylfaen"/>
        </w:rPr>
        <w:t xml:space="preserve">, </w:t>
      </w:r>
      <w:r w:rsidR="00C61E94" w:rsidRPr="0087724F">
        <w:rPr>
          <w:rFonts w:ascii="GHEA Grapalat" w:hAnsi="GHEA Grapalat" w:cs="Sylfaen" w:hint="eastAsia"/>
        </w:rPr>
        <w:t>представленного</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виде</w:t>
      </w:r>
      <w:r w:rsidR="00C61E94" w:rsidRPr="0087724F">
        <w:rPr>
          <w:rFonts w:ascii="GHEA Grapalat" w:hAnsi="GHEA Grapalat" w:cs="Sylfaen"/>
        </w:rPr>
        <w:t xml:space="preserve"> </w:t>
      </w:r>
      <w:r w:rsidR="00C61E94" w:rsidRPr="0087724F">
        <w:rPr>
          <w:rFonts w:ascii="GHEA Grapalat" w:hAnsi="GHEA Grapalat" w:cs="Sylfaen" w:hint="eastAsia"/>
        </w:rPr>
        <w:t>односторонне</w:t>
      </w:r>
      <w:r w:rsidR="00C61E94" w:rsidRPr="0087724F">
        <w:rPr>
          <w:rFonts w:ascii="GHEA Grapalat" w:hAnsi="GHEA Grapalat" w:cs="Sylfaen"/>
        </w:rPr>
        <w:t xml:space="preserve"> </w:t>
      </w:r>
      <w:r w:rsidR="00C61E94" w:rsidRPr="0087724F">
        <w:rPr>
          <w:rFonts w:ascii="GHEA Grapalat" w:hAnsi="GHEA Grapalat" w:cs="Sylfaen" w:hint="eastAsia"/>
        </w:rPr>
        <w:t>утвержденного</w:t>
      </w:r>
      <w:r w:rsidR="00C61E94" w:rsidRPr="0087724F">
        <w:rPr>
          <w:rFonts w:ascii="GHEA Grapalat" w:hAnsi="GHEA Grapalat" w:cs="Sylfaen"/>
        </w:rPr>
        <w:t xml:space="preserve"> </w:t>
      </w:r>
      <w:r w:rsidR="00C61E94" w:rsidRPr="0087724F">
        <w:rPr>
          <w:rFonts w:ascii="GHEA Grapalat" w:hAnsi="GHEA Grapalat" w:cs="Sylfaen" w:hint="eastAsia"/>
        </w:rPr>
        <w:t>заявления</w:t>
      </w:r>
      <w:r w:rsidR="00C61E94" w:rsidRPr="0087724F">
        <w:rPr>
          <w:rFonts w:ascii="GHEA Grapalat" w:hAnsi="GHEA Grapalat" w:cs="Sylfaen"/>
        </w:rPr>
        <w:t xml:space="preserve">- </w:t>
      </w:r>
      <w:r w:rsidR="00C61E94" w:rsidRPr="0087724F">
        <w:rPr>
          <w:rFonts w:ascii="GHEA Grapalat" w:hAnsi="GHEA Grapalat" w:cs="Sylfaen" w:hint="eastAsia"/>
        </w:rPr>
        <w:t>неустойки</w:t>
      </w:r>
      <w:r w:rsidR="00C61E94" w:rsidRPr="0087724F">
        <w:rPr>
          <w:rFonts w:ascii="GHEA Grapalat" w:hAnsi="GHEA Grapalat" w:cs="Sylfaen"/>
        </w:rPr>
        <w:t xml:space="preserve"> (</w:t>
      </w:r>
      <w:r w:rsidR="00C61E94" w:rsidRPr="0087724F">
        <w:rPr>
          <w:rFonts w:ascii="GHEA Grapalat" w:hAnsi="GHEA Grapalat" w:cs="Sylfaen" w:hint="eastAsia"/>
        </w:rPr>
        <w:t>далее</w:t>
      </w:r>
      <w:r w:rsidR="00C61E94" w:rsidRPr="0087724F">
        <w:rPr>
          <w:rFonts w:ascii="GHEA Grapalat" w:hAnsi="GHEA Grapalat" w:cs="Sylfaen"/>
        </w:rPr>
        <w:t xml:space="preserve"> </w:t>
      </w:r>
      <w:r w:rsidR="00C61E94" w:rsidRPr="0087724F">
        <w:rPr>
          <w:rFonts w:ascii="GHEA Grapalat" w:hAnsi="GHEA Grapalat" w:cs="Sylfaen" w:hint="eastAsia"/>
        </w:rPr>
        <w:t>также</w:t>
      </w:r>
      <w:r w:rsidR="00C61E94" w:rsidRPr="0087724F">
        <w:rPr>
          <w:rFonts w:ascii="GHEA Grapalat" w:hAnsi="GHEA Grapalat" w:cs="Sylfaen"/>
        </w:rPr>
        <w:t xml:space="preserve"> </w:t>
      </w:r>
      <w:r w:rsidR="00C61E94" w:rsidRPr="0087724F">
        <w:rPr>
          <w:rFonts w:ascii="GHEA Grapalat" w:hAnsi="GHEA Grapalat" w:cs="Sylfaen" w:hint="eastAsia"/>
        </w:rPr>
        <w:t>неустойки</w:t>
      </w:r>
      <w:r w:rsidR="00C61E94" w:rsidRPr="0087724F">
        <w:rPr>
          <w:rFonts w:ascii="GHEA Grapalat" w:hAnsi="GHEA Grapalat" w:cs="Sylfaen"/>
        </w:rPr>
        <w:t xml:space="preserve">), </w:t>
      </w:r>
      <w:r w:rsidR="00C61E94" w:rsidRPr="0087724F">
        <w:rPr>
          <w:rFonts w:ascii="GHEA Grapalat" w:hAnsi="GHEA Grapalat" w:cs="Sylfaen" w:hint="eastAsia"/>
        </w:rPr>
        <w:t>не</w:t>
      </w:r>
      <w:r w:rsidR="00C61E94" w:rsidRPr="0087724F">
        <w:rPr>
          <w:rFonts w:ascii="GHEA Grapalat" w:hAnsi="GHEA Grapalat" w:cs="Sylfaen"/>
        </w:rPr>
        <w:t xml:space="preserve"> </w:t>
      </w:r>
      <w:r w:rsidR="00C61E94" w:rsidRPr="0087724F">
        <w:rPr>
          <w:rFonts w:ascii="GHEA Grapalat" w:hAnsi="GHEA Grapalat" w:cs="Sylfaen" w:hint="eastAsia"/>
        </w:rPr>
        <w:t>заменяет</w:t>
      </w:r>
      <w:r w:rsidR="00C61E94" w:rsidRPr="0087724F">
        <w:rPr>
          <w:rFonts w:ascii="GHEA Grapalat" w:hAnsi="GHEA Grapalat" w:cs="Sylfaen"/>
        </w:rPr>
        <w:t xml:space="preserve"> </w:t>
      </w:r>
      <w:r w:rsidR="00C61E94" w:rsidRPr="0087724F">
        <w:rPr>
          <w:rFonts w:ascii="GHEA Grapalat" w:hAnsi="GHEA Grapalat" w:cs="Sylfaen" w:hint="eastAsia"/>
        </w:rPr>
        <w:t>на</w:t>
      </w:r>
      <w:r w:rsidR="00C61E94" w:rsidRPr="0087724F">
        <w:rPr>
          <w:rFonts w:ascii="GHEA Grapalat" w:hAnsi="GHEA Grapalat" w:cs="Sylfaen"/>
        </w:rPr>
        <w:t xml:space="preserve"> </w:t>
      </w:r>
      <w:r w:rsidR="00C61E94" w:rsidRPr="0087724F">
        <w:rPr>
          <w:rFonts w:ascii="GHEA Grapalat" w:hAnsi="GHEA Grapalat" w:cs="Sylfaen" w:hint="eastAsia"/>
        </w:rPr>
        <w:t>банковскую</w:t>
      </w:r>
      <w:r w:rsidR="00C61E94" w:rsidRPr="0087724F">
        <w:rPr>
          <w:rFonts w:ascii="GHEA Grapalat" w:hAnsi="GHEA Grapalat" w:cs="Sylfaen"/>
        </w:rPr>
        <w:t xml:space="preserve"> </w:t>
      </w:r>
      <w:r w:rsidR="00C61E94" w:rsidRPr="0087724F">
        <w:rPr>
          <w:rFonts w:ascii="GHEA Grapalat" w:hAnsi="GHEA Grapalat" w:cs="Sylfaen" w:hint="eastAsia"/>
        </w:rPr>
        <w:t>гарантию</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наличные</w:t>
      </w:r>
      <w:r w:rsidR="00C61E94" w:rsidRPr="0087724F">
        <w:rPr>
          <w:rFonts w:ascii="GHEA Grapalat" w:hAnsi="GHEA Grapalat" w:cs="Sylfaen"/>
        </w:rPr>
        <w:t xml:space="preserve"> </w:t>
      </w:r>
      <w:r w:rsidR="00C61E94" w:rsidRPr="0087724F">
        <w:rPr>
          <w:rFonts w:ascii="GHEA Grapalat" w:hAnsi="GHEA Grapalat" w:cs="Sylfaen" w:hint="eastAsia"/>
        </w:rPr>
        <w:t>деньги</w:t>
      </w:r>
      <w:r w:rsidR="00C61E94" w:rsidRPr="0087724F">
        <w:rPr>
          <w:rFonts w:ascii="GHEA Grapalat" w:hAnsi="GHEA Grapalat" w:cs="Sylfaen"/>
        </w:rPr>
        <w:t xml:space="preserve">, </w:t>
      </w:r>
      <w:r w:rsidR="00C61E94" w:rsidRPr="0087724F">
        <w:rPr>
          <w:rFonts w:ascii="GHEA Grapalat" w:hAnsi="GHEA Grapalat" w:cs="Sylfaen" w:hint="eastAsia"/>
        </w:rPr>
        <w:t>то</w:t>
      </w:r>
      <w:r w:rsidR="00C61E94" w:rsidRPr="0087724F">
        <w:rPr>
          <w:rFonts w:ascii="GHEA Grapalat" w:hAnsi="GHEA Grapalat" w:cs="Sylfaen"/>
        </w:rPr>
        <w:t xml:space="preserve"> </w:t>
      </w:r>
      <w:r w:rsidR="00C61E94" w:rsidRPr="0087724F">
        <w:rPr>
          <w:rFonts w:ascii="GHEA Grapalat" w:hAnsi="GHEA Grapalat" w:cs="Sylfaen" w:hint="eastAsia"/>
        </w:rPr>
        <w:t>это</w:t>
      </w:r>
      <w:r w:rsidR="00C61E94" w:rsidRPr="0087724F">
        <w:rPr>
          <w:rFonts w:ascii="GHEA Grapalat" w:hAnsi="GHEA Grapalat" w:cs="Sylfaen"/>
        </w:rPr>
        <w:t xml:space="preserve"> </w:t>
      </w:r>
      <w:r w:rsidR="00C61E94" w:rsidRPr="0087724F">
        <w:rPr>
          <w:rFonts w:ascii="GHEA Grapalat" w:hAnsi="GHEA Grapalat" w:cs="Sylfaen" w:hint="eastAsia"/>
        </w:rPr>
        <w:t>обстоятельство</w:t>
      </w:r>
      <w:r w:rsidR="00C61E94" w:rsidRPr="0087724F">
        <w:rPr>
          <w:rFonts w:ascii="GHEA Grapalat" w:hAnsi="GHEA Grapalat" w:cs="Sylfaen"/>
        </w:rPr>
        <w:t xml:space="preserve"> </w:t>
      </w:r>
      <w:r w:rsidR="00C61E94" w:rsidRPr="0087724F">
        <w:rPr>
          <w:rFonts w:ascii="GHEA Grapalat" w:hAnsi="GHEA Grapalat" w:cs="Sylfaen" w:hint="eastAsia"/>
        </w:rPr>
        <w:t>считается</w:t>
      </w:r>
      <w:r w:rsidR="00C61E94" w:rsidRPr="0087724F">
        <w:rPr>
          <w:rFonts w:ascii="GHEA Grapalat" w:hAnsi="GHEA Grapalat" w:cs="Sylfaen"/>
        </w:rPr>
        <w:t xml:space="preserve"> </w:t>
      </w:r>
      <w:r w:rsidR="00C61E94" w:rsidRPr="0087724F">
        <w:rPr>
          <w:rFonts w:ascii="GHEA Grapalat" w:hAnsi="GHEA Grapalat" w:cs="Sylfaen" w:hint="eastAsia"/>
        </w:rPr>
        <w:t>нарушением</w:t>
      </w:r>
      <w:r w:rsidR="00C61E94" w:rsidRPr="0087724F">
        <w:rPr>
          <w:rFonts w:ascii="GHEA Grapalat" w:hAnsi="GHEA Grapalat" w:cs="Sylfaen"/>
        </w:rPr>
        <w:t xml:space="preserve"> </w:t>
      </w:r>
      <w:r w:rsidR="00C61E94" w:rsidRPr="0087724F">
        <w:rPr>
          <w:rFonts w:ascii="GHEA Grapalat" w:hAnsi="GHEA Grapalat" w:cs="Sylfaen" w:hint="eastAsia"/>
        </w:rPr>
        <w:t>обязательства</w:t>
      </w:r>
      <w:r w:rsidR="00C61E94" w:rsidRPr="0087724F">
        <w:rPr>
          <w:rFonts w:ascii="GHEA Grapalat" w:hAnsi="GHEA Grapalat" w:cs="Sylfaen"/>
        </w:rPr>
        <w:t xml:space="preserve"> </w:t>
      </w:r>
      <w:r w:rsidR="00C61E94" w:rsidRPr="0087724F">
        <w:rPr>
          <w:rFonts w:ascii="GHEA Grapalat" w:hAnsi="GHEA Grapalat" w:cs="Sylfaen" w:hint="eastAsia"/>
        </w:rPr>
        <w:t>участника</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рамках</w:t>
      </w:r>
      <w:r w:rsidR="00C61E94" w:rsidRPr="0087724F">
        <w:rPr>
          <w:rFonts w:ascii="GHEA Grapalat" w:hAnsi="GHEA Grapalat" w:cs="Sylfaen"/>
        </w:rPr>
        <w:t xml:space="preserve"> </w:t>
      </w:r>
      <w:r w:rsidR="00C61E94" w:rsidRPr="0087724F">
        <w:rPr>
          <w:rFonts w:ascii="GHEA Grapalat" w:hAnsi="GHEA Grapalat" w:cs="Sylfaen" w:hint="eastAsia"/>
        </w:rPr>
        <w:t>процесса</w:t>
      </w:r>
      <w:r w:rsidR="00C61E94" w:rsidRPr="0087724F">
        <w:rPr>
          <w:rFonts w:ascii="GHEA Grapalat" w:hAnsi="GHEA Grapalat" w:cs="Sylfaen"/>
        </w:rPr>
        <w:t xml:space="preserve"> </w:t>
      </w:r>
      <w:r w:rsidR="00C61E94" w:rsidRPr="0087724F">
        <w:rPr>
          <w:rFonts w:ascii="GHEA Grapalat" w:hAnsi="GHEA Grapalat" w:cs="Sylfaen" w:hint="eastAsia"/>
        </w:rPr>
        <w:t>закупки</w:t>
      </w:r>
      <w:r w:rsidR="00C61E94" w:rsidRPr="0087724F">
        <w:rPr>
          <w:rFonts w:ascii="GHEA Grapalat" w:hAnsi="GHEA Grapalat" w:cs="Sylfaen"/>
        </w:rPr>
        <w:t>.</w:t>
      </w:r>
    </w:p>
    <w:p w14:paraId="3EE7DD39" w14:textId="77777777" w:rsidR="007079C9" w:rsidRPr="00686E1A" w:rsidRDefault="007079C9" w:rsidP="007079C9">
      <w:pPr>
        <w:widowControl w:val="0"/>
        <w:tabs>
          <w:tab w:val="left" w:pos="0"/>
        </w:tabs>
        <w:ind w:left="-284" w:firstLine="284"/>
        <w:jc w:val="both"/>
        <w:rPr>
          <w:rFonts w:ascii="GHEA Grapalat" w:hAnsi="GHEA Grapalat"/>
        </w:rPr>
      </w:pPr>
      <w:r w:rsidRPr="00686E1A">
        <w:rPr>
          <w:rFonts w:ascii="GHEA Grapalat" w:hAnsi="GHEA Grapalat" w:cs="Sylfaen"/>
        </w:rPr>
        <w:t>-</w:t>
      </w:r>
      <w:r w:rsidRPr="00686E1A">
        <w:rPr>
          <w:rFonts w:ascii="GHEA Grapalat" w:hAnsi="GHEA Grapalat"/>
        </w:rPr>
        <w:t xml:space="preserve"> Обстоятельство, предусмотренное в пункте 8.</w:t>
      </w:r>
      <w:r>
        <w:rPr>
          <w:rFonts w:ascii="GHEA Grapalat" w:hAnsi="GHEA Grapalat"/>
        </w:rPr>
        <w:t>8</w:t>
      </w:r>
      <w:r w:rsidRPr="00686E1A">
        <w:rPr>
          <w:rFonts w:ascii="GHEA Grapalat" w:hAnsi="GHEA Grapalat"/>
          <w:lang w:val="hy-AM"/>
        </w:rPr>
        <w:t>.1</w:t>
      </w:r>
      <w:r w:rsidRPr="00686E1A">
        <w:rPr>
          <w:rFonts w:ascii="GHEA Grapalat" w:hAnsi="GHEA Grapalat"/>
        </w:rPr>
        <w:t xml:space="preserve"> части</w:t>
      </w:r>
      <w:r w:rsidRPr="00686E1A">
        <w:rPr>
          <w:rFonts w:ascii="GHEA Grapalat" w:hAnsi="GHEA Grapalat"/>
          <w:lang w:val="hy-AM"/>
        </w:rPr>
        <w:t xml:space="preserve"> 1</w:t>
      </w:r>
      <w:r w:rsidRPr="00686E1A">
        <w:rPr>
          <w:rFonts w:ascii="GHEA Grapalat" w:hAnsi="GHEA Grapalat"/>
        </w:rPr>
        <w:t xml:space="preserve"> настоящего приглашения, не считается нарушением обязательств, взятых в рамках процесса закупки.</w:t>
      </w:r>
    </w:p>
    <w:p w14:paraId="601E9CE9"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C44C97">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1176823F"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lastRenderedPageBreak/>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0A6F5812" w14:textId="77777777"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6C927251" w14:textId="77777777" w:rsidR="00BF457D" w:rsidRPr="003E009B" w:rsidRDefault="00BF457D" w:rsidP="00C04986">
      <w:pPr>
        <w:widowControl w:val="0"/>
        <w:tabs>
          <w:tab w:val="left" w:pos="1276"/>
        </w:tabs>
        <w:spacing w:after="160"/>
        <w:ind w:firstLine="567"/>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49388E14" w14:textId="77777777" w:rsidR="00BF457D" w:rsidRPr="00AA5BD2" w:rsidRDefault="00BF457D" w:rsidP="00C04986">
      <w:pPr>
        <w:widowControl w:val="0"/>
        <w:spacing w:after="160"/>
        <w:ind w:firstLine="567"/>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19AF6A76" w14:textId="77777777"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E520F6">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757B7C">
        <w:rPr>
          <w:rStyle w:val="FootnoteReference"/>
          <w:rFonts w:ascii="GHEA Grapalat" w:hAnsi="GHEA Grapalat"/>
          <w:sz w:val="24"/>
          <w:szCs w:val="24"/>
        </w:rPr>
        <w:footnoteReference w:customMarkFollows="1" w:id="5"/>
        <w:t>10</w:t>
      </w:r>
      <w:r w:rsidRPr="009044F1">
        <w:rPr>
          <w:rFonts w:ascii="GHEA Grapalat" w:hAnsi="GHEA Grapalat"/>
          <w:sz w:val="24"/>
          <w:szCs w:val="24"/>
        </w:rPr>
        <w:t xml:space="preserve">. </w:t>
      </w:r>
    </w:p>
    <w:p w14:paraId="7993F87F" w14:textId="77777777"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14:paraId="3CB112DA"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702D12A1" w14:textId="77777777"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0C3097BD" w14:textId="77777777"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3F39DAD8"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w:t>
      </w:r>
      <w:r w:rsidRPr="009044F1">
        <w:rPr>
          <w:rFonts w:ascii="GHEA Grapalat" w:hAnsi="GHEA Grapalat"/>
          <w:sz w:val="24"/>
          <w:szCs w:val="24"/>
        </w:rPr>
        <w:lastRenderedPageBreak/>
        <w:t>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298D5840" w14:textId="77777777" w:rsidR="0058309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2E7F698A" w14:textId="77777777" w:rsidR="00EE5A30" w:rsidRDefault="00EE5A30" w:rsidP="009E460F">
      <w:pPr>
        <w:pStyle w:val="BodyTextIndent2"/>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14:paraId="6900A840" w14:textId="77777777" w:rsidR="00EE5A30" w:rsidRPr="00B6749E" w:rsidRDefault="00EE5A30" w:rsidP="009E460F">
      <w:pPr>
        <w:pStyle w:val="BodyTextIndent2"/>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14:paraId="59438646" w14:textId="77777777" w:rsidR="00EE5A30" w:rsidRDefault="00EE5A30" w:rsidP="009E460F">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0E832245" w14:textId="77777777" w:rsidR="00EE5A30" w:rsidRPr="00747338" w:rsidRDefault="00EE5A30" w:rsidP="009E460F">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57C667B0" w14:textId="77777777" w:rsidR="00EE5A30" w:rsidRPr="009044F1" w:rsidRDefault="00EE5A30" w:rsidP="009E460F">
      <w:pPr>
        <w:pStyle w:val="BodyTextIndent2"/>
        <w:widowControl w:val="0"/>
        <w:tabs>
          <w:tab w:val="left" w:pos="1276"/>
        </w:tabs>
        <w:spacing w:after="160" w:line="240" w:lineRule="auto"/>
        <w:ind w:firstLine="567"/>
        <w:contextualSpacing/>
        <w:rPr>
          <w:rFonts w:ascii="GHEA Grapalat" w:hAnsi="GHEA Grapalat" w:cs="Sylfaen"/>
          <w:sz w:val="24"/>
          <w:szCs w:val="24"/>
        </w:rPr>
      </w:pPr>
    </w:p>
    <w:p w14:paraId="7184B4BC" w14:textId="77777777"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14:paraId="0B167C6C"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78AFF2E7"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14:paraId="1106868D"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14:paraId="426481CD" w14:textId="77777777" w:rsidR="00B06EC9" w:rsidRDefault="00AA0AD8" w:rsidP="00B06EC9">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14:paraId="24D46041" w14:textId="77777777" w:rsidR="000313A6" w:rsidRPr="009044F1" w:rsidRDefault="00B06EC9" w:rsidP="00B06EC9">
      <w:pPr>
        <w:widowControl w:val="0"/>
        <w:tabs>
          <w:tab w:val="left" w:pos="1134"/>
        </w:tabs>
        <w:spacing w:after="160"/>
        <w:ind w:firstLine="567"/>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 xml:space="preserve">При этом, проект утвержденного отобранным участником договора </w:t>
      </w:r>
      <w:r w:rsidR="000313A6" w:rsidRPr="009044F1">
        <w:rPr>
          <w:rFonts w:ascii="GHEA Grapalat" w:hAnsi="GHEA Grapalat"/>
        </w:rPr>
        <w:lastRenderedPageBreak/>
        <w:t>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027D5BBC" w14:textId="77777777"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1E34DEAA" w14:textId="77777777" w:rsidR="00096865" w:rsidRPr="00925DE0" w:rsidRDefault="007F245B" w:rsidP="009E460F">
      <w:pPr>
        <w:rPr>
          <w:rFonts w:ascii="GHEA Grapalat" w:hAnsi="GHEA Grapalat"/>
          <w:b/>
        </w:rPr>
      </w:pPr>
      <w:r w:rsidRPr="00925DE0">
        <w:rPr>
          <w:rFonts w:ascii="GHEA Grapalat" w:hAnsi="GHEA Grapalat"/>
          <w:b/>
        </w:rPr>
        <w:t xml:space="preserve">                  </w:t>
      </w:r>
      <w:r w:rsidR="00030D40"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00030D40" w:rsidRPr="009044F1">
        <w:rPr>
          <w:rFonts w:ascii="GHEA Grapalat" w:hAnsi="GHEA Grapalat"/>
          <w:b/>
        </w:rPr>
        <w:t>ДОГОВОРА</w:t>
      </w:r>
    </w:p>
    <w:p w14:paraId="6D4EEF68" w14:textId="77777777" w:rsidR="007C56B2" w:rsidRDefault="00030D40" w:rsidP="0057550D">
      <w:pPr>
        <w:widowControl w:val="0"/>
        <w:tabs>
          <w:tab w:val="left" w:pos="1276"/>
        </w:tabs>
        <w:spacing w:after="160"/>
        <w:ind w:firstLine="567"/>
        <w:jc w:val="both"/>
        <w:rPr>
          <w:rFonts w:ascii="GHEA Grapalat" w:hAnsi="GHEA Grapalat"/>
          <w:color w:val="000000" w:themeColor="text1"/>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На основании требования о предоставлении обеспечений</w:t>
      </w:r>
      <w:r w:rsidR="007C56B2">
        <w:rPr>
          <w:rFonts w:ascii="GHEA Grapalat" w:hAnsi="GHEA Grapalat"/>
          <w:color w:val="000000" w:themeColor="text1"/>
        </w:rPr>
        <w:t xml:space="preserve"> </w:t>
      </w:r>
      <w:r w:rsidR="007C56B2" w:rsidRPr="00681C1F">
        <w:rPr>
          <w:rFonts w:ascii="GHEA Grapalat" w:hAnsi="GHEA Grapalat"/>
          <w:color w:val="000000" w:themeColor="text1"/>
        </w:rPr>
        <w:t xml:space="preserve">квалификации и договора отобранный участник в течение </w:t>
      </w:r>
      <w:r w:rsidR="007C56B2">
        <w:rPr>
          <w:rFonts w:ascii="GHEA Grapalat" w:hAnsi="GHEA Grapalat"/>
          <w:color w:val="000000" w:themeColor="text1"/>
        </w:rPr>
        <w:t>5</w:t>
      </w:r>
      <w:r w:rsidR="007C56B2" w:rsidRPr="00681C1F">
        <w:rPr>
          <w:rFonts w:ascii="GHEA Grapalat" w:hAnsi="GHEA Grapalat"/>
          <w:color w:val="000000" w:themeColor="text1"/>
        </w:rPr>
        <w:t xml:space="preserve">-и рабочих дней </w:t>
      </w:r>
      <w:r w:rsidR="00676A27">
        <w:rPr>
          <w:rFonts w:ascii="GHEA Grapalat" w:hAnsi="GHEA Grapalat"/>
          <w:color w:val="000000" w:themeColor="text1"/>
        </w:rPr>
        <w:t xml:space="preserve">после </w:t>
      </w:r>
      <w:r w:rsidR="007C56B2" w:rsidRPr="00681C1F">
        <w:rPr>
          <w:rFonts w:ascii="GHEA Grapalat" w:hAnsi="GHEA Grapalat"/>
          <w:color w:val="000000" w:themeColor="text1"/>
        </w:rPr>
        <w:t>дня его получения, обязан представить обеспечения квалификации и договора.</w:t>
      </w:r>
      <w:r w:rsidR="007C56B2" w:rsidRPr="00EA7411">
        <w:rPr>
          <w:rFonts w:ascii="GHEA Grapalat" w:hAnsi="GHEA Grapalat"/>
        </w:rPr>
        <w:t xml:space="preserve"> </w:t>
      </w:r>
      <w:r w:rsidR="007C56B2"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7C56B2"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C56B2">
        <w:rPr>
          <w:rFonts w:ascii="GHEA Grapalat" w:hAnsi="GHEA Grapalat"/>
          <w:color w:val="000000" w:themeColor="text1"/>
        </w:rPr>
        <w:t xml:space="preserve"> </w:t>
      </w:r>
      <w:r w:rsidR="007C56B2" w:rsidRPr="00681C1F">
        <w:rPr>
          <w:rFonts w:ascii="GHEA Grapalat" w:hAnsi="GHEA Grapalat"/>
          <w:color w:val="000000" w:themeColor="text1"/>
        </w:rPr>
        <w:t>и договора(</w:t>
      </w:r>
      <w:r w:rsidR="007C56B2">
        <w:rPr>
          <w:rFonts w:ascii="GHEA Grapalat" w:hAnsi="GHEA Grapalat"/>
          <w:color w:val="000000" w:themeColor="text1"/>
        </w:rPr>
        <w:t>предоплаты</w:t>
      </w:r>
      <w:r w:rsidR="007C56B2" w:rsidRPr="00681C1F">
        <w:rPr>
          <w:rFonts w:ascii="GHEA Grapalat" w:hAnsi="GHEA Grapalat"/>
          <w:color w:val="000000" w:themeColor="text1"/>
        </w:rPr>
        <w:t>)</w:t>
      </w:r>
      <w:r w:rsidR="007C56B2">
        <w:rPr>
          <w:rFonts w:ascii="GHEA Grapalat" w:hAnsi="GHEA Grapalat"/>
          <w:color w:val="000000" w:themeColor="text1"/>
        </w:rPr>
        <w:t>.</w:t>
      </w:r>
      <w:r w:rsidR="00573C64" w:rsidRPr="00573C64">
        <w:rPr>
          <w:rFonts w:ascii="GHEA Grapalat" w:hAnsi="GHEA Grapalat"/>
          <w:color w:val="000000" w:themeColor="text1"/>
          <w:vertAlign w:val="superscript"/>
        </w:rPr>
        <w:t>10.1</w:t>
      </w:r>
    </w:p>
    <w:p w14:paraId="08435CD9" w14:textId="77777777" w:rsidR="0057550D" w:rsidRPr="008D2394" w:rsidRDefault="00A6609C" w:rsidP="0057550D">
      <w:pPr>
        <w:widowControl w:val="0"/>
        <w:tabs>
          <w:tab w:val="left" w:pos="1276"/>
        </w:tabs>
        <w:spacing w:after="160"/>
        <w:ind w:firstLine="567"/>
        <w:jc w:val="both"/>
        <w:rPr>
          <w:rFonts w:ascii="GHEA Grapalat" w:hAnsi="GHEA Grapalat"/>
        </w:rPr>
      </w:pPr>
      <w:r w:rsidRPr="008D2394">
        <w:rPr>
          <w:rFonts w:ascii="GHEA Grapalat" w:hAnsi="GHEA Grapalat"/>
        </w:rPr>
        <w:t xml:space="preserve">10.2 </w:t>
      </w:r>
      <w:r w:rsidR="008C5F2A" w:rsidRPr="008D2394">
        <w:rPr>
          <w:rFonts w:ascii="GHEA Grapalat" w:hAnsi="GHEA Grapalat"/>
        </w:rPr>
        <w:t xml:space="preserve">Размер обеспечения квалификации равен </w:t>
      </w:r>
      <w:r w:rsidR="00427585">
        <w:rPr>
          <w:rFonts w:ascii="GHEA Grapalat" w:hAnsi="GHEA Grapalat"/>
        </w:rPr>
        <w:t>п</w:t>
      </w:r>
      <w:r w:rsidR="003F591C">
        <w:rPr>
          <w:rFonts w:ascii="GHEA Grapalat" w:hAnsi="GHEA Grapalat"/>
        </w:rPr>
        <w:t>я</w:t>
      </w:r>
      <w:r w:rsidR="00427585">
        <w:rPr>
          <w:rFonts w:ascii="GHEA Grapalat" w:hAnsi="GHEA Grapalat"/>
        </w:rPr>
        <w:t>тнадцати процентам</w:t>
      </w:r>
      <w:r w:rsidR="008C5F2A" w:rsidRPr="008D2394">
        <w:rPr>
          <w:rFonts w:ascii="GHEA Grapalat" w:hAnsi="GHEA Grapalat"/>
        </w:rPr>
        <w:t xml:space="preserve"> </w:t>
      </w:r>
      <w:r w:rsidR="003D1A79">
        <w:rPr>
          <w:rFonts w:ascii="GHEA Grapalat" w:hAnsi="GHEA Grapalat"/>
        </w:rPr>
        <w:t xml:space="preserve">от </w:t>
      </w:r>
      <w:r w:rsidR="003D1A79" w:rsidRPr="00123A23">
        <w:rPr>
          <w:rFonts w:ascii="GHEA Grapalat" w:hAnsi="GHEA Grapalat"/>
        </w:rPr>
        <w:t>цен</w:t>
      </w:r>
      <w:r w:rsidR="003D1A79">
        <w:rPr>
          <w:rFonts w:ascii="GHEA Grapalat" w:hAnsi="GHEA Grapalat"/>
        </w:rPr>
        <w:t>ы</w:t>
      </w:r>
      <w:r w:rsidR="003D1A79" w:rsidRPr="00123A23">
        <w:rPr>
          <w:rFonts w:ascii="GHEA Grapalat" w:hAnsi="GHEA Grapalat"/>
        </w:rPr>
        <w:t xml:space="preserve"> закупки </w:t>
      </w:r>
      <w:r w:rsidR="003D1A79">
        <w:rPr>
          <w:rFonts w:ascii="GHEA Grapalat" w:hAnsi="GHEA Grapalat"/>
        </w:rPr>
        <w:t>услуг</w:t>
      </w:r>
      <w:r w:rsidR="003D1A79" w:rsidRPr="00123A23">
        <w:rPr>
          <w:rFonts w:ascii="GHEA Grapalat" w:hAnsi="GHEA Grapalat"/>
        </w:rPr>
        <w:t xml:space="preserve"> закуп</w:t>
      </w:r>
      <w:r w:rsidR="003D1A79">
        <w:rPr>
          <w:rFonts w:ascii="GHEA Grapalat" w:hAnsi="GHEA Grapalat"/>
        </w:rPr>
        <w:t>аемых</w:t>
      </w:r>
      <w:r w:rsidR="003D1A79" w:rsidRPr="00123A23">
        <w:rPr>
          <w:rFonts w:ascii="GHEA Grapalat" w:hAnsi="GHEA Grapalat"/>
        </w:rPr>
        <w:t xml:space="preserve"> в рамках данной процедуры</w:t>
      </w:r>
      <w:r w:rsidR="008C5F2A" w:rsidRPr="008D2394">
        <w:rPr>
          <w:rFonts w:ascii="GHEA Grapalat" w:hAnsi="GHEA Grapalat"/>
        </w:rPr>
        <w:t>.</w:t>
      </w:r>
      <w:r w:rsidR="00466609" w:rsidRPr="00466609">
        <w:t xml:space="preserve"> </w:t>
      </w:r>
      <w:r w:rsidR="00466609" w:rsidRPr="00466609">
        <w:rPr>
          <w:rFonts w:ascii="GHEA Grapalat" w:hAnsi="GHEA Grapalat"/>
        </w:rPr>
        <w:t xml:space="preserve">Если цена закупки </w:t>
      </w:r>
      <w:r w:rsidR="002B179B">
        <w:rPr>
          <w:rFonts w:ascii="GHEA Grapalat" w:hAnsi="GHEA Grapalat"/>
        </w:rPr>
        <w:t>услуг</w:t>
      </w:r>
      <w:r w:rsidR="00466609"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3D1A79">
        <w:rPr>
          <w:rFonts w:ascii="GHEA Grapalat" w:hAnsi="GHEA Grapalat"/>
        </w:rPr>
        <w:t xml:space="preserve"> </w:t>
      </w:r>
      <w:r w:rsidR="001647D2" w:rsidRPr="008D2394">
        <w:rPr>
          <w:rFonts w:ascii="GHEA Grapalat" w:hAnsi="GHEA Grapalat"/>
        </w:rPr>
        <w:t xml:space="preserve">Обеспечение квалификации представляется в </w:t>
      </w:r>
      <w:r w:rsidR="004B6A49" w:rsidRPr="008D2394">
        <w:rPr>
          <w:rFonts w:ascii="GHEA Grapalat" w:hAnsi="GHEA Grapalat"/>
        </w:rPr>
        <w:t>виде</w:t>
      </w:r>
      <w:r w:rsidR="001647D2" w:rsidRPr="008D2394">
        <w:rPr>
          <w:rFonts w:ascii="GHEA Grapalat" w:hAnsi="GHEA Grapalat"/>
        </w:rPr>
        <w:t xml:space="preserve"> </w:t>
      </w:r>
      <w:r w:rsidR="00BD5554">
        <w:rPr>
          <w:rFonts w:ascii="GHEA Grapalat" w:hAnsi="GHEA Grapalat"/>
        </w:rPr>
        <w:t>соглашения о неустойке</w:t>
      </w:r>
      <w:r w:rsidR="00BD5554" w:rsidRPr="00174059">
        <w:rPr>
          <w:rFonts w:ascii="GHEA Grapalat" w:hAnsi="GHEA Grapalat"/>
        </w:rPr>
        <w:t xml:space="preserve"> (приложение 4. 2) или наличных денег, или гарантий, предоставленных банками</w:t>
      </w:r>
      <w:r w:rsidR="00EE02C2">
        <w:rPr>
          <w:rFonts w:ascii="GHEA Grapalat" w:hAnsi="GHEA Grapalat"/>
        </w:rPr>
        <w:t>.</w:t>
      </w:r>
      <w:r w:rsidR="001647D2" w:rsidRPr="008D2394">
        <w:rPr>
          <w:rFonts w:ascii="GHEA Grapalat" w:hAnsi="GHEA Grapalat"/>
        </w:rPr>
        <w:t xml:space="preserve"> </w:t>
      </w:r>
    </w:p>
    <w:p w14:paraId="1B4DB23F" w14:textId="77777777" w:rsidR="00E271A0" w:rsidRDefault="00384973">
      <w:pPr>
        <w:rPr>
          <w:rFonts w:ascii="GHEA Grapalat" w:hAnsi="GHEA Grapalat" w:cs="Sylfaen"/>
        </w:rPr>
      </w:pPr>
      <w:r>
        <w:rPr>
          <w:rFonts w:ascii="GHEA Grapalat" w:hAnsi="GHEA Grapalat" w:cs="Sylfaen"/>
        </w:rPr>
        <w:t>-----------------------------------------------</w:t>
      </w:r>
    </w:p>
    <w:p w14:paraId="0EBBE452" w14:textId="77777777" w:rsidR="00E271A0" w:rsidRPr="000B15AE" w:rsidRDefault="00E271A0" w:rsidP="00E271A0">
      <w:pPr>
        <w:pStyle w:val="FootnoteText"/>
        <w:jc w:val="both"/>
        <w:rPr>
          <w:rFonts w:ascii="GHEA Grapalat" w:hAnsi="GHEA Grapalat"/>
          <w:i/>
          <w:sz w:val="16"/>
          <w:szCs w:val="16"/>
        </w:rPr>
      </w:pPr>
      <w:r w:rsidRPr="00E271A0">
        <w:rPr>
          <w:rFonts w:ascii="GHEA Grapalat" w:hAnsi="GHEA Grapalat"/>
          <w:b/>
          <w:i/>
          <w:sz w:val="22"/>
          <w:szCs w:val="22"/>
          <w:vertAlign w:val="superscript"/>
        </w:rPr>
        <w:t>10,1</w:t>
      </w:r>
      <w:r>
        <w:rPr>
          <w:rFonts w:ascii="GHEA Grapalat" w:hAnsi="GHEA Grapalat"/>
          <w:i/>
          <w:sz w:val="16"/>
          <w:szCs w:val="16"/>
        </w:rPr>
        <w:t xml:space="preserve"> </w:t>
      </w:r>
      <w:r w:rsidRPr="00AA15C4">
        <w:rPr>
          <w:rFonts w:ascii="GHEA Grapalat" w:hAnsi="GHEA Grapalat"/>
          <w:i/>
          <w:sz w:val="16"/>
          <w:szCs w:val="16"/>
        </w:rPr>
        <w:t xml:space="preserve">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5932D190" w14:textId="77777777" w:rsidR="00E271A0" w:rsidRPr="000B15AE" w:rsidRDefault="00E271A0" w:rsidP="00E271A0">
      <w:pPr>
        <w:pStyle w:val="FootnoteText"/>
        <w:jc w:val="both"/>
        <w:rPr>
          <w:rFonts w:ascii="GHEA Grapalat" w:hAnsi="GHEA Grapalat"/>
          <w:i/>
          <w:sz w:val="16"/>
          <w:szCs w:val="16"/>
        </w:rPr>
      </w:pPr>
      <w:r w:rsidRPr="00AA15C4">
        <w:rPr>
          <w:rFonts w:ascii="GHEA Grapalat" w:hAnsi="GHEA Grapalat"/>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0D9E6EDC" w14:textId="77777777" w:rsidR="00E271A0" w:rsidRPr="000B15AE" w:rsidRDefault="00E271A0" w:rsidP="00E271A0">
      <w:pPr>
        <w:pStyle w:val="FootnoteText"/>
        <w:jc w:val="both"/>
        <w:rPr>
          <w:rFonts w:ascii="GHEA Grapalat" w:hAnsi="GHEA Grapalat"/>
          <w:i/>
          <w:sz w:val="16"/>
          <w:szCs w:val="16"/>
        </w:rPr>
      </w:pPr>
      <w:r w:rsidRPr="00AA15C4">
        <w:rPr>
          <w:rFonts w:ascii="GHEA Grapalat" w:hAnsi="GHEA Grapalat"/>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F7682C">
        <w:t xml:space="preserve"> </w:t>
      </w:r>
      <w:r w:rsidRPr="00F7682C">
        <w:rPr>
          <w:rFonts w:ascii="GHEA Grapalat" w:hAnsi="GHEA Grapalat"/>
          <w:i/>
          <w:sz w:val="16"/>
          <w:szCs w:val="16"/>
        </w:rPr>
        <w:t xml:space="preserve">или когда в рамках финансовых средств, предусмотренных на день утверждения заявки на </w:t>
      </w:r>
      <w:r>
        <w:rPr>
          <w:rFonts w:ascii="GHEA Grapalat" w:hAnsi="GHEA Grapalat"/>
          <w:i/>
          <w:sz w:val="16"/>
          <w:szCs w:val="16"/>
        </w:rPr>
        <w:t>за</w:t>
      </w:r>
      <w:r w:rsidRPr="00F7682C">
        <w:rPr>
          <w:rFonts w:ascii="GHEA Grapalat" w:hAnsi="GHEA Grapalat"/>
          <w:i/>
          <w:sz w:val="16"/>
          <w:szCs w:val="16"/>
        </w:rPr>
        <w:t>купку, предусматривается предоставление предоплаты</w:t>
      </w:r>
      <w:r w:rsidR="00577C08">
        <w:rPr>
          <w:rFonts w:ascii="GHEA Grapalat" w:hAnsi="GHEA Grapalat"/>
          <w:i/>
          <w:sz w:val="16"/>
          <w:szCs w:val="16"/>
        </w:rPr>
        <w:t>.</w:t>
      </w:r>
    </w:p>
    <w:p w14:paraId="120FB6D5" w14:textId="77777777" w:rsidR="0085658A" w:rsidRDefault="0085658A">
      <w:pPr>
        <w:rPr>
          <w:rFonts w:ascii="GHEA Grapalat" w:hAnsi="GHEA Grapalat"/>
        </w:rPr>
      </w:pPr>
    </w:p>
    <w:p w14:paraId="7FE5B2BC" w14:textId="77777777" w:rsidR="0085658A" w:rsidRDefault="0085658A">
      <w:pPr>
        <w:rPr>
          <w:rFonts w:ascii="GHEA Grapalat" w:hAnsi="GHEA Grapalat"/>
        </w:rPr>
      </w:pPr>
    </w:p>
    <w:p w14:paraId="2A06E0B1" w14:textId="77777777" w:rsidR="00384973" w:rsidRDefault="0085658A" w:rsidP="0085658A">
      <w:pPr>
        <w:widowControl w:val="0"/>
        <w:tabs>
          <w:tab w:val="left" w:pos="1276"/>
        </w:tabs>
        <w:spacing w:after="160"/>
        <w:ind w:firstLine="567"/>
        <w:jc w:val="both"/>
        <w:rPr>
          <w:rFonts w:ascii="GHEA Grapalat" w:hAnsi="GHEA Grapalat" w:cs="Sylfaen"/>
        </w:rPr>
      </w:pPr>
      <w:r w:rsidRPr="008D2394">
        <w:rPr>
          <w:rFonts w:ascii="GHEA Grapalat" w:hAnsi="GHEA Grapalat"/>
        </w:rPr>
        <w:t xml:space="preserve">Причем  обеспечение должно быть действительным как минимум  включительно до </w:t>
      </w:r>
      <w:r>
        <w:rPr>
          <w:rFonts w:ascii="GHEA Grapalat" w:hAnsi="GHEA Grapalat"/>
        </w:rPr>
        <w:t>20</w:t>
      </w:r>
      <w:r w:rsidRPr="008D2394">
        <w:rPr>
          <w:rFonts w:ascii="GHEA Grapalat" w:hAnsi="GHEA Grapalat"/>
        </w:rPr>
        <w:t xml:space="preserve">-го </w:t>
      </w:r>
      <w:r w:rsidR="005A180A" w:rsidRPr="008D2394">
        <w:rPr>
          <w:rFonts w:ascii="GHEA Grapalat" w:hAnsi="GHEA Grapalat"/>
        </w:rPr>
        <w:t>рабочего дня, следующего за днем полного принятия заказчиком результата выполнения договора</w:t>
      </w:r>
      <w:r w:rsidR="005A180A">
        <w:rPr>
          <w:rFonts w:ascii="GHEA Grapalat" w:hAnsi="GHEA Grapalat"/>
        </w:rPr>
        <w:t>.</w:t>
      </w:r>
      <w:r w:rsidR="00507599" w:rsidRPr="00507599">
        <w:rPr>
          <w:rFonts w:ascii="GHEA Grapalat" w:hAnsi="GHEA Grapalat"/>
          <w:vertAlign w:val="superscript"/>
        </w:rPr>
        <w:t>12.1</w:t>
      </w:r>
    </w:p>
    <w:p w14:paraId="64E6ACA8" w14:textId="77777777" w:rsidR="00CD2651" w:rsidRPr="002E6E0C" w:rsidRDefault="00CD2651" w:rsidP="00CD2651">
      <w:pPr>
        <w:widowControl w:val="0"/>
        <w:tabs>
          <w:tab w:val="left" w:pos="1276"/>
        </w:tabs>
        <w:spacing w:after="160"/>
        <w:ind w:firstLine="567"/>
        <w:jc w:val="both"/>
        <w:rPr>
          <w:rFonts w:ascii="GHEA Grapalat" w:hAnsi="GHEA Grapalat" w:cs="Sylfaen"/>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по более чем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Pr>
          <w:rFonts w:ascii="GHEA Grapalat" w:hAnsi="GHEA Grapalat"/>
        </w:rPr>
        <w:t xml:space="preserve"> к</w:t>
      </w:r>
      <w:r w:rsidR="00243CC0" w:rsidRPr="002E6E0C">
        <w:rPr>
          <w:rFonts w:ascii="GHEA Grapalat" w:hAnsi="GHEA Grapalat"/>
        </w:rPr>
        <w:t xml:space="preserve"> </w:t>
      </w:r>
      <w:r w:rsidR="004C098F">
        <w:rPr>
          <w:rFonts w:ascii="GHEA Grapalat" w:hAnsi="GHEA Grapalat"/>
        </w:rPr>
        <w:t xml:space="preserve">сумме цен закупок представленных лотов, </w:t>
      </w:r>
      <w:r w:rsidR="004C098F">
        <w:rPr>
          <w:rFonts w:ascii="GHEA Grapalat" w:hAnsi="GHEA Grapalat" w:cs="Sylfaen"/>
        </w:rPr>
        <w:t>с учетом требований абзаца «в» подпункта 1 пункта 32 Порядка</w:t>
      </w:r>
      <w:r w:rsidR="004C098F">
        <w:rPr>
          <w:rFonts w:ascii="GHEA Grapalat" w:hAnsi="GHEA Grapalat"/>
          <w:color w:val="000000" w:themeColor="text1"/>
        </w:rPr>
        <w:t>.</w:t>
      </w:r>
      <w:r w:rsidRPr="002E6E0C">
        <w:rPr>
          <w:rFonts w:ascii="GHEA Grapalat" w:hAnsi="GHEA Grapalat" w:cs="Sylfaen"/>
        </w:rPr>
        <w:t xml:space="preserve"> Обеспечение </w:t>
      </w:r>
      <w:r w:rsidRPr="002E6E0C">
        <w:rPr>
          <w:rFonts w:ascii="GHEA Grapalat" w:hAnsi="GHEA Grapalat" w:cs="Sylfaen"/>
        </w:rPr>
        <w:lastRenderedPageBreak/>
        <w:t>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14:paraId="007A9861" w14:textId="77777777" w:rsidR="00C74E96" w:rsidRPr="000F2EA6" w:rsidRDefault="00C74E96" w:rsidP="00CD2651">
      <w:pPr>
        <w:widowControl w:val="0"/>
        <w:tabs>
          <w:tab w:val="left" w:pos="1276"/>
        </w:tabs>
        <w:spacing w:after="160"/>
        <w:ind w:firstLine="567"/>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14:paraId="7A347190" w14:textId="77777777" w:rsidR="00CD2651" w:rsidRDefault="00CD2651" w:rsidP="00CD2651">
      <w:pPr>
        <w:widowControl w:val="0"/>
        <w:tabs>
          <w:tab w:val="left" w:pos="1276"/>
        </w:tabs>
        <w:spacing w:after="160"/>
        <w:ind w:firstLine="567"/>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w:t>
      </w:r>
      <w:r w:rsidR="00707948" w:rsidRPr="00707948">
        <w:rPr>
          <w:rFonts w:ascii="GHEA Grapalat" w:hAnsi="GHEA Grapalat"/>
        </w:rPr>
        <w:t>непосредственно не взаимосвязано</w:t>
      </w:r>
      <w:r w:rsidRPr="00707948">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935401">
        <w:rPr>
          <w:rFonts w:ascii="GHEA Grapalat" w:hAnsi="GHEA Grapalat"/>
        </w:rPr>
        <w:t>в пропорции, исчисленной в отношении суммы этого этапа</w:t>
      </w:r>
      <w:r w:rsidRPr="00707948">
        <w:rPr>
          <w:rFonts w:ascii="GHEA Grapalat" w:hAnsi="GHEA Grapalat"/>
        </w:rPr>
        <w:t>.</w:t>
      </w:r>
    </w:p>
    <w:p w14:paraId="48F5A796" w14:textId="77777777" w:rsidR="00055FCF" w:rsidRDefault="00055FCF">
      <w:pPr>
        <w:rPr>
          <w:rFonts w:ascii="GHEA Grapalat" w:hAnsi="GHEA Grapalat"/>
        </w:rPr>
      </w:pPr>
      <w:r>
        <w:rPr>
          <w:rFonts w:ascii="GHEA Grapalat" w:hAnsi="GHEA Grapalat"/>
        </w:rPr>
        <w:t>--------------------------</w:t>
      </w:r>
    </w:p>
    <w:p w14:paraId="132AF7B1" w14:textId="77777777" w:rsidR="00055FCF" w:rsidRPr="009F031B" w:rsidRDefault="00055FCF" w:rsidP="00055FCF">
      <w:pPr>
        <w:pStyle w:val="FootnoteText"/>
        <w:jc w:val="both"/>
        <w:rPr>
          <w:rFonts w:ascii="GHEA Grapalat" w:hAnsi="GHEA Grapalat"/>
          <w:i/>
        </w:rPr>
      </w:pPr>
      <w:r w:rsidRPr="009F031B">
        <w:rPr>
          <w:rFonts w:ascii="GHEA Grapalat" w:hAnsi="GHEA Grapalat"/>
          <w:i/>
        </w:rPr>
        <w:t>1</w:t>
      </w:r>
      <w:r w:rsidR="00682C6C" w:rsidRPr="009F031B">
        <w:rPr>
          <w:rFonts w:ascii="GHEA Grapalat" w:hAnsi="GHEA Grapalat"/>
          <w:i/>
        </w:rPr>
        <w:t>2</w:t>
      </w:r>
      <w:r w:rsidRPr="009F031B">
        <w:rPr>
          <w:rFonts w:ascii="GHEA Grapalat" w:hAnsi="GHEA Grapalat"/>
          <w:i/>
        </w:rPr>
        <w:t>.1 Если цена</w:t>
      </w:r>
      <w:r w:rsidR="002D7901">
        <w:rPr>
          <w:rFonts w:ascii="GHEA Grapalat" w:hAnsi="GHEA Grapalat"/>
          <w:i/>
        </w:rPr>
        <w:t xml:space="preserve"> закупки</w:t>
      </w:r>
      <w:r w:rsidRPr="009F031B">
        <w:rPr>
          <w:rFonts w:ascii="GHEA Grapalat" w:hAnsi="GHEA Grapalat"/>
          <w:i/>
        </w:rPr>
        <w:t xml:space="preserve"> данного лота по заявке на закупку</w:t>
      </w:r>
      <w:r w:rsidRPr="009F031B">
        <w:rPr>
          <w:rFonts w:ascii="Cambria Math" w:hAnsi="Cambria Math" w:cs="Cambria Math"/>
          <w:i/>
        </w:rPr>
        <w:t>․</w:t>
      </w:r>
    </w:p>
    <w:p w14:paraId="726CFEBD" w14:textId="77777777" w:rsidR="00055FCF" w:rsidRPr="009F031B" w:rsidRDefault="00055FCF" w:rsidP="00055FCF">
      <w:pPr>
        <w:pStyle w:val="FootnoteText"/>
        <w:jc w:val="both"/>
        <w:rPr>
          <w:rFonts w:ascii="GHEA Grapalat" w:hAnsi="GHEA Grapalat"/>
          <w:i/>
        </w:rPr>
      </w:pPr>
      <w:r w:rsidRPr="009F031B">
        <w:rPr>
          <w:rFonts w:ascii="GHEA Grapalat" w:hAnsi="GHEA Grapalat"/>
          <w:i/>
        </w:rPr>
        <w:t>-не превышает двадцатипятикратный размер базовой единицы закупок</w:t>
      </w:r>
      <w:r w:rsidR="008641AA">
        <w:rPr>
          <w:rFonts w:ascii="GHEA Grapalat" w:hAnsi="GHEA Grapalat"/>
          <w:i/>
        </w:rPr>
        <w:t>,</w:t>
      </w:r>
      <w:r w:rsidRPr="009F031B">
        <w:rPr>
          <w:rFonts w:ascii="GHEA Grapalat" w:hAnsi="GHEA Grapalat"/>
          <w:i/>
        </w:rPr>
        <w:t xml:space="preserve"> то из настоящего абзаца исключаются слова "или гарантии, предоставленные банками "</w:t>
      </w:r>
      <w:r w:rsidRPr="009F031B">
        <w:rPr>
          <w:rFonts w:ascii="Cambria Math" w:hAnsi="Cambria Math" w:cs="Cambria Math"/>
          <w:i/>
        </w:rPr>
        <w:t>․</w:t>
      </w:r>
    </w:p>
    <w:p w14:paraId="5A7596C3" w14:textId="77777777" w:rsidR="00055FCF" w:rsidRPr="009F031B" w:rsidRDefault="00055FCF" w:rsidP="00055FCF">
      <w:pPr>
        <w:pStyle w:val="FootnoteText"/>
        <w:jc w:val="both"/>
        <w:rPr>
          <w:rFonts w:ascii="GHEA Grapalat" w:hAnsi="GHEA Grapalat"/>
          <w:i/>
        </w:rPr>
      </w:pPr>
      <w:r w:rsidRPr="009F031B">
        <w:rPr>
          <w:rFonts w:ascii="GHEA Grapalat" w:hAnsi="GHEA Grapalat"/>
          <w:i/>
        </w:rPr>
        <w:t xml:space="preserve">- не превышает </w:t>
      </w:r>
      <w:r w:rsidR="00D532B5" w:rsidRPr="00D532B5">
        <w:rPr>
          <w:rFonts w:ascii="GHEA Grapalat" w:hAnsi="GHEA Grapalat"/>
          <w:i/>
        </w:rPr>
        <w:t xml:space="preserve">восьмидесятикратный </w:t>
      </w:r>
      <w:r w:rsidRPr="009F031B">
        <w:rPr>
          <w:rFonts w:ascii="GHEA Grapalat" w:hAnsi="GHEA Grapalat"/>
          <w:i/>
        </w:rPr>
        <w:t>размер базовой единицы закупок, но более двадцатипятикратного или менее двадцатипятикратного размера, то из настоящего абзаца исключаются слова " соглашения о неустойке (приложение 4</w:t>
      </w:r>
      <w:r w:rsidRPr="00D532B5">
        <w:rPr>
          <w:rFonts w:ascii="GHEA Grapalat" w:hAnsi="GHEA Grapalat"/>
          <w:i/>
        </w:rPr>
        <w:t>․</w:t>
      </w:r>
      <w:r w:rsidRPr="009F031B">
        <w:rPr>
          <w:rFonts w:ascii="GHEA Grapalat" w:hAnsi="GHEA Grapalat"/>
          <w:i/>
        </w:rPr>
        <w:t xml:space="preserve">2) </w:t>
      </w:r>
      <w:r w:rsidRPr="00D532B5">
        <w:rPr>
          <w:rFonts w:ascii="GHEA Grapalat" w:hAnsi="GHEA Grapalat"/>
          <w:i/>
        </w:rPr>
        <w:t>или</w:t>
      </w:r>
      <w:r w:rsidRPr="009F031B">
        <w:rPr>
          <w:rFonts w:ascii="GHEA Grapalat" w:hAnsi="GHEA Grapalat"/>
          <w:i/>
        </w:rPr>
        <w:t xml:space="preserve">", </w:t>
      </w:r>
      <w:r w:rsidRPr="00D532B5">
        <w:rPr>
          <w:rFonts w:ascii="GHEA Grapalat" w:hAnsi="GHEA Grapalat"/>
          <w:i/>
        </w:rPr>
        <w:t>а</w:t>
      </w:r>
      <w:r w:rsidRPr="009F031B">
        <w:rPr>
          <w:rFonts w:ascii="GHEA Grapalat" w:hAnsi="GHEA Grapalat"/>
          <w:i/>
        </w:rPr>
        <w:t xml:space="preserve"> </w:t>
      </w:r>
      <w:r w:rsidRPr="00D532B5">
        <w:rPr>
          <w:rFonts w:ascii="GHEA Grapalat" w:hAnsi="GHEA Grapalat"/>
          <w:i/>
        </w:rPr>
        <w:t>число</w:t>
      </w:r>
      <w:r w:rsidRPr="009F031B">
        <w:rPr>
          <w:rFonts w:ascii="GHEA Grapalat" w:hAnsi="GHEA Grapalat"/>
          <w:i/>
        </w:rPr>
        <w:t xml:space="preserve"> " 20 "</w:t>
      </w:r>
      <w:r w:rsidRPr="00D532B5">
        <w:rPr>
          <w:rFonts w:ascii="GHEA Grapalat" w:hAnsi="GHEA Grapalat"/>
          <w:i/>
        </w:rPr>
        <w:t>заменяется</w:t>
      </w:r>
      <w:r w:rsidRPr="009F031B">
        <w:rPr>
          <w:rFonts w:ascii="GHEA Grapalat" w:hAnsi="GHEA Grapalat"/>
          <w:i/>
        </w:rPr>
        <w:t xml:space="preserve"> </w:t>
      </w:r>
      <w:r w:rsidRPr="00D532B5">
        <w:rPr>
          <w:rFonts w:ascii="GHEA Grapalat" w:hAnsi="GHEA Grapalat"/>
          <w:i/>
        </w:rPr>
        <w:t>числом</w:t>
      </w:r>
      <w:r w:rsidRPr="009F031B">
        <w:rPr>
          <w:rFonts w:ascii="GHEA Grapalat" w:hAnsi="GHEA Grapalat"/>
          <w:i/>
        </w:rPr>
        <w:t xml:space="preserve"> "90".</w:t>
      </w:r>
    </w:p>
    <w:p w14:paraId="6C25ABA7" w14:textId="77777777" w:rsidR="00055FCF" w:rsidRPr="009F031B" w:rsidRDefault="00055FCF" w:rsidP="00055FCF">
      <w:pPr>
        <w:pStyle w:val="FootnoteText"/>
        <w:jc w:val="both"/>
        <w:rPr>
          <w:rFonts w:ascii="GHEA Grapalat" w:hAnsi="GHEA Grapalat"/>
          <w:i/>
        </w:rPr>
      </w:pPr>
      <w:r w:rsidRPr="009F031B">
        <w:rPr>
          <w:rFonts w:ascii="GHEA Grapalat" w:hAnsi="GHEA Grapalat"/>
          <w:i/>
        </w:rPr>
        <w:t xml:space="preserve">- превышает </w:t>
      </w:r>
      <w:r w:rsidR="00D532B5" w:rsidRPr="00D532B5">
        <w:rPr>
          <w:rFonts w:ascii="GHEA Grapalat" w:hAnsi="GHEA Grapalat"/>
          <w:i/>
        </w:rPr>
        <w:t>восьмидесятикратный</w:t>
      </w:r>
      <w:r w:rsidRPr="009F031B">
        <w:rPr>
          <w:rFonts w:ascii="GHEA Grapalat" w:hAnsi="GHEA Grapalat"/>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14:paraId="7C370652" w14:textId="77777777" w:rsidR="00CD2651" w:rsidRPr="00D532B5" w:rsidRDefault="00055FCF">
      <w:pPr>
        <w:rPr>
          <w:rFonts w:ascii="GHEA Grapalat" w:hAnsi="GHEA Grapalat"/>
          <w:i/>
          <w:sz w:val="20"/>
          <w:szCs w:val="20"/>
        </w:rPr>
      </w:pPr>
      <w:r w:rsidRPr="00D532B5">
        <w:rPr>
          <w:rFonts w:ascii="GHEA Grapalat" w:hAnsi="GHEA Grapalat"/>
          <w:i/>
          <w:sz w:val="20"/>
          <w:szCs w:val="20"/>
        </w:rPr>
        <w:t xml:space="preserve">  </w:t>
      </w:r>
    </w:p>
    <w:p w14:paraId="65FA8447" w14:textId="77777777" w:rsidR="00816D27" w:rsidRDefault="00816D27">
      <w:pPr>
        <w:rPr>
          <w:rFonts w:ascii="GHEA Grapalat" w:hAnsi="GHEA Grapalat" w:cs="Sylfaen"/>
        </w:rPr>
      </w:pPr>
      <w:r>
        <w:rPr>
          <w:rFonts w:ascii="GHEA Grapalat" w:hAnsi="GHEA Grapalat" w:cs="Sylfaen"/>
        </w:rPr>
        <w:br w:type="page"/>
      </w:r>
    </w:p>
    <w:p w14:paraId="56B187CF" w14:textId="77777777" w:rsidR="00CD2651" w:rsidRPr="00853D2D" w:rsidRDefault="00CD2651" w:rsidP="00CD2651">
      <w:pPr>
        <w:widowControl w:val="0"/>
        <w:tabs>
          <w:tab w:val="left" w:pos="1276"/>
        </w:tabs>
        <w:spacing w:after="160"/>
        <w:ind w:firstLine="567"/>
        <w:jc w:val="both"/>
        <w:rPr>
          <w:rFonts w:ascii="GHEA Grapalat" w:hAnsi="GHEA Grapalat" w:cs="Sylfaen"/>
        </w:rPr>
      </w:pPr>
      <w:r w:rsidRPr="00853D2D">
        <w:rPr>
          <w:rFonts w:ascii="GHEA Grapalat" w:hAnsi="GHEA Grapalat" w:cs="Sylfaen"/>
        </w:rPr>
        <w:lastRenderedPageBreak/>
        <w:t xml:space="preserve">Обеспечение квалификации в виде </w:t>
      </w:r>
      <w:r w:rsidR="00CF4708">
        <w:rPr>
          <w:rFonts w:ascii="GHEA Grapalat" w:hAnsi="GHEA Grapalat" w:cs="Sylfaen"/>
        </w:rPr>
        <w:t xml:space="preserve">банковской </w:t>
      </w:r>
      <w:r w:rsidRPr="00853D2D">
        <w:rPr>
          <w:rFonts w:ascii="GHEA Grapalat" w:hAnsi="GHEA Grapalat" w:cs="Sylfaen"/>
        </w:rPr>
        <w:t>гарантии отобранный участник представляет согласно приложению 4 или приложению 4.1.</w:t>
      </w:r>
      <w:r w:rsidRPr="00853D2D">
        <w:rPr>
          <w:rStyle w:val="FootnoteReference"/>
          <w:rFonts w:ascii="GHEA Grapalat" w:hAnsi="GHEA Grapalat" w:cs="Sylfaen"/>
        </w:rPr>
        <w:footnoteReference w:customMarkFollows="1" w:id="6"/>
        <w:t>11</w:t>
      </w:r>
    </w:p>
    <w:p w14:paraId="73B3FF3D" w14:textId="77777777" w:rsidR="00786738" w:rsidRPr="00707948" w:rsidRDefault="00786738" w:rsidP="00786738">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DC7702" w:rsidRPr="007E6A7A">
        <w:rPr>
          <w:rFonts w:ascii="GHEA Grapalat" w:hAnsi="GHEA Grapalat" w:cs="Sylfaen"/>
        </w:rPr>
        <w:t xml:space="preserve">, </w:t>
      </w:r>
      <w:r w:rsidR="00DC7702">
        <w:rPr>
          <w:rFonts w:ascii="GHEA Grapalat" w:hAnsi="GHEA Grapalat" w:cs="Sylfaen"/>
          <w:lang w:val="hy-AM"/>
        </w:rPr>
        <w:t>если выполнение контракта (соглашения) не является поэтапным</w:t>
      </w:r>
      <w:r w:rsidR="007E6A7A">
        <w:rPr>
          <w:rFonts w:ascii="GHEA Grapalat" w:hAnsi="GHEA Grapalat" w:cs="Sylfaen"/>
        </w:rPr>
        <w:t>.</w:t>
      </w:r>
    </w:p>
    <w:p w14:paraId="5B53CEB4" w14:textId="77777777" w:rsidR="002406D8" w:rsidRPr="00853D2D" w:rsidRDefault="002406D8" w:rsidP="00B46D58">
      <w:pPr>
        <w:widowControl w:val="0"/>
        <w:tabs>
          <w:tab w:val="left" w:pos="1276"/>
        </w:tabs>
        <w:spacing w:after="160"/>
        <w:ind w:firstLine="567"/>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 xml:space="preserve"> обязательство, которое влечет за собой одностороннее расторжение договора заказчиком.</w:t>
      </w:r>
    </w:p>
    <w:p w14:paraId="392DBFDC" w14:textId="77777777" w:rsidR="00366C4E" w:rsidRPr="00853D2D" w:rsidRDefault="00030D40" w:rsidP="00B46D58">
      <w:pPr>
        <w:widowControl w:val="0"/>
        <w:tabs>
          <w:tab w:val="left" w:pos="1276"/>
        </w:tabs>
        <w:spacing w:after="160"/>
        <w:ind w:firstLine="567"/>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10 процентов от </w:t>
      </w:r>
      <w:r w:rsidR="00571554">
        <w:rPr>
          <w:rFonts w:ascii="GHEA Grapalat" w:hAnsi="GHEA Grapalat"/>
        </w:rPr>
        <w:t xml:space="preserve">цены </w:t>
      </w:r>
      <w:r w:rsidR="00A01774">
        <w:rPr>
          <w:rFonts w:ascii="GHEA Grapalat" w:hAnsi="GHEA Grapalat"/>
        </w:rPr>
        <w:t>закупки</w:t>
      </w:r>
      <w:r w:rsidR="00A01774" w:rsidRPr="001775FE">
        <w:rPr>
          <w:rFonts w:ascii="GHEA Grapalat" w:hAnsi="GHEA Grapalat"/>
        </w:rPr>
        <w:t xml:space="preserve">. </w:t>
      </w:r>
      <w:r w:rsidR="00A01774" w:rsidRPr="002C42AD">
        <w:rPr>
          <w:rFonts w:ascii="GHEA Grapalat" w:hAnsi="GHEA Grapalat"/>
        </w:rPr>
        <w:t xml:space="preserve">Если цена закупки </w:t>
      </w:r>
      <w:r w:rsidR="003A7D5F">
        <w:rPr>
          <w:rFonts w:ascii="GHEA Grapalat" w:hAnsi="GHEA Grapalat"/>
        </w:rPr>
        <w:t>услу</w:t>
      </w:r>
      <w:r w:rsidR="00567245">
        <w:rPr>
          <w:rFonts w:ascii="GHEA Grapalat" w:hAnsi="GHEA Grapalat"/>
        </w:rPr>
        <w:t>г</w:t>
      </w:r>
      <w:r w:rsidR="00A01774"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в </w:t>
      </w:r>
      <w:r w:rsidR="005876A3" w:rsidRPr="00853D2D">
        <w:rPr>
          <w:rFonts w:ascii="GHEA Grapalat" w:hAnsi="GHEA Grapalat"/>
        </w:rPr>
        <w:t>виде</w:t>
      </w:r>
      <w:r w:rsidR="001723D6" w:rsidRPr="00853D2D">
        <w:rPr>
          <w:rFonts w:ascii="GHEA Grapalat" w:hAnsi="GHEA Grapalat"/>
        </w:rPr>
        <w:t xml:space="preserve"> банковской гарантии (Приложение 5)</w:t>
      </w:r>
      <w:r w:rsidR="00375E5E" w:rsidRPr="00853D2D">
        <w:rPr>
          <w:rFonts w:ascii="GHEA Grapalat" w:hAnsi="GHEA Grapalat"/>
        </w:rPr>
        <w:t xml:space="preserve"> или наличных денег</w:t>
      </w:r>
      <w:r w:rsidR="00C019F8" w:rsidRPr="00853D2D">
        <w:rPr>
          <w:rStyle w:val="FootnoteReference"/>
          <w:rFonts w:ascii="GHEA Grapalat" w:hAnsi="GHEA Grapalat"/>
        </w:rPr>
        <w:footnoteReference w:customMarkFollows="1" w:id="7"/>
        <w:t>12</w:t>
      </w:r>
      <w:r w:rsidR="00375E5E" w:rsidRPr="00853D2D">
        <w:rPr>
          <w:rFonts w:ascii="GHEA Grapalat" w:hAnsi="GHEA Grapalat"/>
        </w:rPr>
        <w:t>.</w:t>
      </w:r>
    </w:p>
    <w:p w14:paraId="2B26270D" w14:textId="77777777" w:rsidR="0011249D" w:rsidRDefault="0058395E" w:rsidP="00B46D58">
      <w:pPr>
        <w:widowControl w:val="0"/>
        <w:tabs>
          <w:tab w:val="left" w:pos="1276"/>
        </w:tabs>
        <w:spacing w:after="160"/>
        <w:ind w:firstLine="567"/>
        <w:jc w:val="both"/>
        <w:rPr>
          <w:rFonts w:ascii="GHEA Grapalat" w:hAnsi="GHEA Grapalat"/>
        </w:rPr>
      </w:pPr>
      <w:r w:rsidRPr="00AA515D">
        <w:rPr>
          <w:rFonts w:ascii="GHEA Grapalat" w:hAnsi="GHEA Grapalat"/>
        </w:rPr>
        <w:t xml:space="preserve">Если процедура закупки организована </w:t>
      </w:r>
      <w:r w:rsidR="0011249D" w:rsidRPr="00AA515D">
        <w:rPr>
          <w:rFonts w:ascii="GHEA Grapalat" w:hAnsi="GHEA Grapalat"/>
        </w:rPr>
        <w:t xml:space="preserve">по лотам и участник признается отобранным участником по более чем одному лоту, </w:t>
      </w:r>
      <w:r w:rsidR="0011249D" w:rsidRPr="00AA515D">
        <w:rPr>
          <w:rFonts w:ascii="GHEA Grapalat" w:hAnsi="GHEA Grapalat" w:cs="Sylfaen"/>
        </w:rPr>
        <w:t xml:space="preserve">то он может предоставить обеспечение </w:t>
      </w:r>
      <w:r w:rsidR="0075486A" w:rsidRPr="00AA515D">
        <w:rPr>
          <w:rFonts w:ascii="GHEA Grapalat" w:hAnsi="GHEA Grapalat" w:cs="Sylfaen"/>
        </w:rPr>
        <w:t>догогвора</w:t>
      </w:r>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r w:rsidR="0075486A" w:rsidRPr="00AA515D">
        <w:rPr>
          <w:rFonts w:ascii="GHEA Grapalat" w:hAnsi="GHEA Grapalat"/>
        </w:rPr>
        <w:t>догогвора</w:t>
      </w:r>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14:paraId="71B4E62D" w14:textId="77777777" w:rsidR="00E969ED" w:rsidRPr="00DC30CC" w:rsidRDefault="00740EF5"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963991">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43EF3EFD"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представленное в виде наличных денег, должно быть </w:t>
      </w:r>
      <w:r w:rsidRPr="009044F1">
        <w:rPr>
          <w:rFonts w:ascii="GHEA Grapalat" w:hAnsi="GHEA Grapalat"/>
        </w:rPr>
        <w:lastRenderedPageBreak/>
        <w:t>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4C504674" w14:textId="77777777" w:rsidR="00D32092" w:rsidRPr="00BC2673" w:rsidRDefault="004A0321" w:rsidP="00B46D58">
      <w:pPr>
        <w:widowControl w:val="0"/>
        <w:tabs>
          <w:tab w:val="left" w:pos="1276"/>
        </w:tabs>
        <w:spacing w:after="160"/>
        <w:ind w:firstLine="567"/>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правомочия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C2673" w:rsidRPr="00A21022">
        <w:rPr>
          <w:rFonts w:ascii="GHEA Grapalat" w:hAnsi="GHEA Grapalat" w:cs="Sylfaen"/>
        </w:rPr>
        <w:t>.</w:t>
      </w:r>
    </w:p>
    <w:p w14:paraId="3EABA21D" w14:textId="77777777"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7811E5">
        <w:rPr>
          <w:rFonts w:ascii="GHEA Grapalat" w:hAnsi="GHEA Grapalat"/>
        </w:rPr>
        <w:t>П</w:t>
      </w:r>
      <w:r w:rsidR="007811E5" w:rsidRPr="001647D2">
        <w:rPr>
          <w:rFonts w:ascii="GHEA Grapalat" w:hAnsi="GHEA Grapalat"/>
        </w:rPr>
        <w:t xml:space="preserve">риложение </w:t>
      </w:r>
      <w:r w:rsidR="007811E5">
        <w:rPr>
          <w:rFonts w:ascii="GHEA Grapalat" w:hAnsi="GHEA Grapalat"/>
        </w:rPr>
        <w:t>5.2</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14:paraId="5977016F"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457EE36E" w14:textId="77777777" w:rsidR="002807DD" w:rsidRDefault="002807DD" w:rsidP="002807DD">
      <w:pPr>
        <w:rPr>
          <w:rFonts w:ascii="GHEA Grapalat" w:hAnsi="GHEA Grapalat"/>
          <w:b/>
        </w:rPr>
      </w:pPr>
      <w:r>
        <w:rPr>
          <w:rFonts w:ascii="GHEA Grapalat" w:hAnsi="GHEA Grapalat"/>
          <w:b/>
        </w:rPr>
        <w:t xml:space="preserve">                         </w:t>
      </w:r>
    </w:p>
    <w:p w14:paraId="2FE7C037" w14:textId="77777777" w:rsidR="0074650E" w:rsidRDefault="0074650E" w:rsidP="0074650E">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sidR="00004B08">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004B08">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004B08">
        <w:rPr>
          <w:rFonts w:ascii="GHEA Grapalat" w:hAnsi="GHEA Grapalat"/>
        </w:rPr>
        <w:t>пяти</w:t>
      </w:r>
      <w:r w:rsidR="00004B08" w:rsidRPr="0074650E">
        <w:rPr>
          <w:rFonts w:ascii="GHEA Grapalat" w:hAnsi="GHEA Grapalat"/>
        </w:rPr>
        <w:t xml:space="preserve"> </w:t>
      </w:r>
      <w:r w:rsidRPr="0074650E">
        <w:rPr>
          <w:rFonts w:ascii="GHEA Grapalat" w:hAnsi="GHEA Grapalat"/>
        </w:rPr>
        <w:t xml:space="preserve">рабочих дней, следующих за днем возникновения основания для вылаты </w:t>
      </w:r>
      <w:r w:rsidRPr="00F2342B">
        <w:rPr>
          <w:rFonts w:ascii="GHEA Grapalat" w:hAnsi="GHEA Grapalat"/>
        </w:rPr>
        <w:t>обеспечения. Если требование о выплате обеспечения отклоняется банком</w:t>
      </w:r>
      <w:r w:rsidR="00084BA4" w:rsidRPr="00F2342B">
        <w:rPr>
          <w:rFonts w:ascii="GHEA Grapalat" w:hAnsi="GHEA Grapalat"/>
        </w:rPr>
        <w:t xml:space="preserve"> или Министерством Финансов РА</w:t>
      </w:r>
      <w:r w:rsidRPr="00F2342B">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84BA4" w:rsidRPr="00F2342B">
        <w:rPr>
          <w:rFonts w:ascii="GHEA Grapalat" w:hAnsi="GHEA Grapalat"/>
        </w:rPr>
        <w:t>письменно</w:t>
      </w:r>
      <w:r w:rsidRPr="00F2342B">
        <w:rPr>
          <w:rFonts w:ascii="GHEA Grapalat" w:hAnsi="GHEA Grapalat"/>
        </w:rPr>
        <w:t>в течение двух рабочих дней после получения</w:t>
      </w:r>
      <w:r w:rsidRPr="0074650E">
        <w:rPr>
          <w:rFonts w:ascii="GHEA Grapalat" w:hAnsi="GHEA Grapalat"/>
        </w:rPr>
        <w:t xml:space="preserve"> отказа.</w:t>
      </w:r>
    </w:p>
    <w:p w14:paraId="68C5BBDE" w14:textId="77777777" w:rsidR="00004B08" w:rsidRPr="00F2342B" w:rsidRDefault="003F7E4D"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lang w:val="hy-AM"/>
        </w:rPr>
        <w:t xml:space="preserve">           </w:t>
      </w:r>
      <w:r w:rsidR="00004B08" w:rsidRPr="00F2342B">
        <w:rPr>
          <w:rFonts w:ascii="GHEA Grapalat" w:hAnsi="GHEA Grapalat"/>
        </w:rPr>
        <w:t xml:space="preserve">10.8 </w:t>
      </w:r>
      <w:r w:rsidR="00004B08" w:rsidRPr="00F2342B">
        <w:rPr>
          <w:rFonts w:ascii="GHEA Grapalat" w:hAnsi="GHEA Grapalat" w:hint="eastAsia"/>
        </w:rPr>
        <w:t>О</w:t>
      </w:r>
      <w:r w:rsidR="00004B08" w:rsidRPr="00F2342B">
        <w:rPr>
          <w:rFonts w:ascii="GHEA Grapalat" w:hAnsi="GHEA Grapalat"/>
        </w:rPr>
        <w:t xml:space="preserve"> </w:t>
      </w:r>
      <w:r w:rsidR="00004B08" w:rsidRPr="00F2342B">
        <w:rPr>
          <w:rFonts w:ascii="GHEA Grapalat" w:hAnsi="GHEA Grapalat" w:hint="eastAsia"/>
        </w:rPr>
        <w:t>возврате</w:t>
      </w:r>
      <w:r w:rsidR="00004B08" w:rsidRPr="00F2342B">
        <w:rPr>
          <w:rFonts w:ascii="GHEA Grapalat" w:hAnsi="GHEA Grapalat"/>
        </w:rPr>
        <w:t xml:space="preserve"> </w:t>
      </w:r>
      <w:r w:rsidR="00004B08" w:rsidRPr="00F2342B">
        <w:rPr>
          <w:rFonts w:ascii="GHEA Grapalat" w:hAnsi="GHEA Grapalat" w:hint="eastAsia"/>
        </w:rPr>
        <w:t>обеспечения</w:t>
      </w:r>
      <w:r w:rsidR="00004B08" w:rsidRPr="00F2342B">
        <w:rPr>
          <w:rFonts w:ascii="GHEA Grapalat" w:hAnsi="GHEA Grapalat"/>
        </w:rPr>
        <w:t xml:space="preserve"> </w:t>
      </w:r>
      <w:r w:rsidR="00004B08" w:rsidRPr="00F2342B">
        <w:rPr>
          <w:rFonts w:ascii="GHEA Grapalat" w:hAnsi="GHEA Grapalat" w:hint="eastAsia"/>
        </w:rPr>
        <w:t>договора</w:t>
      </w:r>
      <w:r w:rsidR="00004B08" w:rsidRPr="00F2342B">
        <w:rPr>
          <w:rFonts w:ascii="GHEA Grapalat" w:hAnsi="GHEA Grapalat"/>
        </w:rPr>
        <w:t xml:space="preserve"> </w:t>
      </w:r>
      <w:r w:rsidR="00004B08" w:rsidRPr="00F2342B">
        <w:rPr>
          <w:rFonts w:ascii="GHEA Grapalat" w:hAnsi="GHEA Grapalat" w:hint="eastAsia"/>
        </w:rPr>
        <w:t>или</w:t>
      </w:r>
      <w:r w:rsidR="00004B08" w:rsidRPr="00F2342B">
        <w:rPr>
          <w:rFonts w:ascii="GHEA Grapalat" w:hAnsi="GHEA Grapalat"/>
        </w:rPr>
        <w:t xml:space="preserve"> </w:t>
      </w:r>
      <w:r w:rsidR="00004B08" w:rsidRPr="00F2342B">
        <w:rPr>
          <w:rFonts w:ascii="GHEA Grapalat" w:hAnsi="GHEA Grapalat" w:hint="eastAsia"/>
        </w:rPr>
        <w:t>квалификации</w:t>
      </w:r>
      <w:r w:rsidR="00004B08" w:rsidRPr="00F2342B">
        <w:rPr>
          <w:rFonts w:ascii="GHEA Grapalat" w:hAnsi="GHEA Grapalat"/>
        </w:rPr>
        <w:t xml:space="preserve"> </w:t>
      </w:r>
      <w:r w:rsidR="00004B08" w:rsidRPr="00F2342B">
        <w:rPr>
          <w:rFonts w:ascii="GHEA Grapalat" w:hAnsi="GHEA Grapalat" w:hint="eastAsia"/>
        </w:rPr>
        <w:t>руководитель</w:t>
      </w:r>
      <w:r w:rsidR="00004B08" w:rsidRPr="00F2342B">
        <w:rPr>
          <w:rFonts w:ascii="GHEA Grapalat" w:hAnsi="GHEA Grapalat"/>
        </w:rPr>
        <w:t xml:space="preserve"> </w:t>
      </w:r>
      <w:r w:rsidR="00004B08" w:rsidRPr="00F2342B">
        <w:rPr>
          <w:rFonts w:ascii="GHEA Grapalat" w:hAnsi="GHEA Grapalat" w:hint="eastAsia"/>
        </w:rPr>
        <w:t>заказчика</w:t>
      </w:r>
      <w:r w:rsidR="00004B08" w:rsidRPr="00F2342B">
        <w:rPr>
          <w:rFonts w:ascii="GHEA Grapalat" w:hAnsi="GHEA Grapalat"/>
        </w:rPr>
        <w:t xml:space="preserve"> </w:t>
      </w:r>
      <w:r w:rsidR="00004B08" w:rsidRPr="00F2342B">
        <w:rPr>
          <w:rFonts w:ascii="GHEA Grapalat" w:hAnsi="GHEA Grapalat" w:hint="eastAsia"/>
        </w:rPr>
        <w:t>уведомляет</w:t>
      </w:r>
      <w:r w:rsidR="00004B08" w:rsidRPr="00F2342B">
        <w:rPr>
          <w:rFonts w:ascii="GHEA Grapalat" w:hAnsi="GHEA Grapalat"/>
        </w:rPr>
        <w:t xml:space="preserve"> </w:t>
      </w:r>
      <w:r w:rsidR="00004B08" w:rsidRPr="00F2342B">
        <w:rPr>
          <w:rFonts w:ascii="GHEA Grapalat" w:hAnsi="GHEA Grapalat" w:hint="eastAsia"/>
        </w:rPr>
        <w:t>в</w:t>
      </w:r>
      <w:r w:rsidR="00004B08" w:rsidRPr="00F2342B">
        <w:rPr>
          <w:rFonts w:ascii="GHEA Grapalat" w:hAnsi="GHEA Grapalat"/>
        </w:rPr>
        <w:t xml:space="preserve"> </w:t>
      </w:r>
      <w:r w:rsidR="00004B08" w:rsidRPr="00F2342B">
        <w:rPr>
          <w:rFonts w:ascii="GHEA Grapalat" w:hAnsi="GHEA Grapalat" w:hint="eastAsia"/>
        </w:rPr>
        <w:t>письменной</w:t>
      </w:r>
      <w:r w:rsidR="00004B08" w:rsidRPr="00F2342B">
        <w:rPr>
          <w:rFonts w:ascii="GHEA Grapalat" w:hAnsi="GHEA Grapalat"/>
        </w:rPr>
        <w:t xml:space="preserve"> </w:t>
      </w:r>
      <w:r w:rsidR="00004B08" w:rsidRPr="00F2342B">
        <w:rPr>
          <w:rFonts w:ascii="GHEA Grapalat" w:hAnsi="GHEA Grapalat" w:hint="eastAsia"/>
        </w:rPr>
        <w:t>форме</w:t>
      </w:r>
      <w:r w:rsidR="00004B08" w:rsidRPr="00F2342B">
        <w:rPr>
          <w:rFonts w:ascii="GHEA Grapalat" w:hAnsi="GHEA Grapalat"/>
        </w:rPr>
        <w:t xml:space="preserve"> </w:t>
      </w:r>
      <w:r w:rsidR="00004B08" w:rsidRPr="00F2342B">
        <w:rPr>
          <w:rFonts w:ascii="GHEA Grapalat" w:hAnsi="GHEA Grapalat" w:hint="eastAsia"/>
        </w:rPr>
        <w:t>в</w:t>
      </w:r>
      <w:r w:rsidR="00004B08" w:rsidRPr="00F2342B">
        <w:rPr>
          <w:rFonts w:ascii="GHEA Grapalat" w:hAnsi="GHEA Grapalat"/>
        </w:rPr>
        <w:t xml:space="preserve"> </w:t>
      </w:r>
      <w:r w:rsidR="00004B08" w:rsidRPr="00F2342B">
        <w:rPr>
          <w:rFonts w:ascii="GHEA Grapalat" w:hAnsi="GHEA Grapalat" w:hint="eastAsia"/>
        </w:rPr>
        <w:t>течение</w:t>
      </w:r>
      <w:r w:rsidR="00004B08" w:rsidRPr="00F2342B">
        <w:rPr>
          <w:rFonts w:ascii="GHEA Grapalat" w:hAnsi="GHEA Grapalat"/>
        </w:rPr>
        <w:t xml:space="preserve"> </w:t>
      </w:r>
      <w:r w:rsidR="00004B08" w:rsidRPr="00F2342B">
        <w:rPr>
          <w:rFonts w:ascii="GHEA Grapalat" w:hAnsi="GHEA Grapalat" w:hint="eastAsia"/>
        </w:rPr>
        <w:t>пяти</w:t>
      </w:r>
      <w:r w:rsidR="00004B08" w:rsidRPr="00F2342B">
        <w:rPr>
          <w:rFonts w:ascii="GHEA Grapalat" w:hAnsi="GHEA Grapalat"/>
        </w:rPr>
        <w:t xml:space="preserve"> </w:t>
      </w:r>
      <w:r w:rsidR="00004B08" w:rsidRPr="00F2342B">
        <w:rPr>
          <w:rFonts w:ascii="GHEA Grapalat" w:hAnsi="GHEA Grapalat" w:hint="eastAsia"/>
        </w:rPr>
        <w:t>рабочих</w:t>
      </w:r>
      <w:r w:rsidR="00004B08" w:rsidRPr="00F2342B">
        <w:rPr>
          <w:rFonts w:ascii="GHEA Grapalat" w:hAnsi="GHEA Grapalat"/>
        </w:rPr>
        <w:t xml:space="preserve"> </w:t>
      </w:r>
      <w:r w:rsidR="00004B08" w:rsidRPr="00F2342B">
        <w:rPr>
          <w:rFonts w:ascii="GHEA Grapalat" w:hAnsi="GHEA Grapalat" w:hint="eastAsia"/>
        </w:rPr>
        <w:t>дней</w:t>
      </w:r>
      <w:r w:rsidR="00004B08" w:rsidRPr="00F2342B">
        <w:rPr>
          <w:rFonts w:ascii="GHEA Grapalat" w:hAnsi="GHEA Grapalat"/>
        </w:rPr>
        <w:t xml:space="preserve">, </w:t>
      </w:r>
      <w:r w:rsidR="00004B08" w:rsidRPr="00F2342B">
        <w:rPr>
          <w:rFonts w:ascii="GHEA Grapalat" w:hAnsi="GHEA Grapalat" w:hint="eastAsia"/>
        </w:rPr>
        <w:t>следующих</w:t>
      </w:r>
      <w:r w:rsidR="00004B08" w:rsidRPr="00F2342B">
        <w:rPr>
          <w:rFonts w:ascii="GHEA Grapalat" w:hAnsi="GHEA Grapalat"/>
        </w:rPr>
        <w:t xml:space="preserve"> </w:t>
      </w:r>
      <w:r w:rsidR="00004B08" w:rsidRPr="00F2342B">
        <w:rPr>
          <w:rFonts w:ascii="GHEA Grapalat" w:hAnsi="GHEA Grapalat" w:hint="eastAsia"/>
        </w:rPr>
        <w:t>за</w:t>
      </w:r>
      <w:r w:rsidR="00004B08" w:rsidRPr="00F2342B">
        <w:rPr>
          <w:rFonts w:ascii="GHEA Grapalat" w:hAnsi="GHEA Grapalat"/>
        </w:rPr>
        <w:t xml:space="preserve"> </w:t>
      </w:r>
      <w:r w:rsidR="003333FB" w:rsidRPr="00F2342B">
        <w:rPr>
          <w:rFonts w:ascii="GHEA Grapalat" w:hAnsi="GHEA Grapalat"/>
        </w:rPr>
        <w:t>днем возникновения основания возврата обеспечения</w:t>
      </w:r>
      <w:r w:rsidR="003333FB" w:rsidRPr="00F2342B" w:rsidDel="00960F8B">
        <w:rPr>
          <w:rFonts w:ascii="GHEA Grapalat" w:hAnsi="GHEA Grapalat"/>
        </w:rPr>
        <w:t xml:space="preserve"> </w:t>
      </w:r>
      <w:r w:rsidR="003333FB" w:rsidRPr="00F2342B">
        <w:rPr>
          <w:rFonts w:ascii="GHEA Grapalat" w:hAnsi="GHEA Grapalat"/>
        </w:rPr>
        <w:t>уведомляет;</w:t>
      </w:r>
      <w:r w:rsidR="00004B08" w:rsidRPr="00F2342B">
        <w:rPr>
          <w:rFonts w:ascii="GHEA Grapalat" w:hAnsi="GHEA Grapalat"/>
        </w:rPr>
        <w:t>:</w:t>
      </w:r>
    </w:p>
    <w:p w14:paraId="04C53534" w14:textId="77777777" w:rsidR="00004B08" w:rsidRPr="00F2342B"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00D73841" w:rsidRPr="00F2342B">
        <w:rPr>
          <w:rFonts w:ascii="GHEA Grapalat" w:hAnsi="GHEA Grapalat" w:hint="eastAsia"/>
        </w:rPr>
        <w:t>представлен</w:t>
      </w:r>
      <w:r w:rsidR="00D73841" w:rsidRPr="00F2342B">
        <w:rPr>
          <w:rFonts w:ascii="GHEA Grapalat" w:hAnsi="GHEA Grapalat"/>
        </w:rPr>
        <w:t xml:space="preserve">ного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наличных денег - </w:t>
      </w:r>
      <w:r w:rsidRPr="00F2342B">
        <w:rPr>
          <w:rFonts w:ascii="GHEA Grapalat" w:hAnsi="GHEA Grapalat" w:hint="eastAsia"/>
        </w:rPr>
        <w:t>Министерство</w:t>
      </w:r>
      <w:r w:rsidRPr="00F2342B">
        <w:rPr>
          <w:rFonts w:ascii="GHEA Grapalat" w:hAnsi="GHEA Grapalat"/>
        </w:rPr>
        <w:t xml:space="preserve"> </w:t>
      </w:r>
      <w:r w:rsidRPr="00F2342B">
        <w:rPr>
          <w:rFonts w:ascii="GHEA Grapalat" w:hAnsi="GHEA Grapalat" w:hint="eastAsia"/>
        </w:rPr>
        <w:t>финансов</w:t>
      </w:r>
      <w:r w:rsidRPr="00F2342B">
        <w:rPr>
          <w:rFonts w:ascii="GHEA Grapalat" w:hAnsi="GHEA Grapalat"/>
        </w:rPr>
        <w:t xml:space="preserve"> </w:t>
      </w:r>
      <w:r w:rsidRPr="00F2342B">
        <w:rPr>
          <w:rFonts w:ascii="GHEA Grapalat" w:hAnsi="GHEA Grapalat" w:hint="eastAsia"/>
        </w:rPr>
        <w:t>РА</w:t>
      </w:r>
      <w:r w:rsidRPr="00F2342B">
        <w:rPr>
          <w:rFonts w:ascii="GHEA Grapalat" w:hAnsi="GHEA Grapalat"/>
        </w:rPr>
        <w:t xml:space="preserve"> </w:t>
      </w:r>
      <w:r w:rsidRPr="00F2342B">
        <w:rPr>
          <w:rFonts w:ascii="GHEA Grapalat" w:hAnsi="GHEA Grapalat" w:hint="eastAsia"/>
        </w:rPr>
        <w:t>с</w:t>
      </w:r>
      <w:r w:rsidRPr="00F2342B">
        <w:rPr>
          <w:rFonts w:ascii="GHEA Grapalat" w:hAnsi="GHEA Grapalat"/>
        </w:rPr>
        <w:t xml:space="preserve"> </w:t>
      </w:r>
      <w:r w:rsidRPr="00F2342B">
        <w:rPr>
          <w:rFonts w:ascii="GHEA Grapalat" w:hAnsi="GHEA Grapalat" w:hint="eastAsia"/>
        </w:rPr>
        <w:t>приложением</w:t>
      </w:r>
      <w:r w:rsidRPr="00F2342B">
        <w:rPr>
          <w:rFonts w:ascii="GHEA Grapalat" w:hAnsi="GHEA Grapalat"/>
        </w:rPr>
        <w:t xml:space="preserve"> </w:t>
      </w:r>
      <w:r w:rsidRPr="00F2342B">
        <w:rPr>
          <w:rFonts w:ascii="GHEA Grapalat" w:hAnsi="GHEA Grapalat" w:hint="eastAsia"/>
        </w:rPr>
        <w:t>копии</w:t>
      </w:r>
      <w:r w:rsidRPr="00F2342B">
        <w:rPr>
          <w:rFonts w:ascii="GHEA Grapalat" w:hAnsi="GHEA Grapalat"/>
        </w:rPr>
        <w:t xml:space="preserve"> представленного в заявке </w:t>
      </w:r>
      <w:r w:rsidRPr="00F2342B">
        <w:rPr>
          <w:rFonts w:ascii="GHEA Grapalat" w:hAnsi="GHEA Grapalat" w:hint="eastAsia"/>
        </w:rPr>
        <w:t>документа</w:t>
      </w:r>
      <w:r w:rsidRPr="00F2342B">
        <w:rPr>
          <w:rFonts w:ascii="GHEA Grapalat" w:hAnsi="GHEA Grapalat"/>
        </w:rPr>
        <w:t xml:space="preserve"> </w:t>
      </w:r>
      <w:r w:rsidRPr="00F2342B">
        <w:rPr>
          <w:rFonts w:ascii="GHEA Grapalat" w:hAnsi="GHEA Grapalat" w:hint="eastAsia"/>
        </w:rPr>
        <w:t>об</w:t>
      </w:r>
      <w:r w:rsidRPr="00F2342B">
        <w:rPr>
          <w:rFonts w:ascii="GHEA Grapalat" w:hAnsi="GHEA Grapalat"/>
        </w:rPr>
        <w:t xml:space="preserve"> </w:t>
      </w:r>
      <w:r w:rsidRPr="00F2342B">
        <w:rPr>
          <w:rFonts w:ascii="GHEA Grapalat" w:hAnsi="GHEA Grapalat" w:hint="eastAsia"/>
        </w:rPr>
        <w:t>обосновании</w:t>
      </w:r>
      <w:r w:rsidRPr="00F2342B">
        <w:rPr>
          <w:rFonts w:ascii="GHEA Grapalat" w:hAnsi="GHEA Grapalat"/>
        </w:rPr>
        <w:t xml:space="preserve"> </w:t>
      </w:r>
      <w:r w:rsidRPr="00F2342B">
        <w:rPr>
          <w:rFonts w:ascii="GHEA Grapalat" w:hAnsi="GHEA Grapalat" w:hint="eastAsia"/>
        </w:rPr>
        <w:t>платежа</w:t>
      </w:r>
      <w:r w:rsidRPr="00F2342B">
        <w:rPr>
          <w:rFonts w:ascii="GHEA Grapalat" w:hAnsi="GHEA Grapalat"/>
        </w:rPr>
        <w:t>;</w:t>
      </w:r>
    </w:p>
    <w:p w14:paraId="1C96C18B" w14:textId="77777777" w:rsidR="00004B08" w:rsidRPr="00F2342B"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w:t>
      </w:r>
      <w:r w:rsidRPr="00F2342B">
        <w:rPr>
          <w:rFonts w:ascii="GHEA Grapalat" w:hAnsi="GHEA Grapalat" w:hint="eastAsia"/>
        </w:rPr>
        <w:t>банковской</w:t>
      </w:r>
      <w:r w:rsidRPr="00F2342B">
        <w:rPr>
          <w:rFonts w:ascii="GHEA Grapalat" w:hAnsi="GHEA Grapalat"/>
        </w:rPr>
        <w:t xml:space="preserve"> </w:t>
      </w:r>
      <w:r w:rsidRPr="00F2342B">
        <w:rPr>
          <w:rFonts w:ascii="GHEA Grapalat" w:hAnsi="GHEA Grapalat" w:hint="eastAsia"/>
        </w:rPr>
        <w:t>гарантии</w:t>
      </w:r>
      <w:r w:rsidRPr="00F2342B">
        <w:rPr>
          <w:rFonts w:ascii="GHEA Grapalat" w:hAnsi="GHEA Grapalat"/>
        </w:rPr>
        <w:t xml:space="preserve">- </w:t>
      </w:r>
      <w:r w:rsidRPr="00F2342B">
        <w:rPr>
          <w:rFonts w:ascii="GHEA Grapalat" w:hAnsi="GHEA Grapalat" w:hint="eastAsia"/>
        </w:rPr>
        <w:t>банк</w:t>
      </w:r>
      <w:r w:rsidRPr="00F2342B">
        <w:rPr>
          <w:rFonts w:ascii="GHEA Grapalat" w:hAnsi="GHEA Grapalat"/>
        </w:rPr>
        <w:t xml:space="preserve">, </w:t>
      </w:r>
      <w:r w:rsidRPr="00F2342B">
        <w:rPr>
          <w:rFonts w:ascii="GHEA Grapalat" w:hAnsi="GHEA Grapalat" w:hint="eastAsia"/>
        </w:rPr>
        <w:t>выдавший</w:t>
      </w:r>
      <w:r w:rsidRPr="00F2342B">
        <w:rPr>
          <w:rFonts w:ascii="GHEA Grapalat" w:hAnsi="GHEA Grapalat"/>
        </w:rPr>
        <w:t xml:space="preserve"> </w:t>
      </w:r>
      <w:r w:rsidRPr="00F2342B">
        <w:rPr>
          <w:rFonts w:ascii="GHEA Grapalat" w:hAnsi="GHEA Grapalat" w:hint="eastAsia"/>
        </w:rPr>
        <w:t>гарантию</w:t>
      </w:r>
      <w:r w:rsidRPr="00F2342B">
        <w:rPr>
          <w:rFonts w:ascii="GHEA Grapalat" w:hAnsi="GHEA Grapalat"/>
        </w:rPr>
        <w:t>;</w:t>
      </w:r>
    </w:p>
    <w:p w14:paraId="5E8BA711" w14:textId="77777777" w:rsidR="002807DD" w:rsidRDefault="00004B08" w:rsidP="00F2342B">
      <w:pPr>
        <w:jc w:val="both"/>
        <w:rPr>
          <w:rFonts w:ascii="GHEA Grapalat" w:hAnsi="GHEA Grapalat"/>
          <w:b/>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соглашения о неустойке - </w:t>
      </w:r>
      <w:r w:rsidRPr="00F2342B">
        <w:rPr>
          <w:rFonts w:ascii="GHEA Grapalat" w:hAnsi="GHEA Grapalat" w:hint="eastAsia"/>
        </w:rPr>
        <w:t>представивше</w:t>
      </w:r>
      <w:r w:rsidRPr="00F2342B">
        <w:rPr>
          <w:rFonts w:ascii="GHEA Grapalat" w:hAnsi="GHEA Grapalat"/>
        </w:rPr>
        <w:t>го его участника.</w:t>
      </w:r>
    </w:p>
    <w:p w14:paraId="2E953282" w14:textId="77777777" w:rsidR="00DA751A" w:rsidRDefault="00DA751A" w:rsidP="002807DD">
      <w:pPr>
        <w:rPr>
          <w:rFonts w:ascii="GHEA Grapalat" w:hAnsi="GHEA Grapalat"/>
          <w:b/>
        </w:rPr>
      </w:pPr>
    </w:p>
    <w:p w14:paraId="2CBF7E51" w14:textId="77777777"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495DC224" w14:textId="77777777" w:rsidR="002807DD" w:rsidRPr="009044F1" w:rsidRDefault="002807DD" w:rsidP="002807DD">
      <w:pPr>
        <w:rPr>
          <w:rFonts w:ascii="GHEA Grapalat" w:hAnsi="GHEA Grapalat" w:cs="Arial"/>
          <w:b/>
        </w:rPr>
      </w:pPr>
    </w:p>
    <w:p w14:paraId="2CEDBB51"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3737DCE8"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752278E2"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CE5A9F">
        <w:rPr>
          <w:rStyle w:val="FootnoteReference"/>
          <w:rFonts w:ascii="GHEA Grapalat" w:hAnsi="GHEA Grapalat"/>
        </w:rPr>
        <w:footnoteReference w:customMarkFollows="1" w:id="8"/>
        <w:t>13</w:t>
      </w:r>
      <w:r w:rsidRPr="009044F1">
        <w:rPr>
          <w:rFonts w:ascii="GHEA Grapalat" w:hAnsi="GHEA Grapalat"/>
        </w:rPr>
        <w:t>.</w:t>
      </w:r>
    </w:p>
    <w:p w14:paraId="468476AE"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62C9BF5C"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70BF1791"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6DF80C23" w14:textId="77777777"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5FF67B4C" w14:textId="77777777"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0DE4F1B2" w14:textId="77777777"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23190066" w14:textId="77777777"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11310E84" w14:textId="77777777"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2206A00B" w14:textId="77777777"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73368169"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w:t>
      </w:r>
      <w:r w:rsidRPr="00570BBD">
        <w:rPr>
          <w:rFonts w:ascii="GHEA Grapalat" w:hAnsi="GHEA Grapalat"/>
        </w:rPr>
        <w:lastRenderedPageBreak/>
        <w:t>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0D0F9AEC"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2AB71A4A"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4D785875" w14:textId="77777777"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1CE65699" w14:textId="77777777" w:rsidR="00167353" w:rsidRPr="00570BBD" w:rsidRDefault="00167353" w:rsidP="00167353">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4B94FA1B" w14:textId="77777777"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2D4BC570" w14:textId="77777777"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4EE2152E" w14:textId="77777777"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52536817" w14:textId="77777777"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64CD2726" w14:textId="77777777"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2D63D31E" w14:textId="77777777"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69A6F878" w14:textId="77777777"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4596F3E0" w14:textId="77777777"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4B16C1E0" w14:textId="77777777"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 xml:space="preserve">бязанность доказывать факты соблюдения порядка оспариваемых действий (бездействия) и обстоятельств, лежащих в основе решений, а также выполнения </w:t>
      </w:r>
      <w:r w:rsidRPr="00570BBD">
        <w:rPr>
          <w:rFonts w:ascii="GHEA Grapalat" w:hAnsi="GHEA Grapalat"/>
        </w:rPr>
        <w:lastRenderedPageBreak/>
        <w:t>данных действий (бездействия) и принятия решения законом, иными правовыми актами несет ответчик</w:t>
      </w:r>
      <w:r>
        <w:rPr>
          <w:rFonts w:ascii="GHEA Grapalat" w:hAnsi="GHEA Grapalat"/>
        </w:rPr>
        <w:t>.</w:t>
      </w:r>
    </w:p>
    <w:p w14:paraId="43187EA0" w14:textId="77777777"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1DBE8835" w14:textId="77777777"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317C290E"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033FC2B9"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401DF55E"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585AFFE6" w14:textId="77777777"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361808DA" w14:textId="77777777"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5318550E" w14:textId="77777777" w:rsidR="00167353" w:rsidRPr="009044F1" w:rsidRDefault="00167353" w:rsidP="00167353">
      <w:pPr>
        <w:widowControl w:val="0"/>
        <w:spacing w:after="160"/>
        <w:jc w:val="both"/>
        <w:rPr>
          <w:rFonts w:ascii="GHEA Grapalat" w:hAnsi="GHEA Grapalat" w:cs="Sylfaen"/>
          <w:b/>
        </w:rPr>
      </w:pPr>
    </w:p>
    <w:p w14:paraId="6783ED53" w14:textId="77777777" w:rsidR="004373E3" w:rsidRDefault="004373E3" w:rsidP="00B46D58">
      <w:pPr>
        <w:rPr>
          <w:rFonts w:ascii="GHEA Grapalat" w:hAnsi="GHEA Grapalat"/>
          <w:b/>
        </w:rPr>
      </w:pPr>
    </w:p>
    <w:p w14:paraId="4B3470ED" w14:textId="77777777" w:rsidR="00503980" w:rsidRDefault="00503980">
      <w:pPr>
        <w:rPr>
          <w:rFonts w:ascii="GHEA Grapalat" w:hAnsi="GHEA Grapalat"/>
          <w:b/>
        </w:rPr>
      </w:pPr>
      <w:r>
        <w:rPr>
          <w:rFonts w:ascii="GHEA Grapalat" w:hAnsi="GHEA Grapalat"/>
          <w:b/>
        </w:rPr>
        <w:br w:type="page"/>
      </w:r>
    </w:p>
    <w:p w14:paraId="35DD23E4"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14:paraId="7FB6BBF7" w14:textId="77777777" w:rsidR="008842CE" w:rsidRPr="00374F4A" w:rsidRDefault="008842CE" w:rsidP="00B46D58">
      <w:pPr>
        <w:widowControl w:val="0"/>
        <w:spacing w:after="160"/>
        <w:jc w:val="center"/>
        <w:rPr>
          <w:rFonts w:ascii="GHEA Grapalat" w:hAnsi="GHEA Grapalat"/>
          <w:b/>
        </w:rPr>
      </w:pPr>
    </w:p>
    <w:p w14:paraId="2055E047" w14:textId="2279BC71"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74525E">
        <w:rPr>
          <w:rFonts w:ascii="GHEA Grapalat" w:hAnsi="GHEA Grapalat"/>
          <w:b/>
        </w:rPr>
        <w:t>ЗАПРОС КОТИРОВОК</w:t>
      </w:r>
    </w:p>
    <w:p w14:paraId="1989CCDA" w14:textId="77777777" w:rsidR="00096865" w:rsidRPr="009044F1" w:rsidRDefault="00096865" w:rsidP="00B46D58">
      <w:pPr>
        <w:widowControl w:val="0"/>
        <w:spacing w:after="160"/>
        <w:jc w:val="center"/>
        <w:rPr>
          <w:rFonts w:ascii="GHEA Grapalat" w:hAnsi="GHEA Grapalat"/>
        </w:rPr>
      </w:pPr>
    </w:p>
    <w:p w14:paraId="56847E7E"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33F58390"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6CC4F258"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5A91FB4D"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2D629104" w14:textId="77777777" w:rsidR="00140A36" w:rsidRDefault="00140A36" w:rsidP="00B46D58">
      <w:pPr>
        <w:widowControl w:val="0"/>
        <w:spacing w:after="160"/>
        <w:jc w:val="center"/>
        <w:rPr>
          <w:rFonts w:ascii="GHEA Grapalat" w:hAnsi="GHEA Grapalat"/>
          <w:b/>
        </w:rPr>
      </w:pPr>
    </w:p>
    <w:p w14:paraId="39620A57"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013374D1" w14:textId="77777777" w:rsidR="000A0E52" w:rsidRDefault="000A0E52" w:rsidP="000A0E52">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14:paraId="2E1514CC" w14:textId="77777777" w:rsidR="00412DF7" w:rsidRPr="00AD29CE" w:rsidRDefault="00412DF7" w:rsidP="00412DF7">
      <w:pPr>
        <w:widowControl w:val="0"/>
        <w:spacing w:after="160" w:line="360" w:lineRule="auto"/>
        <w:ind w:firstLine="567"/>
        <w:jc w:val="both"/>
        <w:rPr>
          <w:rFonts w:ascii="GHEA Grapalat" w:hAnsi="GHEA Grapalat" w:cs="Sylfaen"/>
        </w:rPr>
      </w:pPr>
      <w:r w:rsidRPr="00AD29CE">
        <w:rPr>
          <w:rFonts w:ascii="GHEA Grapalat" w:hAnsi="GHEA Grapalat"/>
        </w:rPr>
        <w:t>Участник заявкой представляет утвержденные им:</w:t>
      </w:r>
    </w:p>
    <w:p w14:paraId="79CBA9A7" w14:textId="77777777"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14:paraId="15386551" w14:textId="77777777"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2F93970A"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FootnoteReference"/>
          <w:rFonts w:ascii="GHEA Grapalat" w:hAnsi="GHEA Grapalat"/>
        </w:rPr>
        <w:footnoteReference w:customMarkFollows="1" w:id="9"/>
        <w:t>14</w:t>
      </w:r>
    </w:p>
    <w:p w14:paraId="4C162077" w14:textId="77777777"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FE2CFD" w:rsidRPr="00F82CB7">
        <w:rPr>
          <w:rFonts w:ascii="GHEA Grapalat" w:hAnsi="GHEA Grapalat"/>
        </w:rPr>
        <w:t>4</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xml:space="preserve">; При этом заявкой представляется </w:t>
      </w:r>
      <w:r w:rsidR="001E44A8">
        <w:rPr>
          <w:rFonts w:ascii="GHEA Grapalat" w:hAnsi="GHEA Grapalat"/>
        </w:rPr>
        <w:t>оригинал</w:t>
      </w:r>
      <w:r w:rsidRPr="00B138F3">
        <w:rPr>
          <w:rFonts w:ascii="GHEA Grapalat" w:hAnsi="GHEA Grapalat"/>
        </w:rPr>
        <w:t xml:space="preserve"> документа, удостоверяющего опла</w:t>
      </w:r>
      <w:r w:rsidR="001E44A8">
        <w:rPr>
          <w:rFonts w:ascii="GHEA Grapalat" w:hAnsi="GHEA Grapalat"/>
        </w:rPr>
        <w:t>ту наличных денег, или оригинал</w:t>
      </w:r>
      <w:r w:rsidRPr="00B138F3">
        <w:rPr>
          <w:rFonts w:ascii="GHEA Grapalat" w:hAnsi="GHEA Grapalat"/>
        </w:rPr>
        <w:t xml:space="preserve"> банковской гарантии.</w:t>
      </w:r>
      <w:r w:rsidR="001E44A8">
        <w:rPr>
          <w:rStyle w:val="FootnoteReference"/>
          <w:rFonts w:ascii="GHEA Grapalat" w:hAnsi="GHEA Grapalat"/>
        </w:rPr>
        <w:t xml:space="preserve"> </w:t>
      </w:r>
      <w:r w:rsidR="003B14AF">
        <w:rPr>
          <w:rStyle w:val="FootnoteReference"/>
          <w:rFonts w:ascii="GHEA Grapalat" w:hAnsi="GHEA Grapalat"/>
        </w:rPr>
        <w:footnoteReference w:customMarkFollows="1" w:id="10"/>
        <w:t>15</w:t>
      </w:r>
    </w:p>
    <w:p w14:paraId="07E85A2A" w14:textId="77777777" w:rsidR="00E67BA7" w:rsidRPr="00E267E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 xml:space="preserve">и налога на добавленную </w:t>
      </w:r>
      <w:r w:rsidRPr="009044F1">
        <w:rPr>
          <w:rFonts w:ascii="GHEA Grapalat" w:hAnsi="GHEA Grapalat"/>
        </w:rPr>
        <w:lastRenderedPageBreak/>
        <w:t>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77D7A411" w14:textId="77777777" w:rsidR="00E52441" w:rsidRPr="00925DE0" w:rsidRDefault="00E52441" w:rsidP="00E24455">
      <w:pPr>
        <w:widowControl w:val="0"/>
        <w:spacing w:after="160" w:line="360" w:lineRule="auto"/>
        <w:jc w:val="center"/>
        <w:rPr>
          <w:rFonts w:ascii="GHEA Grapalat" w:hAnsi="GHEA Grapalat"/>
          <w:b/>
        </w:rPr>
      </w:pPr>
    </w:p>
    <w:p w14:paraId="26BE23D4" w14:textId="77777777"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14:paraId="67713509" w14:textId="77777777" w:rsidR="00E24455" w:rsidRPr="002658C9" w:rsidRDefault="00E2445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14:paraId="7D0C7CDF" w14:textId="77777777" w:rsidR="00E24455" w:rsidRPr="002658C9" w:rsidRDefault="00E24455" w:rsidP="00151A6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631F78B6" w14:textId="77777777" w:rsidR="00E24455" w:rsidRPr="002658C9" w:rsidRDefault="00E24455" w:rsidP="00151A6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4966C824" w14:textId="77777777" w:rsidR="00E24455" w:rsidRPr="002658C9" w:rsidRDefault="00107A05" w:rsidP="00151A6A">
      <w:pPr>
        <w:widowControl w:val="0"/>
        <w:tabs>
          <w:tab w:val="left" w:pos="1134"/>
        </w:tabs>
        <w:spacing w:after="160"/>
        <w:ind w:firstLine="567"/>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14:paraId="0718E7BF" w14:textId="77777777" w:rsidR="00E24455" w:rsidRPr="002658C9" w:rsidRDefault="00E24455" w:rsidP="00151A6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14:paraId="617F359E" w14:textId="77777777" w:rsidR="00E24455" w:rsidRPr="002658C9" w:rsidRDefault="00E24455" w:rsidP="00151A6A">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14:paraId="6838E72E" w14:textId="77777777"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14:paraId="6A09C86B" w14:textId="77777777"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14:paraId="145AA29D" w14:textId="77777777" w:rsidR="00E24455" w:rsidRDefault="00107A0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14:paraId="741D3088" w14:textId="77777777"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14:paraId="1EDBC6E5" w14:textId="77777777" w:rsidR="009C1687" w:rsidRDefault="009C1687">
      <w:pPr>
        <w:rPr>
          <w:rFonts w:ascii="GHEA Grapalat" w:hAnsi="GHEA Grapalat"/>
          <w:b/>
        </w:rPr>
      </w:pPr>
    </w:p>
    <w:p w14:paraId="706A11D6" w14:textId="77777777" w:rsidR="00107A05" w:rsidRDefault="00107A05">
      <w:pPr>
        <w:rPr>
          <w:rFonts w:ascii="GHEA Grapalat" w:hAnsi="GHEA Grapalat"/>
          <w:b/>
        </w:rPr>
      </w:pPr>
      <w:r>
        <w:rPr>
          <w:rFonts w:ascii="GHEA Grapalat" w:hAnsi="GHEA Grapalat"/>
          <w:b/>
        </w:rPr>
        <w:br w:type="page"/>
      </w:r>
    </w:p>
    <w:p w14:paraId="303B25FF"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682D66CD" w14:textId="7E87FBE5"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74525E">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547E83">
        <w:rPr>
          <w:rFonts w:ascii="GHEA Grapalat" w:hAnsi="GHEA Grapalat"/>
          <w:b/>
          <w:bCs/>
          <w:i/>
          <w:sz w:val="24"/>
          <w:szCs w:val="24"/>
        </w:rPr>
        <w:t>HFF-GH-NPTcDzB -2025/6</w:t>
      </w:r>
    </w:p>
    <w:p w14:paraId="30CDA509" w14:textId="77777777" w:rsidR="00B2572B" w:rsidRDefault="00B2572B" w:rsidP="00B46D58">
      <w:pPr>
        <w:widowControl w:val="0"/>
        <w:spacing w:after="120"/>
        <w:jc w:val="center"/>
        <w:rPr>
          <w:rFonts w:ascii="GHEA Grapalat" w:hAnsi="GHEA Grapalat" w:cs="Sylfaen"/>
          <w:b/>
        </w:rPr>
      </w:pPr>
    </w:p>
    <w:p w14:paraId="5C410696" w14:textId="77777777" w:rsidR="00D87B1D" w:rsidRPr="00374F4A" w:rsidRDefault="00D87B1D" w:rsidP="00B46D58">
      <w:pPr>
        <w:widowControl w:val="0"/>
        <w:spacing w:after="120"/>
        <w:jc w:val="center"/>
        <w:rPr>
          <w:rFonts w:ascii="GHEA Grapalat" w:hAnsi="GHEA Grapalat" w:cs="Sylfaen"/>
          <w:b/>
        </w:rPr>
      </w:pPr>
    </w:p>
    <w:p w14:paraId="45A68ACC"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212799F0" w14:textId="77777777"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14:paraId="07496043" w14:textId="77777777" w:rsidR="00B2572B" w:rsidRPr="00374F4A" w:rsidRDefault="00B2572B" w:rsidP="00B46D58">
      <w:pPr>
        <w:widowControl w:val="0"/>
        <w:spacing w:after="120"/>
        <w:jc w:val="center"/>
        <w:rPr>
          <w:rFonts w:ascii="GHEA Grapalat" w:hAnsi="GHEA Grapalat"/>
        </w:rPr>
      </w:pPr>
    </w:p>
    <w:p w14:paraId="24FE962D"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55D3F9CA"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40229220"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094CA401"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5C3C6DB0" w14:textId="77777777"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Pr="00DD2B43">
        <w:rPr>
          <w:rFonts w:ascii="GHEA Grapalat" w:hAnsi="GHEA Grapalat"/>
        </w:rPr>
        <w:t>---BM</w:t>
      </w:r>
      <w:r w:rsidR="003E6EFE">
        <w:rPr>
          <w:rFonts w:ascii="GHEA Grapalat" w:hAnsi="GHEA Grapalat"/>
        </w:rPr>
        <w:t>TsDzB</w:t>
      </w:r>
      <w:r w:rsidRPr="00DD2B43">
        <w:rPr>
          <w:rFonts w:ascii="GHEA Grapalat" w:hAnsi="GHEA Grapalat"/>
        </w:rPr>
        <w:t>---/---</w:t>
      </w:r>
      <w:r w:rsidR="006132ED">
        <w:rPr>
          <w:rFonts w:ascii="GHEA Grapalat" w:hAnsi="GHEA Grapalat"/>
        </w:rPr>
        <w:t>"</w:t>
      </w:r>
    </w:p>
    <w:p w14:paraId="1548E30A" w14:textId="77777777"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14:paraId="283AB1E7" w14:textId="77777777"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6EC7B864"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7EF9CD7C"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504D034F"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3584D1E1"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437478F5" w14:textId="77777777" w:rsidR="000612B9" w:rsidRDefault="000612B9" w:rsidP="00B46D58">
      <w:pPr>
        <w:jc w:val="both"/>
        <w:rPr>
          <w:rFonts w:ascii="GHEA Grapalat" w:hAnsi="GHEA Grapalat"/>
        </w:rPr>
      </w:pPr>
    </w:p>
    <w:p w14:paraId="66512F23"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538A2D47"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76F7D548" w14:textId="77777777" w:rsidR="000612B9" w:rsidRDefault="000612B9" w:rsidP="00B46D58">
      <w:pPr>
        <w:jc w:val="both"/>
        <w:rPr>
          <w:rFonts w:ascii="GHEA Grapalat" w:hAnsi="GHEA Grapalat"/>
        </w:rPr>
      </w:pPr>
    </w:p>
    <w:p w14:paraId="1CBE18DB"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43CC3A0A"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0CDB591E" w14:textId="77777777" w:rsidR="00B138F3" w:rsidRDefault="00B138F3" w:rsidP="00B46D58">
      <w:pPr>
        <w:jc w:val="both"/>
        <w:rPr>
          <w:rFonts w:ascii="GHEA Grapalat" w:hAnsi="GHEA Grapalat"/>
        </w:rPr>
      </w:pPr>
    </w:p>
    <w:p w14:paraId="55F69250" w14:textId="77777777"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6F57ECAA"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1B1F1B4A" w14:textId="77777777" w:rsidR="00B138F3" w:rsidRDefault="00B138F3" w:rsidP="00F96993">
      <w:pPr>
        <w:jc w:val="both"/>
        <w:rPr>
          <w:rFonts w:ascii="GHEA Grapalat" w:hAnsi="GHEA Grapalat"/>
        </w:rPr>
      </w:pPr>
    </w:p>
    <w:p w14:paraId="13669E28"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62CE27D1"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19DA5B1D" w14:textId="77777777" w:rsidR="00B16483" w:rsidRDefault="00B16483" w:rsidP="00F96993">
      <w:pPr>
        <w:jc w:val="both"/>
        <w:rPr>
          <w:rFonts w:ascii="GHEA Grapalat" w:hAnsi="GHEA Grapalat"/>
          <w:sz w:val="18"/>
          <w:szCs w:val="18"/>
        </w:rPr>
      </w:pPr>
    </w:p>
    <w:p w14:paraId="68E6275F"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60815E6C"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5E103930" w14:textId="77777777" w:rsidR="00B16483" w:rsidRPr="00D3436F" w:rsidRDefault="00B16483" w:rsidP="00B16483">
      <w:pPr>
        <w:tabs>
          <w:tab w:val="left" w:pos="7371"/>
        </w:tabs>
        <w:spacing w:after="160"/>
        <w:ind w:left="3544" w:firstLine="3"/>
        <w:jc w:val="both"/>
        <w:rPr>
          <w:rFonts w:ascii="GHEA Grapalat" w:hAnsi="GHEA Grapalat"/>
          <w:sz w:val="16"/>
        </w:rPr>
      </w:pPr>
    </w:p>
    <w:p w14:paraId="2F6ECC1E" w14:textId="77777777" w:rsidR="00B0401C" w:rsidRDefault="00B0401C" w:rsidP="00B46D58">
      <w:pPr>
        <w:widowControl w:val="0"/>
        <w:jc w:val="both"/>
        <w:rPr>
          <w:rFonts w:ascii="GHEA Grapalat" w:hAnsi="GHEA Grapalat"/>
        </w:rPr>
      </w:pPr>
    </w:p>
    <w:p w14:paraId="48996108" w14:textId="77777777" w:rsidR="00B0401C" w:rsidRDefault="00B0401C" w:rsidP="00B46D58">
      <w:pPr>
        <w:widowControl w:val="0"/>
        <w:jc w:val="both"/>
        <w:rPr>
          <w:rFonts w:ascii="GHEA Grapalat" w:hAnsi="GHEA Grapalat"/>
        </w:rPr>
      </w:pPr>
    </w:p>
    <w:p w14:paraId="3F2C4A58" w14:textId="77777777" w:rsidR="00B0401C" w:rsidRDefault="00B0401C" w:rsidP="00B46D58">
      <w:pPr>
        <w:widowControl w:val="0"/>
        <w:jc w:val="both"/>
        <w:rPr>
          <w:rFonts w:ascii="GHEA Grapalat" w:hAnsi="GHEA Grapalat"/>
        </w:rPr>
      </w:pPr>
    </w:p>
    <w:p w14:paraId="212CF507" w14:textId="77777777" w:rsidR="00B0401C" w:rsidRDefault="00B0401C" w:rsidP="00B46D58">
      <w:pPr>
        <w:widowControl w:val="0"/>
        <w:jc w:val="both"/>
        <w:rPr>
          <w:rFonts w:ascii="GHEA Grapalat" w:hAnsi="GHEA Grapalat"/>
        </w:rPr>
      </w:pPr>
    </w:p>
    <w:p w14:paraId="54C0C5F7" w14:textId="77777777"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027765F5"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398F1796" w14:textId="77777777" w:rsidR="00D87B1D" w:rsidRDefault="00D87B1D" w:rsidP="00B46D58">
      <w:pPr>
        <w:widowControl w:val="0"/>
        <w:spacing w:after="120"/>
        <w:ind w:left="2835"/>
        <w:jc w:val="both"/>
        <w:rPr>
          <w:rFonts w:ascii="GHEA Grapalat" w:hAnsi="GHEA Grapalat"/>
          <w:sz w:val="16"/>
        </w:rPr>
      </w:pPr>
    </w:p>
    <w:p w14:paraId="41889615" w14:textId="77777777"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14:paraId="2FF28423" w14:textId="77777777"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14:paraId="05C40AC2" w14:textId="77777777" w:rsidR="00833D4F" w:rsidRPr="001E7AA5" w:rsidRDefault="00833D4F" w:rsidP="00833D4F">
      <w:pPr>
        <w:rPr>
          <w:rFonts w:ascii="GHEA Grapalat" w:hAnsi="GHEA Grapalat"/>
          <w:i/>
          <w:sz w:val="16"/>
          <w:vertAlign w:val="superscript"/>
          <w:lang w:val="es-ES"/>
        </w:rPr>
      </w:pPr>
    </w:p>
    <w:p w14:paraId="4CDD785C" w14:textId="00CD723E" w:rsidR="00833D4F" w:rsidRPr="001E7AA5" w:rsidRDefault="00833D4F" w:rsidP="00833D4F">
      <w:pPr>
        <w:rPr>
          <w:rFonts w:ascii="GHEA Grapalat" w:hAnsi="GHEA Grapalat" w:cs="Sylfaen"/>
          <w:sz w:val="20"/>
          <w:lang w:val="hy-AM"/>
        </w:rPr>
      </w:pPr>
      <w:r w:rsidRPr="001E7AA5">
        <w:rPr>
          <w:rFonts w:ascii="GHEA Grapalat" w:hAnsi="GHEA Grapalat"/>
          <w:lang w:val="hy-AM"/>
        </w:rPr>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r w:rsidRPr="001E7AA5">
        <w:rPr>
          <w:rFonts w:ascii="GHEA Grapalat" w:hAnsi="GHEA Grapalat"/>
          <w:spacing w:val="-4"/>
        </w:rPr>
        <w:t xml:space="preserve">на </w:t>
      </w:r>
      <w:r w:rsidR="0074525E">
        <w:rPr>
          <w:rFonts w:ascii="GHEA Grapalat" w:hAnsi="GHEA Grapalat"/>
        </w:rPr>
        <w:t>запрос котировок</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00547E83">
        <w:rPr>
          <w:rFonts w:ascii="GHEA Grapalat" w:hAnsi="GHEA Grapalat"/>
          <w:b/>
          <w:bCs/>
          <w:i/>
        </w:rPr>
        <w:t>HFF-GH-NPTcDzB -2025/6</w:t>
      </w:r>
      <w:r w:rsidRPr="001E7AA5">
        <w:rPr>
          <w:rFonts w:ascii="GHEA Grapalat" w:hAnsi="GHEA Grapalat"/>
        </w:rPr>
        <w:t>,</w:t>
      </w:r>
      <w:r w:rsidRPr="001E7AA5">
        <w:rPr>
          <w:rFonts w:ascii="GHEA Grapalat" w:hAnsi="GHEA Grapalat"/>
          <w:b/>
          <w:color w:val="000000" w:themeColor="text1"/>
        </w:rPr>
        <w:t>и</w:t>
      </w:r>
      <w:r w:rsidRPr="001E7AA5">
        <w:rPr>
          <w:rFonts w:ascii="GHEA Grapalat" w:hAnsi="GHEA Grapalat"/>
          <w:sz w:val="20"/>
          <w:u w:val="single"/>
          <w:lang w:val="hy-AM"/>
        </w:rPr>
        <w:t xml:space="preserve">  </w:t>
      </w:r>
      <w:r w:rsidRPr="001E7AA5">
        <w:rPr>
          <w:rFonts w:ascii="GHEA Grapalat" w:hAnsi="GHEA Grapalat"/>
          <w:sz w:val="20"/>
          <w:u w:val="single"/>
        </w:rPr>
        <w:t>-----------------------------------------</w:t>
      </w:r>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14:paraId="675F50FD" w14:textId="77777777" w:rsidR="00833D4F" w:rsidRPr="001E7AA5" w:rsidRDefault="00833D4F" w:rsidP="00833D4F">
      <w:pPr>
        <w:tabs>
          <w:tab w:val="left" w:pos="6450"/>
        </w:tabs>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14:paraId="4EB2E582" w14:textId="77777777" w:rsidR="006B3E56" w:rsidRPr="00EF3DB6" w:rsidRDefault="00833D4F" w:rsidP="006F3CBD">
      <w:pPr>
        <w:widowControl w:val="0"/>
        <w:spacing w:after="160"/>
        <w:ind w:left="426"/>
        <w:jc w:val="both"/>
        <w:rPr>
          <w:rFonts w:ascii="GHEA Grapalat" w:hAnsi="GHEA Grapalat" w:cs="Arial"/>
        </w:rPr>
      </w:pPr>
      <w:r w:rsidRPr="006F3CBD">
        <w:rPr>
          <w:rFonts w:ascii="GHEA Grapalat" w:hAnsi="GHEA Grapalat"/>
          <w:color w:val="000000" w:themeColor="text1"/>
        </w:rPr>
        <w:t xml:space="preserve">обязуется в случае признания отобранным участником в порядке и сроки, установленные приглашением  представить обеспечение квалификаци </w:t>
      </w:r>
      <w:r w:rsidR="00EF3DB6">
        <w:rPr>
          <w:rFonts w:ascii="GHEA Grapalat" w:hAnsi="GHEA Grapalat"/>
          <w:color w:val="000000" w:themeColor="text1"/>
        </w:rPr>
        <w:t>,</w:t>
      </w:r>
    </w:p>
    <w:p w14:paraId="401B7FC6" w14:textId="111446BD" w:rsidR="006B3E56" w:rsidRPr="006F3CBD" w:rsidRDefault="006F3CBD" w:rsidP="006F3CBD">
      <w:pPr>
        <w:pStyle w:val="ListParagraph"/>
        <w:widowControl w:val="0"/>
        <w:numPr>
          <w:ilvl w:val="0"/>
          <w:numId w:val="33"/>
        </w:numPr>
        <w:tabs>
          <w:tab w:val="left" w:pos="567"/>
        </w:tabs>
        <w:spacing w:after="160"/>
        <w:jc w:val="both"/>
        <w:rPr>
          <w:rFonts w:ascii="GHEA Grapalat" w:hAnsi="GHEA Grapalat" w:cs="Arial"/>
        </w:rPr>
      </w:pPr>
      <w:r>
        <w:rPr>
          <w:rFonts w:ascii="GHEA Grapalat" w:hAnsi="GHEA Grapalat"/>
        </w:rPr>
        <w:t xml:space="preserve"> </w:t>
      </w:r>
      <w:r w:rsidR="006B3E56" w:rsidRPr="006F3CBD">
        <w:rPr>
          <w:rFonts w:ascii="GHEA Grapalat" w:hAnsi="GHEA Grapalat"/>
        </w:rPr>
        <w:t xml:space="preserve">в рамках участия в </w:t>
      </w:r>
      <w:r w:rsidR="00305944" w:rsidRPr="006F3CBD">
        <w:rPr>
          <w:rFonts w:ascii="GHEA Grapalat" w:hAnsi="GHEA Grapalat"/>
        </w:rPr>
        <w:t xml:space="preserve">открытом конкурсе </w:t>
      </w:r>
      <w:r w:rsidR="006B3E56" w:rsidRPr="006F3CBD">
        <w:rPr>
          <w:rFonts w:ascii="GHEA Grapalat" w:hAnsi="GHEA Grapalat"/>
        </w:rPr>
        <w:t xml:space="preserve">под кодом </w:t>
      </w:r>
      <w:r w:rsidR="00547E83">
        <w:rPr>
          <w:rFonts w:ascii="GHEA Grapalat" w:hAnsi="GHEA Grapalat"/>
          <w:b/>
          <w:bCs/>
          <w:i/>
        </w:rPr>
        <w:t>HFF-GH-NPTcDzB -2025/6</w:t>
      </w:r>
    </w:p>
    <w:p w14:paraId="7A0196B5" w14:textId="77777777"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w:t>
      </w:r>
      <w:r w:rsidR="00C026EF" w:rsidRPr="00326396">
        <w:rPr>
          <w:rFonts w:ascii="GHEA Grapalat" w:hAnsi="GHEA Grapalat"/>
          <w:lang w:val="hy-AM"/>
        </w:rPr>
        <w:t>недобросовестн</w:t>
      </w:r>
      <w:r w:rsidR="00C026EF">
        <w:rPr>
          <w:rFonts w:ascii="GHEA Grapalat" w:hAnsi="GHEA Grapalat"/>
        </w:rPr>
        <w:t>ой</w:t>
      </w:r>
      <w:r w:rsidR="00C026EF" w:rsidRPr="00326396">
        <w:rPr>
          <w:rFonts w:ascii="GHEA Grapalat" w:hAnsi="GHEA Grapalat"/>
          <w:lang w:val="hy-AM"/>
        </w:rPr>
        <w:t xml:space="preserve"> конкуренци</w:t>
      </w:r>
      <w:r w:rsidR="00C026EF">
        <w:rPr>
          <w:rFonts w:ascii="GHEA Grapalat" w:hAnsi="GHEA Grapalat"/>
        </w:rPr>
        <w:t xml:space="preserve">и, </w:t>
      </w:r>
      <w:r>
        <w:rPr>
          <w:rFonts w:ascii="GHEA Grapalat" w:hAnsi="GHEA Grapalat"/>
        </w:rPr>
        <w:t>злоупотребления доминирующим положением и антиконкурентного соглашения,</w:t>
      </w:r>
    </w:p>
    <w:p w14:paraId="29FF9E68" w14:textId="2F91A54D"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74525E">
        <w:rPr>
          <w:rFonts w:ascii="GHEA Grapalat" w:hAnsi="GHEA Grapalat"/>
        </w:rPr>
        <w:t>запрос котировок</w:t>
      </w:r>
      <w:r>
        <w:rPr>
          <w:rFonts w:ascii="GHEA Grapalat" w:hAnsi="GHEA Grapalat"/>
        </w:rPr>
        <w:t xml:space="preserve"> случая     одновременного </w:t>
      </w:r>
    </w:p>
    <w:p w14:paraId="4E6CD0F9" w14:textId="77777777"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3F99CE74"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0A92047F"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1EC33323"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418D85A1"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6D4C4901" w14:textId="77777777" w:rsidR="006B3E56" w:rsidRDefault="006B3E56" w:rsidP="00B46D58">
      <w:pPr>
        <w:widowControl w:val="0"/>
        <w:spacing w:after="160"/>
        <w:jc w:val="both"/>
        <w:rPr>
          <w:ins w:id="0"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14:paraId="22998B33" w14:textId="77777777"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14:paraId="777DE34A" w14:textId="77777777"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14:paraId="33857DD4" w14:textId="77777777" w:rsidR="00B0401C" w:rsidDel="007906A2" w:rsidRDefault="00503980" w:rsidP="00B0401C">
      <w:pPr>
        <w:widowControl w:val="0"/>
        <w:tabs>
          <w:tab w:val="left" w:pos="1134"/>
        </w:tabs>
        <w:spacing w:after="160"/>
        <w:jc w:val="both"/>
        <w:rPr>
          <w:del w:id="1" w:author="Inesa Kocharyan" w:date="2021-09-01T14:03:00Z"/>
          <w:rFonts w:ascii="GHEA Grapalat" w:hAnsi="GHEA Grapalat" w:cs="Sylfaen"/>
        </w:rPr>
      </w:pPr>
      <w:r w:rsidRPr="006B2B1A">
        <w:rPr>
          <w:rFonts w:ascii="GHEA Grapalat" w:hAnsi="GHEA Grapalat"/>
        </w:rPr>
        <w:t>содержащий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FootnoteReference"/>
          <w:rFonts w:ascii="GHEA Grapalat" w:hAnsi="GHEA Grapalat"/>
          <w:sz w:val="32"/>
          <w:szCs w:val="32"/>
        </w:rPr>
        <w:footnoteReference w:customMarkFollows="1" w:id="11"/>
        <w:t>**</w:t>
      </w:r>
      <w:r>
        <w:rPr>
          <w:rFonts w:ascii="GHEA Grapalat" w:hAnsi="GHEA Grapalat"/>
          <w:sz w:val="32"/>
          <w:szCs w:val="32"/>
        </w:rPr>
        <w:t xml:space="preserve"> .</w:t>
      </w:r>
      <w:r w:rsidR="006B3E56" w:rsidRPr="00503980">
        <w:rPr>
          <w:rFonts w:ascii="GHEA Grapalat" w:hAnsi="GHEA Grapalat"/>
          <w:sz w:val="32"/>
          <w:szCs w:val="32"/>
        </w:rPr>
        <w:t xml:space="preserve"> </w:t>
      </w:r>
    </w:p>
    <w:p w14:paraId="2338EFE1" w14:textId="77777777" w:rsidR="006B3E56" w:rsidRPr="00770B03" w:rsidRDefault="006B3E56" w:rsidP="00B46D58">
      <w:pPr>
        <w:tabs>
          <w:tab w:val="left" w:pos="7371"/>
        </w:tabs>
        <w:spacing w:after="160"/>
        <w:ind w:left="3544" w:firstLine="3"/>
        <w:jc w:val="both"/>
        <w:rPr>
          <w:rFonts w:ascii="GHEA Grapalat" w:hAnsi="GHEA Grapalat"/>
          <w:sz w:val="16"/>
        </w:rPr>
      </w:pPr>
    </w:p>
    <w:p w14:paraId="5A57579D" w14:textId="77777777"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63C909CF"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328A39FE" w14:textId="77777777"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7BDF9F69" w14:textId="77777777"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4CF36CB0" w14:textId="77777777" w:rsidR="00652A78" w:rsidRDefault="00123294">
      <w:pPr>
        <w:rPr>
          <w:ins w:id="2" w:author="Inesa Kocharyan" w:date="2021-09-01T14:04:00Z"/>
          <w:rFonts w:ascii="GHEA Grapalat" w:hAnsi="GHEA Grapalat"/>
          <w:b/>
        </w:rPr>
      </w:pPr>
      <w:r>
        <w:rPr>
          <w:rFonts w:ascii="GHEA Grapalat" w:hAnsi="GHEA Grapalat"/>
          <w:b/>
        </w:rPr>
        <w:lastRenderedPageBreak/>
        <w:br w:type="page"/>
      </w:r>
    </w:p>
    <w:p w14:paraId="319D8B5B" w14:textId="77777777" w:rsidR="00652A78" w:rsidRDefault="00652A78" w:rsidP="00652A78">
      <w:pPr>
        <w:jc w:val="right"/>
        <w:rPr>
          <w:rFonts w:ascii="GHEA Grapalat" w:hAnsi="GHEA Grapalat"/>
          <w:b/>
        </w:rPr>
      </w:pPr>
      <w:r>
        <w:rPr>
          <w:rFonts w:ascii="GHEA Grapalat" w:hAnsi="GHEA Grapalat"/>
          <w:b/>
        </w:rPr>
        <w:lastRenderedPageBreak/>
        <w:t>Приложение 1.</w:t>
      </w:r>
      <w:r w:rsidR="00BD3FDD">
        <w:rPr>
          <w:rFonts w:ascii="GHEA Grapalat" w:hAnsi="GHEA Grapalat"/>
          <w:b/>
        </w:rPr>
        <w:t>1</w:t>
      </w:r>
      <w:r>
        <w:rPr>
          <w:rFonts w:ascii="GHEA Grapalat" w:hAnsi="GHEA Grapalat"/>
          <w:b/>
        </w:rPr>
        <w:t xml:space="preserve">** </w:t>
      </w:r>
    </w:p>
    <w:p w14:paraId="03F7FFB9" w14:textId="084B0D44" w:rsidR="00652A78" w:rsidRPr="00FA6464" w:rsidRDefault="00652A78" w:rsidP="00652A78">
      <w:pPr>
        <w:jc w:val="right"/>
        <w:rPr>
          <w:rFonts w:ascii="GHEA Grapalat" w:hAnsi="GHEA Grapalat"/>
          <w:b/>
        </w:rPr>
      </w:pPr>
      <w:r w:rsidRPr="001439BD">
        <w:rPr>
          <w:rFonts w:ascii="GHEA Grapalat" w:hAnsi="GHEA Grapalat"/>
          <w:b/>
        </w:rPr>
        <w:t xml:space="preserve">к Приглашению на </w:t>
      </w:r>
      <w:r w:rsidR="0074525E">
        <w:rPr>
          <w:rFonts w:ascii="GHEA Grapalat" w:hAnsi="GHEA Grapalat"/>
          <w:b/>
        </w:rPr>
        <w:t>запрос котировок</w:t>
      </w:r>
    </w:p>
    <w:p w14:paraId="5C1A11A1" w14:textId="2B3F6B56" w:rsidR="00652A78" w:rsidRPr="00BD3FDD" w:rsidRDefault="00652A78" w:rsidP="00652A78">
      <w:pPr>
        <w:pStyle w:val="Heading3"/>
        <w:keepNext w:val="0"/>
        <w:widowControl w:val="0"/>
        <w:spacing w:after="160" w:line="240" w:lineRule="auto"/>
        <w:ind w:firstLine="567"/>
        <w:jc w:val="right"/>
        <w:rPr>
          <w:rFonts w:ascii="GHEA Grapalat" w:hAnsi="GHEA Grapalat"/>
          <w:b/>
          <w:i w:val="0"/>
          <w:sz w:val="24"/>
          <w:szCs w:val="24"/>
        </w:rPr>
      </w:pPr>
      <w:r w:rsidRPr="00BD3FDD">
        <w:rPr>
          <w:rFonts w:ascii="GHEA Grapalat" w:hAnsi="GHEA Grapalat"/>
          <w:b/>
          <w:i w:val="0"/>
          <w:sz w:val="24"/>
          <w:szCs w:val="24"/>
        </w:rPr>
        <w:t xml:space="preserve">под кодом </w:t>
      </w:r>
      <w:r w:rsidR="00547E83">
        <w:rPr>
          <w:rFonts w:ascii="GHEA Grapalat" w:hAnsi="GHEA Grapalat"/>
          <w:b/>
          <w:bCs/>
          <w:i w:val="0"/>
          <w:sz w:val="24"/>
          <w:szCs w:val="24"/>
        </w:rPr>
        <w:t>HFF-GH-NPTcDzB -2025/6</w:t>
      </w:r>
    </w:p>
    <w:p w14:paraId="6F233AE2" w14:textId="77777777" w:rsidR="00123294" w:rsidRDefault="00123294" w:rsidP="00B46D58">
      <w:pPr>
        <w:rPr>
          <w:rFonts w:ascii="GHEA Grapalat" w:hAnsi="GHEA Grapalat"/>
          <w:b/>
        </w:rPr>
      </w:pPr>
    </w:p>
    <w:p w14:paraId="3596D16F" w14:textId="77777777" w:rsidR="00B048B2" w:rsidRDefault="00B048B2" w:rsidP="00B46D58">
      <w:pPr>
        <w:rPr>
          <w:rFonts w:ascii="GHEA Grapalat" w:hAnsi="GHEA Grapalat"/>
          <w:b/>
        </w:rPr>
      </w:pPr>
    </w:p>
    <w:p w14:paraId="75ED675D" w14:textId="77777777" w:rsidR="00A9306E" w:rsidRDefault="00A9306E" w:rsidP="00A9306E">
      <w:pPr>
        <w:ind w:left="360" w:hanging="360"/>
        <w:jc w:val="center"/>
        <w:rPr>
          <w:rFonts w:ascii="GHEA Grapalat" w:hAnsi="GHEA Grapalat"/>
          <w:b/>
        </w:rPr>
      </w:pPr>
      <w:r>
        <w:rPr>
          <w:rFonts w:ascii="GHEA Grapalat" w:hAnsi="GHEA Grapalat"/>
          <w:b/>
        </w:rPr>
        <w:t>ФОРМА</w:t>
      </w:r>
    </w:p>
    <w:p w14:paraId="2FA34509" w14:textId="77777777"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259C33A0" w14:textId="77777777" w:rsidR="00A9306E" w:rsidRPr="00ED3A13" w:rsidRDefault="00A9306E" w:rsidP="00A9306E">
      <w:pPr>
        <w:ind w:left="360" w:hanging="360"/>
        <w:jc w:val="center"/>
        <w:rPr>
          <w:rFonts w:ascii="GHEA Grapalat" w:eastAsia="GHEA Grapalat" w:hAnsi="GHEA Grapalat" w:cs="GHEA Grapalat"/>
          <w:b/>
        </w:rPr>
      </w:pPr>
    </w:p>
    <w:p w14:paraId="7475544B" w14:textId="77777777"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542FB2E9"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9306E" w:rsidRPr="00FD1EE4" w14:paraId="0E787D67" w14:textId="77777777" w:rsidTr="00F32DDC">
        <w:tc>
          <w:tcPr>
            <w:tcW w:w="2836" w:type="dxa"/>
            <w:shd w:val="clear" w:color="auto" w:fill="D9E2F3"/>
            <w:vAlign w:val="center"/>
          </w:tcPr>
          <w:p w14:paraId="44EF839D"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398F84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916016B" w14:textId="77777777" w:rsidTr="00F32DDC">
        <w:tc>
          <w:tcPr>
            <w:tcW w:w="2836" w:type="dxa"/>
            <w:shd w:val="clear" w:color="auto" w:fill="D9E2F3"/>
            <w:vAlign w:val="center"/>
          </w:tcPr>
          <w:p w14:paraId="3F6F9D3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37EEA3F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1490366" w14:textId="77777777" w:rsidTr="00F32DDC">
        <w:tc>
          <w:tcPr>
            <w:tcW w:w="2836" w:type="dxa"/>
            <w:shd w:val="clear" w:color="auto" w:fill="D9E2F3"/>
            <w:vAlign w:val="center"/>
          </w:tcPr>
          <w:p w14:paraId="3C413DE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2DF0FDE5"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AAB52BE" w14:textId="77777777" w:rsidTr="00F32DDC">
        <w:tc>
          <w:tcPr>
            <w:tcW w:w="2836" w:type="dxa"/>
            <w:shd w:val="clear" w:color="auto" w:fill="D9E2F3"/>
            <w:vAlign w:val="center"/>
          </w:tcPr>
          <w:p w14:paraId="3914254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54E75B6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865DABD" w14:textId="77777777" w:rsidTr="00F32DDC">
        <w:tc>
          <w:tcPr>
            <w:tcW w:w="2836" w:type="dxa"/>
            <w:shd w:val="clear" w:color="auto" w:fill="D9E2F3"/>
            <w:vAlign w:val="center"/>
          </w:tcPr>
          <w:p w14:paraId="29921D50"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3"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657B5B2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46E8B0B" w14:textId="77777777" w:rsidTr="00F32DDC">
        <w:tc>
          <w:tcPr>
            <w:tcW w:w="2836" w:type="dxa"/>
            <w:shd w:val="clear" w:color="auto" w:fill="D9E2F3"/>
            <w:vAlign w:val="center"/>
          </w:tcPr>
          <w:p w14:paraId="06855523"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441FD656" w14:textId="77777777"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14:paraId="394BC65A" w14:textId="77777777" w:rsidTr="00F32DDC">
        <w:tc>
          <w:tcPr>
            <w:tcW w:w="2836" w:type="dxa"/>
            <w:shd w:val="clear" w:color="auto" w:fill="D9E2F3"/>
            <w:vAlign w:val="center"/>
          </w:tcPr>
          <w:p w14:paraId="6FD8EAC0" w14:textId="77777777"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6FB2CC12" w14:textId="77777777" w:rsidR="00A9306E" w:rsidRPr="00FD1EE4" w:rsidRDefault="00A9306E" w:rsidP="00F32DDC">
            <w:pPr>
              <w:spacing w:before="240" w:after="240"/>
              <w:ind w:left="993" w:hanging="851"/>
              <w:rPr>
                <w:rFonts w:ascii="GHEA Grapalat" w:eastAsia="GHEA Grapalat" w:hAnsi="GHEA Grapalat" w:cs="GHEA Grapalat"/>
              </w:rPr>
            </w:pPr>
          </w:p>
        </w:tc>
      </w:tr>
    </w:tbl>
    <w:p w14:paraId="2B052F42"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0B14A0B2" w14:textId="77777777" w:rsidTr="00F32DDC">
        <w:tc>
          <w:tcPr>
            <w:tcW w:w="2835" w:type="dxa"/>
            <w:shd w:val="clear" w:color="auto" w:fill="D9E2F3"/>
            <w:vAlign w:val="center"/>
          </w:tcPr>
          <w:p w14:paraId="00F2B22D"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79AA087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98990EC" w14:textId="77777777" w:rsidTr="00F32DDC">
        <w:trPr>
          <w:trHeight w:val="1487"/>
        </w:trPr>
        <w:tc>
          <w:tcPr>
            <w:tcW w:w="2835" w:type="dxa"/>
            <w:shd w:val="clear" w:color="auto" w:fill="D9E2F3"/>
            <w:vAlign w:val="center"/>
          </w:tcPr>
          <w:p w14:paraId="3165804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1DF7767E" w14:textId="77777777" w:rsidR="00A9306E" w:rsidRPr="00FD1EE4" w:rsidRDefault="00A9306E" w:rsidP="00F32DDC">
            <w:pPr>
              <w:spacing w:before="240" w:after="240"/>
              <w:rPr>
                <w:rFonts w:ascii="GHEA Grapalat" w:eastAsia="GHEA Grapalat" w:hAnsi="GHEA Grapalat" w:cs="GHEA Grapalat"/>
              </w:rPr>
            </w:pPr>
          </w:p>
        </w:tc>
      </w:tr>
    </w:tbl>
    <w:p w14:paraId="6D897CB5"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2FBA2BF1" w14:textId="77777777" w:rsidTr="00F32DDC">
        <w:tc>
          <w:tcPr>
            <w:tcW w:w="2835" w:type="dxa"/>
            <w:shd w:val="clear" w:color="auto" w:fill="D9E2F3"/>
            <w:vAlign w:val="center"/>
          </w:tcPr>
          <w:p w14:paraId="4E8216D3"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6FB28C38"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FA7B692" w14:textId="77777777" w:rsidTr="00F32DDC">
        <w:tc>
          <w:tcPr>
            <w:tcW w:w="2835" w:type="dxa"/>
            <w:shd w:val="clear" w:color="auto" w:fill="D9E2F3"/>
            <w:vAlign w:val="center"/>
          </w:tcPr>
          <w:p w14:paraId="14349019"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3F88D6D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AE6AB72" w14:textId="77777777" w:rsidTr="00F32DDC">
        <w:tc>
          <w:tcPr>
            <w:tcW w:w="2835" w:type="dxa"/>
            <w:shd w:val="clear" w:color="auto" w:fill="D9E2F3"/>
            <w:vAlign w:val="center"/>
          </w:tcPr>
          <w:p w14:paraId="6013FA85"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797EA757" w14:textId="77777777" w:rsidR="00A9306E" w:rsidRPr="00FD1EE4" w:rsidRDefault="00A9306E" w:rsidP="00F32DDC">
            <w:pPr>
              <w:spacing w:before="240" w:after="240"/>
              <w:rPr>
                <w:rFonts w:ascii="GHEA Grapalat" w:eastAsia="GHEA Grapalat" w:hAnsi="GHEA Grapalat" w:cs="GHEA Grapalat"/>
              </w:rPr>
            </w:pPr>
          </w:p>
        </w:tc>
      </w:tr>
    </w:tbl>
    <w:p w14:paraId="4E4BEB30" w14:textId="77777777" w:rsidR="00A9306E" w:rsidRPr="00FD1EE4" w:rsidRDefault="00A9306E" w:rsidP="00A9306E">
      <w:pPr>
        <w:rPr>
          <w:rFonts w:ascii="GHEA Grapalat" w:eastAsia="GHEA Grapalat" w:hAnsi="GHEA Grapalat" w:cs="GHEA Grapalat"/>
        </w:rPr>
      </w:pPr>
    </w:p>
    <w:p w14:paraId="518A61CF" w14:textId="77777777" w:rsidR="00A9306E" w:rsidRPr="00FD1EE4" w:rsidRDefault="00A9306E" w:rsidP="00A9306E">
      <w:pPr>
        <w:rPr>
          <w:rFonts w:ascii="GHEA Grapalat" w:eastAsia="GHEA Grapalat" w:hAnsi="GHEA Grapalat" w:cs="GHEA Grapalat"/>
        </w:rPr>
      </w:pPr>
      <w:r w:rsidRPr="00FD1EE4">
        <w:rPr>
          <w:rFonts w:ascii="GHEA Grapalat" w:hAnsi="GHEA Grapalat"/>
        </w:rPr>
        <w:br w:type="page"/>
      </w:r>
    </w:p>
    <w:p w14:paraId="44D72614" w14:textId="77777777"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0CDCABFA" w14:textId="77777777"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4EAAF44F" w14:textId="77777777" w:rsidTr="00F32DDC">
        <w:tc>
          <w:tcPr>
            <w:tcW w:w="2835" w:type="dxa"/>
            <w:shd w:val="clear" w:color="auto" w:fill="D9E2F3"/>
            <w:vAlign w:val="center"/>
          </w:tcPr>
          <w:p w14:paraId="08BE6014"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0A7892F8"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A7113EC" w14:textId="77777777" w:rsidTr="00F32DDC">
        <w:tc>
          <w:tcPr>
            <w:tcW w:w="2835" w:type="dxa"/>
            <w:shd w:val="clear" w:color="auto" w:fill="D9E2F3"/>
            <w:vAlign w:val="center"/>
          </w:tcPr>
          <w:p w14:paraId="0F6B47B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21AB79EC" w14:textId="77777777" w:rsidR="00A9306E" w:rsidRPr="00FD1EE4" w:rsidRDefault="00A9306E" w:rsidP="00F32DDC">
            <w:pPr>
              <w:spacing w:before="240" w:after="240"/>
              <w:rPr>
                <w:rFonts w:ascii="GHEA Grapalat" w:eastAsia="GHEA Grapalat" w:hAnsi="GHEA Grapalat" w:cs="GHEA Grapalat"/>
              </w:rPr>
            </w:pPr>
          </w:p>
        </w:tc>
      </w:tr>
    </w:tbl>
    <w:p w14:paraId="6F161F9F"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0ED40F50" w14:textId="77777777" w:rsidTr="00F32DDC">
        <w:tc>
          <w:tcPr>
            <w:tcW w:w="2835" w:type="dxa"/>
            <w:shd w:val="clear" w:color="auto" w:fill="D9E2F3"/>
            <w:vAlign w:val="center"/>
          </w:tcPr>
          <w:p w14:paraId="3EC7FD4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194BDFC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F54F6C4" w14:textId="77777777" w:rsidTr="00F32DDC">
        <w:tc>
          <w:tcPr>
            <w:tcW w:w="2835" w:type="dxa"/>
            <w:shd w:val="clear" w:color="auto" w:fill="D9E2F3"/>
            <w:vAlign w:val="center"/>
          </w:tcPr>
          <w:p w14:paraId="785C30DF"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03CBDFCA"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DA8B91B" w14:textId="77777777" w:rsidTr="00F32DDC">
        <w:tc>
          <w:tcPr>
            <w:tcW w:w="2835" w:type="dxa"/>
            <w:shd w:val="clear" w:color="auto" w:fill="D9E2F3"/>
            <w:vAlign w:val="center"/>
          </w:tcPr>
          <w:p w14:paraId="398B8163"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37EF980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F8E3619" w14:textId="77777777" w:rsidTr="00F32DDC">
        <w:tc>
          <w:tcPr>
            <w:tcW w:w="2835" w:type="dxa"/>
            <w:shd w:val="clear" w:color="auto" w:fill="D9E2F3"/>
            <w:vAlign w:val="center"/>
          </w:tcPr>
          <w:p w14:paraId="4CD23C37"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385CEA1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3DA7624" w14:textId="77777777" w:rsidTr="00F32DDC">
        <w:tc>
          <w:tcPr>
            <w:tcW w:w="2835" w:type="dxa"/>
            <w:shd w:val="clear" w:color="auto" w:fill="D9E2F3"/>
            <w:vAlign w:val="center"/>
          </w:tcPr>
          <w:p w14:paraId="6DBE3592"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351A0FB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001692C" w14:textId="77777777" w:rsidTr="00F32DDC">
        <w:trPr>
          <w:trHeight w:val="1361"/>
        </w:trPr>
        <w:tc>
          <w:tcPr>
            <w:tcW w:w="2835" w:type="dxa"/>
            <w:shd w:val="clear" w:color="auto" w:fill="D9E2F3"/>
            <w:vAlign w:val="center"/>
          </w:tcPr>
          <w:p w14:paraId="2EF30A9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3CE8F4BA"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686467C" w14:textId="77777777" w:rsidTr="00F32DDC">
        <w:tc>
          <w:tcPr>
            <w:tcW w:w="2835" w:type="dxa"/>
            <w:shd w:val="clear" w:color="auto" w:fill="D9E2F3"/>
            <w:vAlign w:val="center"/>
          </w:tcPr>
          <w:p w14:paraId="612CA283"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8635A27" w14:textId="77777777" w:rsidR="00A9306E" w:rsidRPr="00FD1EE4" w:rsidRDefault="00A9306E" w:rsidP="00F32DDC">
            <w:pPr>
              <w:spacing w:before="240" w:after="240"/>
              <w:rPr>
                <w:rFonts w:ascii="GHEA Grapalat" w:eastAsia="GHEA Grapalat" w:hAnsi="GHEA Grapalat" w:cs="GHEA Grapalat"/>
              </w:rPr>
            </w:pPr>
          </w:p>
        </w:tc>
      </w:tr>
    </w:tbl>
    <w:p w14:paraId="484AE55A" w14:textId="77777777"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14:paraId="63FD4B18" w14:textId="77777777" w:rsidTr="00F32DDC">
        <w:tc>
          <w:tcPr>
            <w:tcW w:w="2836" w:type="dxa"/>
            <w:shd w:val="clear" w:color="auto" w:fill="D9E2F3"/>
            <w:vAlign w:val="center"/>
          </w:tcPr>
          <w:p w14:paraId="7C4D9385" w14:textId="77777777"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47214FC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DEB5C13" w14:textId="77777777" w:rsidTr="00F32DDC">
        <w:tc>
          <w:tcPr>
            <w:tcW w:w="2836" w:type="dxa"/>
            <w:shd w:val="clear" w:color="auto" w:fill="D9E2F3"/>
            <w:vAlign w:val="center"/>
          </w:tcPr>
          <w:p w14:paraId="0736C977" w14:textId="77777777"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5BDB835D"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0F4B7C47"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29382C28" w14:textId="77777777"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14:paraId="6B02B98B" w14:textId="77777777"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6295007B"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7F88BB27" w14:textId="77777777" w:rsidTr="00F32DDC">
        <w:tc>
          <w:tcPr>
            <w:tcW w:w="2837" w:type="dxa"/>
            <w:shd w:val="clear" w:color="auto" w:fill="D9E2F3"/>
            <w:vAlign w:val="center"/>
          </w:tcPr>
          <w:p w14:paraId="0940599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04BA70D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F4917BA" w14:textId="77777777" w:rsidTr="00F32DDC">
        <w:tc>
          <w:tcPr>
            <w:tcW w:w="2837" w:type="dxa"/>
            <w:shd w:val="clear" w:color="auto" w:fill="D9E2F3"/>
            <w:vAlign w:val="center"/>
          </w:tcPr>
          <w:p w14:paraId="3B80C473"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55FD3E3A"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FFEFA7A" w14:textId="77777777" w:rsidTr="00F32DDC">
        <w:tc>
          <w:tcPr>
            <w:tcW w:w="2837" w:type="dxa"/>
            <w:shd w:val="clear" w:color="auto" w:fill="D9E2F3"/>
            <w:vAlign w:val="center"/>
          </w:tcPr>
          <w:p w14:paraId="6220208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058D7CF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39F3281" w14:textId="77777777" w:rsidTr="00F32DDC">
        <w:tc>
          <w:tcPr>
            <w:tcW w:w="2837" w:type="dxa"/>
            <w:shd w:val="clear" w:color="auto" w:fill="D9E2F3"/>
            <w:vAlign w:val="center"/>
          </w:tcPr>
          <w:p w14:paraId="13DBD465"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736FD166"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23C1246D"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4D614E96"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357E4BBE" w14:textId="77777777" w:rsidTr="00F32DDC">
        <w:tc>
          <w:tcPr>
            <w:tcW w:w="2837" w:type="dxa"/>
            <w:shd w:val="clear" w:color="auto" w:fill="D9E2F3"/>
            <w:vAlign w:val="center"/>
          </w:tcPr>
          <w:p w14:paraId="2910B486" w14:textId="77777777"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00EA3EF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1B1692F" w14:textId="77777777" w:rsidTr="00F32DDC">
        <w:tc>
          <w:tcPr>
            <w:tcW w:w="2837" w:type="dxa"/>
            <w:shd w:val="clear" w:color="auto" w:fill="D9E2F3"/>
            <w:vAlign w:val="center"/>
          </w:tcPr>
          <w:p w14:paraId="492C92D6"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4E0A06B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B4B2796" w14:textId="77777777" w:rsidTr="00F32DDC">
        <w:tc>
          <w:tcPr>
            <w:tcW w:w="2837" w:type="dxa"/>
            <w:shd w:val="clear" w:color="auto" w:fill="D9E2F3"/>
            <w:vAlign w:val="center"/>
          </w:tcPr>
          <w:p w14:paraId="3E1D18D3"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7D4E2E1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7CFA50E" w14:textId="77777777" w:rsidTr="00F32DDC">
        <w:tc>
          <w:tcPr>
            <w:tcW w:w="2837" w:type="dxa"/>
            <w:shd w:val="clear" w:color="auto" w:fill="D9E2F3"/>
            <w:vAlign w:val="center"/>
          </w:tcPr>
          <w:p w14:paraId="4D3A6974"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54EC5750"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09DE7F8B"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33FBCE59" w14:textId="77777777" w:rsidR="00A9306E" w:rsidRPr="00FD1EE4" w:rsidRDefault="00A9306E" w:rsidP="00A9306E">
      <w:pPr>
        <w:rPr>
          <w:rFonts w:ascii="GHEA Grapalat" w:eastAsia="GHEA Grapalat" w:hAnsi="GHEA Grapalat" w:cs="GHEA Grapalat"/>
          <w:b/>
        </w:rPr>
      </w:pPr>
      <w:r w:rsidRPr="00FD1EE4">
        <w:rPr>
          <w:rFonts w:ascii="GHEA Grapalat" w:hAnsi="GHEA Grapalat"/>
        </w:rPr>
        <w:br w:type="page"/>
      </w:r>
    </w:p>
    <w:p w14:paraId="5E27F204" w14:textId="77777777"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3D7C5A72"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14:paraId="1DFABE5D" w14:textId="77777777" w:rsidTr="00F32DDC">
        <w:tc>
          <w:tcPr>
            <w:tcW w:w="2836" w:type="dxa"/>
            <w:shd w:val="clear" w:color="auto" w:fill="D9E2F3"/>
            <w:vAlign w:val="center"/>
          </w:tcPr>
          <w:p w14:paraId="66A69CD5"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20DB73E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FA78EB4" w14:textId="77777777" w:rsidTr="00F32DDC">
        <w:tc>
          <w:tcPr>
            <w:tcW w:w="2836" w:type="dxa"/>
            <w:shd w:val="clear" w:color="auto" w:fill="D9E2F3"/>
            <w:vAlign w:val="center"/>
          </w:tcPr>
          <w:p w14:paraId="3765ADE8"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52CD78F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615103B" w14:textId="77777777" w:rsidTr="00F32DDC">
        <w:tc>
          <w:tcPr>
            <w:tcW w:w="2836" w:type="dxa"/>
            <w:shd w:val="clear" w:color="auto" w:fill="D9E2F3"/>
            <w:vAlign w:val="center"/>
          </w:tcPr>
          <w:p w14:paraId="4A1A4E7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6E419C46"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7956706" w14:textId="77777777" w:rsidTr="00F32DDC">
        <w:tc>
          <w:tcPr>
            <w:tcW w:w="2836" w:type="dxa"/>
            <w:shd w:val="clear" w:color="auto" w:fill="D9E2F3"/>
            <w:vAlign w:val="center"/>
          </w:tcPr>
          <w:p w14:paraId="511C895D"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4ECE9E2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26744B5" w14:textId="77777777" w:rsidTr="00F32DDC">
        <w:tc>
          <w:tcPr>
            <w:tcW w:w="2836" w:type="dxa"/>
            <w:shd w:val="clear" w:color="auto" w:fill="D9E2F3"/>
            <w:vAlign w:val="center"/>
          </w:tcPr>
          <w:p w14:paraId="699E47DD"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7837DEB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D1EE766" w14:textId="77777777" w:rsidTr="00F32DDC">
        <w:tc>
          <w:tcPr>
            <w:tcW w:w="2836" w:type="dxa"/>
            <w:shd w:val="clear" w:color="auto" w:fill="D9E2F3"/>
            <w:vAlign w:val="center"/>
          </w:tcPr>
          <w:p w14:paraId="1EC398E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50CE1595" w14:textId="77777777" w:rsidR="00A9306E" w:rsidRPr="00FD1EE4" w:rsidRDefault="00A9306E" w:rsidP="00F32DDC">
            <w:pPr>
              <w:spacing w:before="240" w:after="240"/>
              <w:rPr>
                <w:rFonts w:ascii="GHEA Grapalat" w:eastAsia="GHEA Grapalat" w:hAnsi="GHEA Grapalat" w:cs="GHEA Grapalat"/>
              </w:rPr>
            </w:pPr>
          </w:p>
        </w:tc>
      </w:tr>
    </w:tbl>
    <w:p w14:paraId="759FE79A"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9306E" w:rsidRPr="00FD1EE4" w14:paraId="47963154" w14:textId="77777777" w:rsidTr="00F32DDC">
        <w:tc>
          <w:tcPr>
            <w:tcW w:w="2977" w:type="dxa"/>
            <w:shd w:val="clear" w:color="auto" w:fill="D9E2F3"/>
            <w:vAlign w:val="center"/>
          </w:tcPr>
          <w:p w14:paraId="1284FDF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130F28A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FECBC0D" w14:textId="77777777" w:rsidTr="00F32DDC">
        <w:tc>
          <w:tcPr>
            <w:tcW w:w="2977" w:type="dxa"/>
            <w:shd w:val="clear" w:color="auto" w:fill="D9E2F3"/>
            <w:vAlign w:val="center"/>
          </w:tcPr>
          <w:p w14:paraId="67EF4DFD"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628FC105"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E6E9B8E" w14:textId="77777777" w:rsidTr="00F32DDC">
        <w:tc>
          <w:tcPr>
            <w:tcW w:w="2977" w:type="dxa"/>
            <w:shd w:val="clear" w:color="auto" w:fill="D9E2F3"/>
            <w:vAlign w:val="center"/>
          </w:tcPr>
          <w:p w14:paraId="77F71363" w14:textId="77777777"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14:paraId="5CAFC6E8"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4C3B9FA" w14:textId="77777777" w:rsidTr="00F32DDC">
        <w:tc>
          <w:tcPr>
            <w:tcW w:w="2977" w:type="dxa"/>
            <w:shd w:val="clear" w:color="auto" w:fill="D9E2F3"/>
            <w:vAlign w:val="center"/>
          </w:tcPr>
          <w:p w14:paraId="5452784B" w14:textId="77777777"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7ADDA9B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DD25AE0" w14:textId="77777777" w:rsidTr="00F32DDC">
        <w:tc>
          <w:tcPr>
            <w:tcW w:w="2977" w:type="dxa"/>
            <w:shd w:val="clear" w:color="auto" w:fill="D9E2F3"/>
            <w:vAlign w:val="center"/>
          </w:tcPr>
          <w:p w14:paraId="03C27B2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14:paraId="56FC082C" w14:textId="77777777" w:rsidR="00A9306E" w:rsidRPr="00FD1EE4" w:rsidRDefault="00A9306E" w:rsidP="00F32DDC">
            <w:pPr>
              <w:spacing w:before="240" w:after="240"/>
              <w:rPr>
                <w:rFonts w:ascii="GHEA Grapalat" w:eastAsia="GHEA Grapalat" w:hAnsi="GHEA Grapalat" w:cs="GHEA Grapalat"/>
              </w:rPr>
            </w:pPr>
          </w:p>
        </w:tc>
      </w:tr>
    </w:tbl>
    <w:p w14:paraId="29F50384"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9306E" w:rsidRPr="00FD1EE4" w14:paraId="63DF5020" w14:textId="77777777" w:rsidTr="00F32DDC">
        <w:tc>
          <w:tcPr>
            <w:tcW w:w="2943" w:type="dxa"/>
            <w:shd w:val="clear" w:color="auto" w:fill="D9E2F3"/>
            <w:vAlign w:val="center"/>
          </w:tcPr>
          <w:p w14:paraId="3794A503"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5C8B378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5451DA4" w14:textId="77777777" w:rsidTr="00F32DDC">
        <w:tc>
          <w:tcPr>
            <w:tcW w:w="2943" w:type="dxa"/>
            <w:shd w:val="clear" w:color="auto" w:fill="D9E2F3"/>
            <w:vAlign w:val="center"/>
          </w:tcPr>
          <w:p w14:paraId="0911BA0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081AC00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2444978" w14:textId="77777777" w:rsidTr="00F32DDC">
        <w:tc>
          <w:tcPr>
            <w:tcW w:w="2943" w:type="dxa"/>
            <w:shd w:val="clear" w:color="auto" w:fill="D9E2F3"/>
            <w:vAlign w:val="center"/>
          </w:tcPr>
          <w:p w14:paraId="478EDB4B"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14:paraId="4E7FA75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0CC0DEE" w14:textId="77777777" w:rsidTr="00F32DDC">
        <w:tc>
          <w:tcPr>
            <w:tcW w:w="2943" w:type="dxa"/>
            <w:shd w:val="clear" w:color="auto" w:fill="D9E2F3"/>
            <w:vAlign w:val="center"/>
          </w:tcPr>
          <w:p w14:paraId="60C33A49" w14:textId="77777777"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3C9FFD7A" w14:textId="77777777" w:rsidR="00A9306E" w:rsidRPr="00FD1EE4" w:rsidRDefault="00A9306E" w:rsidP="00F32DDC">
            <w:pPr>
              <w:spacing w:before="240" w:after="240"/>
              <w:rPr>
                <w:rFonts w:ascii="GHEA Grapalat" w:eastAsia="GHEA Grapalat" w:hAnsi="GHEA Grapalat" w:cs="GHEA Grapalat"/>
              </w:rPr>
            </w:pPr>
          </w:p>
        </w:tc>
      </w:tr>
    </w:tbl>
    <w:p w14:paraId="0F3F50C9"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9306E" w:rsidRPr="00FD1EE4" w14:paraId="06460AD4" w14:textId="77777777" w:rsidTr="00F32DDC">
        <w:tc>
          <w:tcPr>
            <w:tcW w:w="2837" w:type="dxa"/>
            <w:shd w:val="clear" w:color="auto" w:fill="D9E2F3"/>
            <w:vAlign w:val="center"/>
          </w:tcPr>
          <w:p w14:paraId="0B0AE30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3BB412E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0E2BCED" w14:textId="77777777" w:rsidTr="00F32DDC">
        <w:tc>
          <w:tcPr>
            <w:tcW w:w="2837" w:type="dxa"/>
            <w:shd w:val="clear" w:color="auto" w:fill="D9E2F3"/>
            <w:vAlign w:val="center"/>
          </w:tcPr>
          <w:p w14:paraId="481A118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2B1E34F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8AFA6E1" w14:textId="77777777" w:rsidTr="00F32DDC">
        <w:tc>
          <w:tcPr>
            <w:tcW w:w="2837" w:type="dxa"/>
            <w:shd w:val="clear" w:color="auto" w:fill="D9E2F3"/>
            <w:vAlign w:val="center"/>
          </w:tcPr>
          <w:p w14:paraId="557697B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41A7AD4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91205ED" w14:textId="77777777" w:rsidTr="00F32DDC">
        <w:tc>
          <w:tcPr>
            <w:tcW w:w="2837" w:type="dxa"/>
            <w:shd w:val="clear" w:color="auto" w:fill="D9E2F3"/>
            <w:vAlign w:val="center"/>
          </w:tcPr>
          <w:p w14:paraId="65A1EC03"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0FE82CF9" w14:textId="77777777" w:rsidR="00A9306E" w:rsidRPr="00FD1EE4" w:rsidRDefault="00A9306E" w:rsidP="00F32DDC">
            <w:pPr>
              <w:spacing w:before="240" w:after="240"/>
              <w:rPr>
                <w:rFonts w:ascii="GHEA Grapalat" w:eastAsia="GHEA Grapalat" w:hAnsi="GHEA Grapalat" w:cs="GHEA Grapalat"/>
              </w:rPr>
            </w:pPr>
          </w:p>
        </w:tc>
      </w:tr>
    </w:tbl>
    <w:p w14:paraId="237A3B27" w14:textId="77777777"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14:paraId="5150037D" w14:textId="77777777" w:rsidTr="00F32DDC">
        <w:trPr>
          <w:trHeight w:val="924"/>
        </w:trPr>
        <w:tc>
          <w:tcPr>
            <w:tcW w:w="9016" w:type="dxa"/>
            <w:gridSpan w:val="2"/>
            <w:vAlign w:val="center"/>
          </w:tcPr>
          <w:p w14:paraId="233C09C8" w14:textId="77777777" w:rsidR="00A9306E" w:rsidRPr="00FD1EE4" w:rsidRDefault="00000000"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14:paraId="602E42F1" w14:textId="77777777" w:rsidTr="00F32DDC">
        <w:trPr>
          <w:trHeight w:val="684"/>
        </w:trPr>
        <w:tc>
          <w:tcPr>
            <w:tcW w:w="4508" w:type="dxa"/>
            <w:shd w:val="clear" w:color="auto" w:fill="D9E2F3"/>
            <w:vAlign w:val="center"/>
          </w:tcPr>
          <w:p w14:paraId="05A2B758"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4E6051C8"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9E8F15C" w14:textId="77777777" w:rsidTr="00F32DDC">
        <w:trPr>
          <w:trHeight w:val="1282"/>
        </w:trPr>
        <w:tc>
          <w:tcPr>
            <w:tcW w:w="4508" w:type="dxa"/>
            <w:shd w:val="clear" w:color="auto" w:fill="D9E2F3"/>
            <w:vAlign w:val="center"/>
          </w:tcPr>
          <w:p w14:paraId="69CAF6D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2A6D3190" w14:textId="77777777" w:rsidR="00A9306E" w:rsidRPr="006B364D" w:rsidRDefault="0000000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14:paraId="3A131A69" w14:textId="77777777" w:rsidR="00A9306E" w:rsidRPr="00F10CBA" w:rsidRDefault="0000000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14:paraId="72A3F2C0" w14:textId="77777777" w:rsidTr="00F32DDC">
        <w:tc>
          <w:tcPr>
            <w:tcW w:w="9016" w:type="dxa"/>
            <w:gridSpan w:val="2"/>
            <w:vAlign w:val="center"/>
          </w:tcPr>
          <w:p w14:paraId="48800746"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6F16E4">
              <w:rPr>
                <w:rFonts w:ascii="GHEA Grapalat" w:eastAsia="GHEA Grapalat" w:hAnsi="GHEA Grapalat" w:cs="GHEA Grapalat"/>
                <w:lang w:val="hy-AM"/>
              </w:rPr>
              <w:t>б</w:t>
            </w:r>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14:paraId="458C2625" w14:textId="77777777" w:rsidTr="00F32DDC">
        <w:tc>
          <w:tcPr>
            <w:tcW w:w="9016" w:type="dxa"/>
            <w:gridSpan w:val="2"/>
            <w:vAlign w:val="center"/>
          </w:tcPr>
          <w:p w14:paraId="16A4A64A" w14:textId="77777777" w:rsidR="00A9306E" w:rsidRPr="00FD1EE4" w:rsidRDefault="00000000"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801B2D">
              <w:rPr>
                <w:rFonts w:ascii="GHEA Grapalat" w:eastAsia="GHEA Grapalat" w:hAnsi="GHEA Grapalat" w:cs="GHEA Grapalat"/>
                <w:lang w:val="hy-AM"/>
              </w:rPr>
              <w:t>в</w:t>
            </w:r>
            <w:r w:rsidR="00A9306E">
              <w:rPr>
                <w:rFonts w:ascii="GHEA Grapalat" w:eastAsia="GHEA Grapalat" w:hAnsi="GHEA Grapalat" w:cs="GHEA Grapalat"/>
              </w:rPr>
              <w:t>.</w:t>
            </w:r>
            <w:r w:rsidR="00A9306E"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14:paraId="2CA03B4D" w14:textId="77777777"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14:paraId="679F3AB4" w14:textId="77777777" w:rsidTr="00F32DDC">
        <w:trPr>
          <w:trHeight w:val="924"/>
        </w:trPr>
        <w:tc>
          <w:tcPr>
            <w:tcW w:w="9016" w:type="dxa"/>
            <w:gridSpan w:val="2"/>
            <w:vAlign w:val="center"/>
          </w:tcPr>
          <w:p w14:paraId="1A0FB4FE" w14:textId="77777777" w:rsidR="00A9306E" w:rsidRPr="00FD1EE4" w:rsidRDefault="00000000"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14:paraId="390245A7" w14:textId="77777777" w:rsidTr="00F32DDC">
        <w:trPr>
          <w:trHeight w:val="684"/>
        </w:trPr>
        <w:tc>
          <w:tcPr>
            <w:tcW w:w="4508" w:type="dxa"/>
            <w:shd w:val="clear" w:color="auto" w:fill="D9E2F3"/>
            <w:vAlign w:val="center"/>
          </w:tcPr>
          <w:p w14:paraId="629C01B3"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vAlign w:val="center"/>
          </w:tcPr>
          <w:p w14:paraId="15FA28F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5C095DA" w14:textId="77777777" w:rsidTr="00F32DDC">
        <w:trPr>
          <w:trHeight w:val="1282"/>
        </w:trPr>
        <w:tc>
          <w:tcPr>
            <w:tcW w:w="4508" w:type="dxa"/>
            <w:shd w:val="clear" w:color="auto" w:fill="D9E2F3"/>
            <w:vAlign w:val="center"/>
          </w:tcPr>
          <w:p w14:paraId="2736DAC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7E74E115" w14:textId="77777777" w:rsidR="00A9306E" w:rsidRPr="00C843BA" w:rsidRDefault="0000000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14:paraId="64EBD112" w14:textId="77777777" w:rsidR="00A9306E" w:rsidRPr="00C843BA" w:rsidRDefault="0000000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14:paraId="5874A57C" w14:textId="77777777" w:rsidTr="00F32DDC">
        <w:tc>
          <w:tcPr>
            <w:tcW w:w="9016" w:type="dxa"/>
            <w:gridSpan w:val="2"/>
            <w:vAlign w:val="center"/>
          </w:tcPr>
          <w:p w14:paraId="08419EC5"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D654B4">
              <w:rPr>
                <w:rFonts w:ascii="GHEA Grapalat" w:eastAsia="GHEA Grapalat" w:hAnsi="GHEA Grapalat" w:cs="GHEA Grapalat"/>
                <w:lang w:val="hy-AM"/>
              </w:rPr>
              <w:t>б</w:t>
            </w:r>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14:paraId="4EAD1E1B" w14:textId="77777777" w:rsidTr="00F32DDC">
        <w:tc>
          <w:tcPr>
            <w:tcW w:w="9016" w:type="dxa"/>
            <w:gridSpan w:val="2"/>
            <w:vAlign w:val="center"/>
          </w:tcPr>
          <w:p w14:paraId="0DFD6F8D"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1104ED">
              <w:rPr>
                <w:rFonts w:ascii="GHEA Grapalat" w:eastAsia="GHEA Grapalat" w:hAnsi="GHEA Grapalat" w:cs="GHEA Grapalat"/>
                <w:lang w:val="hy-AM"/>
              </w:rPr>
              <w:t>в</w:t>
            </w:r>
            <w:r w:rsidR="00A9306E" w:rsidRPr="00FD1EE4">
              <w:rPr>
                <w:rFonts w:eastAsia="Cambria Math"/>
              </w:rPr>
              <w:t>․</w:t>
            </w:r>
            <w:r w:rsidR="00A9306E" w:rsidRPr="00FD1EE4">
              <w:rPr>
                <w:rFonts w:ascii="GHEA Grapalat" w:eastAsia="Cambria Math" w:hAnsi="GHEA Grapalat" w:cs="Cambria Math"/>
              </w:rPr>
              <w:t xml:space="preserve"> </w:t>
            </w:r>
            <w:r w:rsidR="00A9306E"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14:paraId="6C6FED69" w14:textId="77777777" w:rsidTr="00F32DDC">
        <w:tc>
          <w:tcPr>
            <w:tcW w:w="9016" w:type="dxa"/>
            <w:gridSpan w:val="2"/>
            <w:vAlign w:val="center"/>
          </w:tcPr>
          <w:p w14:paraId="6268E040"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839CB">
              <w:rPr>
                <w:rFonts w:ascii="GHEA Grapalat" w:eastAsia="GHEA Grapalat" w:hAnsi="GHEA Grapalat" w:cs="GHEA Grapalat"/>
                <w:lang w:val="hy-AM"/>
              </w:rPr>
              <w:t>г</w:t>
            </w:r>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14:paraId="4E1F0D9A" w14:textId="77777777" w:rsidTr="00F32DDC">
        <w:tc>
          <w:tcPr>
            <w:tcW w:w="9016" w:type="dxa"/>
            <w:gridSpan w:val="2"/>
            <w:vAlign w:val="center"/>
          </w:tcPr>
          <w:p w14:paraId="1CF3C025"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14:paraId="1859B5B3"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4E37DDE0" w14:textId="77777777" w:rsidTr="00F32DDC">
        <w:tc>
          <w:tcPr>
            <w:tcW w:w="2837" w:type="dxa"/>
            <w:shd w:val="clear" w:color="auto" w:fill="D9E2F3"/>
            <w:vAlign w:val="center"/>
          </w:tcPr>
          <w:p w14:paraId="449C44F5"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3A0E35E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2724E97" w14:textId="77777777" w:rsidTr="00F32DDC">
        <w:tc>
          <w:tcPr>
            <w:tcW w:w="2837" w:type="dxa"/>
            <w:shd w:val="clear" w:color="auto" w:fill="D9E2F3"/>
            <w:vAlign w:val="center"/>
          </w:tcPr>
          <w:p w14:paraId="5047C23A"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lastRenderedPageBreak/>
              <w:t>Осуществление контроля за организацией</w:t>
            </w:r>
          </w:p>
        </w:tc>
        <w:tc>
          <w:tcPr>
            <w:tcW w:w="6180" w:type="dxa"/>
            <w:vAlign w:val="center"/>
          </w:tcPr>
          <w:p w14:paraId="6BF2FB77" w14:textId="77777777" w:rsidR="00A9306E" w:rsidRPr="00B23852" w:rsidRDefault="0000000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14:paraId="63A6009C" w14:textId="77777777" w:rsidR="00A9306E" w:rsidRPr="00FD1EE4" w:rsidRDefault="00000000" w:rsidP="00F32DDC">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Совместно с аффилированными лицами</w:t>
            </w:r>
          </w:p>
        </w:tc>
      </w:tr>
      <w:tr w:rsidR="00A9306E" w:rsidRPr="00FD1EE4" w14:paraId="2BEF1352" w14:textId="77777777" w:rsidTr="00F32DDC">
        <w:tc>
          <w:tcPr>
            <w:tcW w:w="2837" w:type="dxa"/>
            <w:shd w:val="clear" w:color="auto" w:fill="D9E2F3"/>
            <w:vAlign w:val="center"/>
          </w:tcPr>
          <w:p w14:paraId="263DE29B"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2F2B0F94" w14:textId="77777777" w:rsidR="00A9306E" w:rsidRPr="005600B4" w:rsidRDefault="0000000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14:paraId="22016E3E" w14:textId="77777777" w:rsidR="00A9306E" w:rsidRPr="005600B4" w:rsidRDefault="0000000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14:paraId="0DC4FF9E"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75352AEF" w14:textId="77777777" w:rsidTr="00F32DDC">
        <w:tc>
          <w:tcPr>
            <w:tcW w:w="2837" w:type="dxa"/>
            <w:shd w:val="clear" w:color="auto" w:fill="D9E2F3"/>
            <w:vAlign w:val="center"/>
          </w:tcPr>
          <w:p w14:paraId="598F072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5F12F45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16E8B43" w14:textId="77777777" w:rsidTr="00F32DDC">
        <w:tc>
          <w:tcPr>
            <w:tcW w:w="2837" w:type="dxa"/>
            <w:shd w:val="clear" w:color="auto" w:fill="D9E2F3"/>
            <w:vAlign w:val="center"/>
          </w:tcPr>
          <w:p w14:paraId="13BD17E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584A9CCF" w14:textId="77777777" w:rsidR="00A9306E" w:rsidRPr="00FD1EE4" w:rsidRDefault="00A9306E" w:rsidP="00F32DDC">
            <w:pPr>
              <w:spacing w:before="240" w:after="240"/>
              <w:rPr>
                <w:rFonts w:ascii="GHEA Grapalat" w:eastAsia="GHEA Grapalat" w:hAnsi="GHEA Grapalat" w:cs="GHEA Grapalat"/>
              </w:rPr>
            </w:pPr>
          </w:p>
        </w:tc>
      </w:tr>
    </w:tbl>
    <w:p w14:paraId="48E16FEB" w14:textId="77777777"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0B8F5767" w14:textId="77777777"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1518B368"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0606FCC4" w14:textId="77777777" w:rsidTr="00F32DDC">
        <w:tc>
          <w:tcPr>
            <w:tcW w:w="2835" w:type="dxa"/>
            <w:shd w:val="clear" w:color="auto" w:fill="D9E2F3"/>
            <w:vAlign w:val="center"/>
          </w:tcPr>
          <w:p w14:paraId="6FA75DF7"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02CCCDF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0E5FA79" w14:textId="77777777" w:rsidTr="00F32DDC">
        <w:tc>
          <w:tcPr>
            <w:tcW w:w="2835" w:type="dxa"/>
            <w:shd w:val="clear" w:color="auto" w:fill="D9E2F3"/>
            <w:vAlign w:val="center"/>
          </w:tcPr>
          <w:p w14:paraId="551B91D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1DB7D7F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D3C8060" w14:textId="77777777" w:rsidTr="00F32DDC">
        <w:tc>
          <w:tcPr>
            <w:tcW w:w="2835" w:type="dxa"/>
            <w:shd w:val="clear" w:color="auto" w:fill="D9E2F3"/>
            <w:vAlign w:val="center"/>
          </w:tcPr>
          <w:p w14:paraId="01C6CD93"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42C93D2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3707E95" w14:textId="77777777" w:rsidTr="00F32DDC">
        <w:tc>
          <w:tcPr>
            <w:tcW w:w="2835" w:type="dxa"/>
            <w:shd w:val="clear" w:color="auto" w:fill="D9E2F3"/>
            <w:vAlign w:val="center"/>
          </w:tcPr>
          <w:p w14:paraId="5515C6F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3F7F586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32DDC9C" w14:textId="77777777" w:rsidTr="00F32DDC">
        <w:tc>
          <w:tcPr>
            <w:tcW w:w="2835" w:type="dxa"/>
            <w:shd w:val="clear" w:color="auto" w:fill="D9E2F3"/>
            <w:vAlign w:val="center"/>
          </w:tcPr>
          <w:p w14:paraId="5DB4CEF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7C7442A6"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48D3FB6" w14:textId="77777777" w:rsidTr="00F32DDC">
        <w:tc>
          <w:tcPr>
            <w:tcW w:w="2835" w:type="dxa"/>
            <w:shd w:val="clear" w:color="auto" w:fill="D9E2F3"/>
            <w:vAlign w:val="center"/>
          </w:tcPr>
          <w:p w14:paraId="6174FB5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5FDB8BC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90C462D" w14:textId="77777777" w:rsidTr="00F32DDC">
        <w:tc>
          <w:tcPr>
            <w:tcW w:w="2835" w:type="dxa"/>
            <w:shd w:val="clear" w:color="auto" w:fill="D9E2F3"/>
            <w:vAlign w:val="center"/>
          </w:tcPr>
          <w:p w14:paraId="39D1DF5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4372E01B" w14:textId="77777777" w:rsidR="00A9306E" w:rsidRPr="00FD1EE4" w:rsidRDefault="00A9306E" w:rsidP="00F32DDC">
            <w:pPr>
              <w:spacing w:before="240" w:after="240"/>
              <w:rPr>
                <w:rFonts w:ascii="GHEA Grapalat" w:eastAsia="GHEA Grapalat" w:hAnsi="GHEA Grapalat" w:cs="GHEA Grapalat"/>
              </w:rPr>
            </w:pPr>
          </w:p>
        </w:tc>
      </w:tr>
    </w:tbl>
    <w:p w14:paraId="56ECE212"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5984D8CE" w14:textId="77777777" w:rsidTr="00F32DDC">
        <w:trPr>
          <w:trHeight w:val="853"/>
        </w:trPr>
        <w:tc>
          <w:tcPr>
            <w:tcW w:w="2835" w:type="dxa"/>
            <w:vMerge w:val="restart"/>
            <w:shd w:val="clear" w:color="auto" w:fill="D9E2F3"/>
            <w:vAlign w:val="center"/>
          </w:tcPr>
          <w:p w14:paraId="58A9AF71"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00BC794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995A4B2" w14:textId="77777777" w:rsidTr="00F32DDC">
        <w:trPr>
          <w:trHeight w:val="850"/>
        </w:trPr>
        <w:tc>
          <w:tcPr>
            <w:tcW w:w="2835" w:type="dxa"/>
            <w:vMerge/>
            <w:shd w:val="clear" w:color="auto" w:fill="D9E2F3"/>
            <w:vAlign w:val="center"/>
          </w:tcPr>
          <w:p w14:paraId="587E2C08"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B6C020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5E3745E" w14:textId="77777777" w:rsidTr="00F32DDC">
        <w:trPr>
          <w:trHeight w:val="850"/>
        </w:trPr>
        <w:tc>
          <w:tcPr>
            <w:tcW w:w="2835" w:type="dxa"/>
            <w:vMerge/>
            <w:shd w:val="clear" w:color="auto" w:fill="D9E2F3"/>
            <w:vAlign w:val="center"/>
          </w:tcPr>
          <w:p w14:paraId="7CDC33AD"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6B76D2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D6A3290" w14:textId="77777777" w:rsidTr="00F32DDC">
        <w:trPr>
          <w:trHeight w:val="850"/>
        </w:trPr>
        <w:tc>
          <w:tcPr>
            <w:tcW w:w="2835" w:type="dxa"/>
            <w:vMerge/>
            <w:shd w:val="clear" w:color="auto" w:fill="D9E2F3"/>
            <w:vAlign w:val="center"/>
          </w:tcPr>
          <w:p w14:paraId="61F41602"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BFD3F16"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0C23092" w14:textId="77777777" w:rsidTr="00F32DDC">
        <w:trPr>
          <w:trHeight w:val="850"/>
        </w:trPr>
        <w:tc>
          <w:tcPr>
            <w:tcW w:w="2835" w:type="dxa"/>
            <w:vMerge/>
            <w:shd w:val="clear" w:color="auto" w:fill="D9E2F3"/>
            <w:vAlign w:val="center"/>
          </w:tcPr>
          <w:p w14:paraId="1E22BD05"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5BA224A" w14:textId="77777777" w:rsidR="00A9306E" w:rsidRPr="00FD1EE4" w:rsidRDefault="00A9306E" w:rsidP="00F32DDC">
            <w:pPr>
              <w:spacing w:before="240" w:after="240"/>
              <w:rPr>
                <w:rFonts w:ascii="GHEA Grapalat" w:eastAsia="GHEA Grapalat" w:hAnsi="GHEA Grapalat" w:cs="GHEA Grapalat"/>
              </w:rPr>
            </w:pPr>
          </w:p>
        </w:tc>
      </w:tr>
    </w:tbl>
    <w:p w14:paraId="74CE3A03" w14:textId="77777777"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2D5E22F4" w14:textId="77777777" w:rsidTr="00F32DDC">
        <w:tc>
          <w:tcPr>
            <w:tcW w:w="2835" w:type="dxa"/>
            <w:shd w:val="clear" w:color="auto" w:fill="D9E2F3"/>
            <w:vAlign w:val="center"/>
          </w:tcPr>
          <w:p w14:paraId="2694714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14:paraId="27CAE27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810A76B" w14:textId="77777777" w:rsidTr="00F32DDC">
        <w:tc>
          <w:tcPr>
            <w:tcW w:w="2835" w:type="dxa"/>
            <w:shd w:val="clear" w:color="auto" w:fill="D9E2F3"/>
            <w:vAlign w:val="center"/>
          </w:tcPr>
          <w:p w14:paraId="0F6FC7E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4E55AE68" w14:textId="77777777" w:rsidR="00A9306E" w:rsidRPr="00FD1EE4" w:rsidRDefault="00A9306E" w:rsidP="00F32DDC">
            <w:pPr>
              <w:spacing w:before="240" w:after="240"/>
              <w:rPr>
                <w:rFonts w:ascii="GHEA Grapalat" w:eastAsia="GHEA Grapalat" w:hAnsi="GHEA Grapalat" w:cs="GHEA Grapalat"/>
              </w:rPr>
            </w:pPr>
          </w:p>
        </w:tc>
      </w:tr>
    </w:tbl>
    <w:p w14:paraId="41F39354" w14:textId="77777777"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3867E717" w14:textId="77777777" w:rsidR="00A9306E" w:rsidRPr="00AE55B6" w:rsidRDefault="00A9306E" w:rsidP="00AE55B6">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9306E" w:rsidRPr="00FD1EE4" w14:paraId="3302AF5D" w14:textId="77777777" w:rsidTr="00F32DDC">
        <w:tc>
          <w:tcPr>
            <w:tcW w:w="9016" w:type="dxa"/>
            <w:shd w:val="clear" w:color="auto" w:fill="DBE5F1" w:themeFill="accent1" w:themeFillTint="33"/>
          </w:tcPr>
          <w:p w14:paraId="05193493" w14:textId="77777777"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14:paraId="0591687C" w14:textId="77777777" w:rsidTr="00F32DDC">
        <w:trPr>
          <w:trHeight w:val="10187"/>
        </w:trPr>
        <w:tc>
          <w:tcPr>
            <w:tcW w:w="9016" w:type="dxa"/>
          </w:tcPr>
          <w:p w14:paraId="090E52F6" w14:textId="77777777" w:rsidR="00A9306E" w:rsidRPr="00FD1EE4" w:rsidRDefault="00A9306E" w:rsidP="00F32DDC">
            <w:pPr>
              <w:rPr>
                <w:rFonts w:ascii="GHEA Grapalat" w:eastAsia="GHEA Grapalat" w:hAnsi="GHEA Grapalat" w:cs="GHEA Grapalat"/>
                <w:b/>
                <w:color w:val="000000"/>
              </w:rPr>
            </w:pPr>
          </w:p>
        </w:tc>
      </w:tr>
    </w:tbl>
    <w:p w14:paraId="36620A9B" w14:textId="77777777"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14:paraId="6A3DA091" w14:textId="77777777" w:rsidR="00A9306E" w:rsidRDefault="00A9306E" w:rsidP="00A9306E">
      <w:pPr>
        <w:rPr>
          <w:rFonts w:ascii="GHEA Grapalat" w:hAnsi="GHEA Grapalat"/>
          <w:b/>
        </w:rPr>
      </w:pPr>
    </w:p>
    <w:p w14:paraId="5945C6B9" w14:textId="77777777" w:rsidR="00A9306E" w:rsidRDefault="00A9306E" w:rsidP="00A9306E">
      <w:pPr>
        <w:rPr>
          <w:ins w:id="4" w:author="Inesa Kocharyan" w:date="2021-09-01T11:45:00Z"/>
          <w:rFonts w:ascii="GHEA Grapalat" w:hAnsi="GHEA Grapalat"/>
          <w:b/>
        </w:rPr>
      </w:pPr>
    </w:p>
    <w:p w14:paraId="64E57E32" w14:textId="77777777" w:rsidR="00A9306E" w:rsidRDefault="00A9306E" w:rsidP="00A9306E">
      <w:pPr>
        <w:rPr>
          <w:rFonts w:ascii="GHEA Grapalat" w:hAnsi="GHEA Grapalat"/>
          <w:b/>
        </w:rPr>
      </w:pPr>
      <w:r>
        <w:rPr>
          <w:rFonts w:ascii="GHEA Grapalat" w:hAnsi="GHEA Grapalat"/>
          <w:b/>
        </w:rPr>
        <w:br w:type="page"/>
      </w:r>
    </w:p>
    <w:p w14:paraId="53273FF2" w14:textId="77777777"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14:paraId="23CD0374" w14:textId="77777777"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0B0A3922" w14:textId="77777777" w:rsidR="00A9306E" w:rsidRPr="000306ED" w:rsidRDefault="00A9306E" w:rsidP="00A9306E">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223E857A" w14:textId="77777777" w:rsidR="00A9306E" w:rsidRPr="000306ED" w:rsidRDefault="00A9306E" w:rsidP="00A9306E">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53934EAB" w14:textId="77777777" w:rsidR="00A9306E" w:rsidRPr="000306ED" w:rsidRDefault="00A9306E" w:rsidP="00A9306E">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553DDC8C" w14:textId="77777777" w:rsidR="00A9306E" w:rsidRPr="000306ED" w:rsidRDefault="00A9306E" w:rsidP="00A9306E">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4142CC50" w14:textId="77777777"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w:t>
      </w:r>
      <w:r w:rsidRPr="000306ED">
        <w:rPr>
          <w:rFonts w:ascii="GHEA Grapalat" w:hAnsi="GHEA Grapalat"/>
        </w:rPr>
        <w:lastRenderedPageBreak/>
        <w:t>бирже документы-при наличии документов, содержащих сведения о владельцах данного юридического лица;</w:t>
      </w:r>
    </w:p>
    <w:p w14:paraId="3AA4F0A8" w14:textId="77777777"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64B11D78" w14:textId="77777777"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9C46686" w14:textId="77777777"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14:paraId="7E9E0C06" w14:textId="77777777" w:rsidR="00A9306E" w:rsidRPr="000306ED" w:rsidRDefault="00A9306E" w:rsidP="00A9306E">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w:t>
      </w:r>
      <w:r w:rsidRPr="000306ED">
        <w:rPr>
          <w:rFonts w:ascii="GHEA Grapalat" w:hAnsi="GHEA Grapalat"/>
        </w:rPr>
        <w:lastRenderedPageBreak/>
        <w:t>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040515F" w14:textId="77777777"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E7E617D" w14:textId="77777777"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216E9FD3" w14:textId="77777777" w:rsidR="00A9306E" w:rsidRPr="000306ED" w:rsidRDefault="00A9306E" w:rsidP="00A9306E">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2BF629F6" w14:textId="77777777"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1DB480B6" w14:textId="77777777"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30BA7E64" w14:textId="77777777"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7D8F859C" w14:textId="77777777"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w:t>
      </w:r>
      <w:r w:rsidRPr="000306ED">
        <w:rPr>
          <w:rFonts w:ascii="GHEA Grapalat" w:hAnsi="GHEA Grapalat"/>
        </w:rPr>
        <w:lastRenderedPageBreak/>
        <w:t>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0605B639" w14:textId="77777777"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242C689F" w14:textId="77777777"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rPr>
        <w:lastRenderedPageBreak/>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56B67347"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30714AA1" w14:textId="77777777"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0548C22E"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534E2152" w14:textId="77777777"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14:paraId="776132FC"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66EDD279"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w:t>
      </w:r>
      <w:r w:rsidRPr="000306ED">
        <w:rPr>
          <w:rFonts w:ascii="GHEA Grapalat" w:hAnsi="GHEA Grapalat"/>
        </w:rPr>
        <w:lastRenderedPageBreak/>
        <w:t>Организацию в силу правовых инструментов (в том числе заключенных сделок), на основании личного влияния иного характера или иными средствами;</w:t>
      </w:r>
    </w:p>
    <w:p w14:paraId="4CB05F92"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254F484C"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6D95406E" w14:textId="77777777"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11D5BE57"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4FF3C52E"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55E04AAE"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189DCE4E"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790038AF"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188B942D"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3DC04CE7" w14:textId="77777777"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14:paraId="1553097F" w14:textId="77777777" w:rsidR="00B32672" w:rsidRPr="00B32672" w:rsidRDefault="00B32672" w:rsidP="00A9306E">
      <w:pPr>
        <w:spacing w:line="360" w:lineRule="auto"/>
        <w:contextualSpacing/>
        <w:jc w:val="both"/>
        <w:rPr>
          <w:rFonts w:ascii="GHEA Grapalat" w:hAnsi="GHEA Grapalat"/>
        </w:rPr>
      </w:pPr>
    </w:p>
    <w:p w14:paraId="2D9FFCDE" w14:textId="77777777"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6DB49F2C" w14:textId="77777777"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w:t>
      </w:r>
      <w:r w:rsidR="00F514C3">
        <w:rPr>
          <w:rFonts w:ascii="GHEA Grapalat" w:hAnsi="GHEA Grapalat"/>
          <w:i/>
          <w:sz w:val="18"/>
          <w:szCs w:val="18"/>
          <w:lang w:val="hy-AM"/>
        </w:rPr>
        <w:t>,</w:t>
      </w:r>
      <w:r w:rsidRPr="000306ED">
        <w:rPr>
          <w:rFonts w:ascii="GHEA Grapalat" w:hAnsi="GHEA Grapalat"/>
          <w:i/>
          <w:sz w:val="18"/>
          <w:szCs w:val="18"/>
        </w:rPr>
        <w:t xml:space="preserve"> </w:t>
      </w:r>
      <w:r w:rsidR="00F514C3">
        <w:rPr>
          <w:rFonts w:ascii="GHEA Grapalat" w:hAnsi="GHEA Grapalat"/>
          <w:i/>
          <w:sz w:val="18"/>
          <w:szCs w:val="18"/>
        </w:rPr>
        <w:t>если он является резидентом РА</w:t>
      </w:r>
      <w:r w:rsidR="00F514C3" w:rsidRPr="000306ED" w:rsidDel="00F514C3">
        <w:rPr>
          <w:rFonts w:ascii="GHEA Grapalat" w:hAnsi="GHEA Grapalat"/>
          <w:i/>
          <w:sz w:val="18"/>
          <w:szCs w:val="18"/>
        </w:rPr>
        <w:t xml:space="preserve">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454B429C" w14:textId="77777777" w:rsidR="00A9306E" w:rsidRDefault="00A9306E">
      <w:pPr>
        <w:rPr>
          <w:rFonts w:ascii="GHEA Grapalat" w:hAnsi="GHEA Grapalat"/>
          <w:b/>
        </w:rPr>
      </w:pPr>
      <w:r>
        <w:rPr>
          <w:rFonts w:ascii="GHEA Grapalat" w:hAnsi="GHEA Grapalat"/>
          <w:b/>
        </w:rPr>
        <w:br w:type="page"/>
      </w:r>
    </w:p>
    <w:p w14:paraId="73473C9A" w14:textId="77777777"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0EECC94C" w14:textId="77262B99"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74525E">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547E83">
        <w:rPr>
          <w:rFonts w:ascii="GHEA Grapalat" w:hAnsi="GHEA Grapalat"/>
          <w:b/>
          <w:bCs/>
          <w:i/>
          <w:sz w:val="24"/>
          <w:szCs w:val="24"/>
        </w:rPr>
        <w:t>HFF-GH-NPTcDzB -2025/6</w:t>
      </w:r>
    </w:p>
    <w:p w14:paraId="2CF32B12" w14:textId="77777777" w:rsidR="00B2572B" w:rsidRPr="009044F1" w:rsidRDefault="00B2572B" w:rsidP="00B46D58">
      <w:pPr>
        <w:widowControl w:val="0"/>
        <w:spacing w:after="120"/>
        <w:ind w:firstLine="567"/>
        <w:jc w:val="center"/>
        <w:rPr>
          <w:rFonts w:ascii="GHEA Grapalat" w:hAnsi="GHEA Grapalat"/>
        </w:rPr>
      </w:pPr>
    </w:p>
    <w:p w14:paraId="07C82FCD"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25DE9248" w14:textId="77777777" w:rsidR="00B2572B" w:rsidRPr="009044F1" w:rsidRDefault="00B2572B" w:rsidP="00B46D58">
      <w:pPr>
        <w:widowControl w:val="0"/>
        <w:spacing w:after="120"/>
        <w:ind w:firstLine="567"/>
        <w:jc w:val="center"/>
        <w:rPr>
          <w:rFonts w:ascii="GHEA Grapalat" w:hAnsi="GHEA Grapalat"/>
        </w:rPr>
      </w:pPr>
    </w:p>
    <w:p w14:paraId="669EA095" w14:textId="18A7749A"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74525E">
        <w:rPr>
          <w:rFonts w:ascii="GHEA Grapalat" w:hAnsi="GHEA Grapalat"/>
          <w:spacing w:val="-6"/>
        </w:rPr>
        <w:t>запрос котировок</w:t>
      </w:r>
      <w:r w:rsidRPr="005744FC">
        <w:rPr>
          <w:rFonts w:ascii="GHEA Grapalat" w:hAnsi="GHEA Grapalat"/>
          <w:spacing w:val="-6"/>
        </w:rPr>
        <w:t xml:space="preserve"> под кодом </w:t>
      </w:r>
      <w:r w:rsidR="00547E83">
        <w:rPr>
          <w:rFonts w:ascii="GHEA Grapalat" w:hAnsi="GHEA Grapalat"/>
          <w:b/>
          <w:bCs/>
          <w:i/>
        </w:rPr>
        <w:t>HFF-GH-NPTcDzB -2025/6</w:t>
      </w:r>
      <w:r w:rsidRPr="005744FC">
        <w:rPr>
          <w:rFonts w:ascii="GHEA Grapalat" w:hAnsi="GHEA Grapalat"/>
          <w:spacing w:val="-6"/>
        </w:rPr>
        <w:t>,</w:t>
      </w:r>
      <w:r w:rsidRPr="009044F1">
        <w:rPr>
          <w:rFonts w:ascii="GHEA Grapalat" w:hAnsi="GHEA Grapalat"/>
        </w:rPr>
        <w:t xml:space="preserve"> </w:t>
      </w:r>
    </w:p>
    <w:p w14:paraId="6E835875"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3FE562A9"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5E06C56F"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44D11D93"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4A317B" w:rsidRPr="005744FC" w14:paraId="19B21191" w14:textId="77777777" w:rsidTr="00BC2673">
        <w:trPr>
          <w:trHeight w:val="916"/>
          <w:jc w:val="center"/>
        </w:trPr>
        <w:tc>
          <w:tcPr>
            <w:tcW w:w="1084" w:type="dxa"/>
            <w:tcBorders>
              <w:top w:val="single" w:sz="4" w:space="0" w:color="auto"/>
              <w:left w:val="single" w:sz="4" w:space="0" w:color="auto"/>
              <w:right w:val="single" w:sz="4" w:space="0" w:color="auto"/>
            </w:tcBorders>
            <w:vAlign w:val="center"/>
          </w:tcPr>
          <w:p w14:paraId="2568599C" w14:textId="77777777"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2F427AE8" w14:textId="77777777"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14:paraId="2471E9D4" w14:textId="77777777"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412431CC" w14:textId="77777777"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14:paraId="24973966"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2"/>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14:paraId="5881D32C"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078F2604"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14:paraId="709D362E" w14:textId="77777777"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5F589E4C" w14:textId="77777777"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5BDB368" w14:textId="77777777"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14:paraId="399888E7" w14:textId="77777777"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14:paraId="2BC8E3E1" w14:textId="77777777"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14:paraId="54DB0009" w14:textId="77777777"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14:paraId="7F3363AE"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5A34658A"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27284F74"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tcPr>
          <w:p w14:paraId="507CD355"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14:paraId="5FC43493"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14:paraId="0521DD4C" w14:textId="77777777" w:rsidR="004A317B" w:rsidRPr="005744FC" w:rsidRDefault="004A317B" w:rsidP="00B46D58">
            <w:pPr>
              <w:widowControl w:val="0"/>
              <w:jc w:val="center"/>
              <w:rPr>
                <w:rFonts w:ascii="GHEA Grapalat" w:hAnsi="GHEA Grapalat"/>
                <w:sz w:val="20"/>
                <w:szCs w:val="20"/>
              </w:rPr>
            </w:pPr>
          </w:p>
        </w:tc>
      </w:tr>
      <w:tr w:rsidR="004A317B" w:rsidRPr="005744FC" w14:paraId="5C0FBAA3" w14:textId="77777777"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14:paraId="7183F774"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14:paraId="6EB9170C"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tcPr>
          <w:p w14:paraId="4DB61594"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14:paraId="5D66B019"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14:paraId="477E870C" w14:textId="77777777" w:rsidR="004A317B" w:rsidRPr="005744FC" w:rsidRDefault="004A317B" w:rsidP="00B46D58">
            <w:pPr>
              <w:widowControl w:val="0"/>
              <w:rPr>
                <w:rFonts w:ascii="GHEA Grapalat" w:hAnsi="GHEA Grapalat"/>
                <w:sz w:val="20"/>
                <w:szCs w:val="20"/>
              </w:rPr>
            </w:pPr>
          </w:p>
        </w:tc>
      </w:tr>
      <w:tr w:rsidR="004A317B" w:rsidRPr="005744FC" w14:paraId="310D398F"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6277F2E7"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14:paraId="2EAE7324"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tcPr>
          <w:p w14:paraId="75840324"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14:paraId="64797ED3"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14:paraId="24036382" w14:textId="77777777" w:rsidR="004A317B" w:rsidRPr="005744FC" w:rsidRDefault="004A317B" w:rsidP="00B46D58">
            <w:pPr>
              <w:widowControl w:val="0"/>
              <w:jc w:val="center"/>
              <w:rPr>
                <w:rFonts w:ascii="GHEA Grapalat" w:hAnsi="GHEA Grapalat"/>
                <w:sz w:val="20"/>
                <w:szCs w:val="20"/>
              </w:rPr>
            </w:pPr>
          </w:p>
        </w:tc>
      </w:tr>
      <w:tr w:rsidR="004A317B" w:rsidRPr="005744FC" w14:paraId="13BCDFC2"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6365F9CA"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5A2CA83A"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tcPr>
          <w:p w14:paraId="7E3E9DD8"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14:paraId="433A736F"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14:paraId="346B4EDA" w14:textId="77777777" w:rsidR="004A317B" w:rsidRPr="005744FC" w:rsidRDefault="004A317B" w:rsidP="00B46D58">
            <w:pPr>
              <w:widowControl w:val="0"/>
              <w:jc w:val="center"/>
              <w:rPr>
                <w:rFonts w:ascii="GHEA Grapalat" w:hAnsi="GHEA Grapalat"/>
                <w:sz w:val="20"/>
                <w:szCs w:val="20"/>
              </w:rPr>
            </w:pPr>
          </w:p>
        </w:tc>
      </w:tr>
      <w:tr w:rsidR="004A317B" w:rsidRPr="005744FC" w14:paraId="3B4A6FBF" w14:textId="77777777"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14:paraId="4FE0D1CB"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7EDD3B0C"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vAlign w:val="center"/>
          </w:tcPr>
          <w:p w14:paraId="082F478E"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vAlign w:val="center"/>
          </w:tcPr>
          <w:p w14:paraId="18D8C05F"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vAlign w:val="center"/>
          </w:tcPr>
          <w:p w14:paraId="4E58AF50" w14:textId="77777777" w:rsidR="004A317B" w:rsidRPr="005744FC" w:rsidRDefault="004A317B" w:rsidP="00B46D58">
            <w:pPr>
              <w:widowControl w:val="0"/>
              <w:jc w:val="center"/>
              <w:rPr>
                <w:rFonts w:ascii="GHEA Grapalat" w:hAnsi="GHEA Grapalat"/>
                <w:sz w:val="20"/>
                <w:szCs w:val="20"/>
              </w:rPr>
            </w:pPr>
          </w:p>
        </w:tc>
      </w:tr>
    </w:tbl>
    <w:p w14:paraId="31ADCA81"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733E81B7"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400334EE" w14:textId="77777777" w:rsidR="00DC619D" w:rsidRPr="00D3436F" w:rsidRDefault="00DC619D" w:rsidP="00B46D58">
      <w:pPr>
        <w:widowControl w:val="0"/>
        <w:spacing w:after="160"/>
        <w:jc w:val="both"/>
        <w:rPr>
          <w:rFonts w:ascii="GHEA Grapalat" w:hAnsi="GHEA Grapalat"/>
          <w:lang w:val="es-ES"/>
        </w:rPr>
      </w:pPr>
    </w:p>
    <w:p w14:paraId="56125438"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1835C64E" w14:textId="77777777" w:rsidR="00B217BB" w:rsidRDefault="00B217BB" w:rsidP="00B46D58">
      <w:pPr>
        <w:rPr>
          <w:rFonts w:ascii="GHEA Grapalat" w:hAnsi="GHEA Grapalat"/>
          <w:b/>
        </w:rPr>
      </w:pPr>
      <w:r>
        <w:rPr>
          <w:rFonts w:ascii="GHEA Grapalat" w:hAnsi="GHEA Grapalat"/>
          <w:b/>
        </w:rPr>
        <w:br w:type="page"/>
      </w:r>
    </w:p>
    <w:p w14:paraId="62056FA2" w14:textId="77777777" w:rsidR="00B2572B" w:rsidRPr="00B138F3" w:rsidRDefault="00B2572B" w:rsidP="00B46D58">
      <w:pPr>
        <w:widowControl w:val="0"/>
        <w:spacing w:after="160"/>
        <w:ind w:firstLine="567"/>
        <w:jc w:val="right"/>
        <w:rPr>
          <w:rFonts w:ascii="GHEA Grapalat" w:hAnsi="GHEA Grapalat" w:cs="Arial"/>
          <w:b/>
        </w:rPr>
      </w:pPr>
      <w:r w:rsidRPr="00B138F3">
        <w:rPr>
          <w:rFonts w:ascii="GHEA Grapalat" w:hAnsi="GHEA Grapalat"/>
          <w:b/>
        </w:rPr>
        <w:lastRenderedPageBreak/>
        <w:t xml:space="preserve">Приложение № </w:t>
      </w:r>
      <w:r w:rsidR="001F7821" w:rsidRPr="00B138F3">
        <w:rPr>
          <w:rFonts w:ascii="GHEA Grapalat" w:hAnsi="GHEA Grapalat"/>
          <w:b/>
        </w:rPr>
        <w:t>3</w:t>
      </w:r>
    </w:p>
    <w:p w14:paraId="059876C4" w14:textId="503CEEF7" w:rsidR="00B2572B" w:rsidRPr="00B138F3" w:rsidRDefault="00B2572B" w:rsidP="00B46D58">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74525E">
        <w:rPr>
          <w:rFonts w:ascii="GHEA Grapalat" w:hAnsi="GHEA Grapalat"/>
          <w:b/>
          <w:sz w:val="24"/>
          <w:szCs w:val="24"/>
        </w:rPr>
        <w:t>запрос котировок</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547E83">
        <w:rPr>
          <w:rFonts w:ascii="GHEA Grapalat" w:hAnsi="GHEA Grapalat"/>
          <w:b/>
          <w:bCs/>
          <w:i/>
          <w:sz w:val="24"/>
          <w:szCs w:val="24"/>
        </w:rPr>
        <w:t>HFF-GH-NPTcDzB -2025/6</w:t>
      </w:r>
    </w:p>
    <w:p w14:paraId="4510F9AC" w14:textId="77777777" w:rsidR="00742F7B" w:rsidRPr="00B138F3" w:rsidRDefault="00742F7B" w:rsidP="00742F7B">
      <w:pPr>
        <w:pStyle w:val="BodyTextIndent3"/>
        <w:widowControl w:val="0"/>
        <w:spacing w:after="160" w:line="240" w:lineRule="auto"/>
        <w:jc w:val="center"/>
        <w:rPr>
          <w:rFonts w:ascii="GHEA Grapalat" w:hAnsi="GHEA Grapalat"/>
          <w:sz w:val="24"/>
          <w:szCs w:val="24"/>
        </w:rPr>
      </w:pPr>
      <w:r w:rsidRPr="00B138F3">
        <w:rPr>
          <w:rFonts w:ascii="GHEA Grapalat" w:hAnsi="GHEA Grapalat"/>
          <w:sz w:val="24"/>
          <w:szCs w:val="24"/>
        </w:rPr>
        <w:t xml:space="preserve"> </w:t>
      </w:r>
    </w:p>
    <w:p w14:paraId="3747055D" w14:textId="77777777" w:rsidR="00B2572B" w:rsidRPr="00B138F3" w:rsidRDefault="00742F7B" w:rsidP="00742F7B">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14:paraId="3AA59E5F" w14:textId="77777777" w:rsidR="000E5A91" w:rsidRPr="00B138F3" w:rsidRDefault="000E5A91" w:rsidP="000E5A91">
      <w:pPr>
        <w:widowControl w:val="0"/>
        <w:spacing w:after="160"/>
        <w:ind w:left="567" w:right="565"/>
        <w:jc w:val="center"/>
        <w:rPr>
          <w:rFonts w:ascii="GHEA Grapalat" w:hAnsi="GHEA Grapalat"/>
          <w:b/>
        </w:rPr>
      </w:pPr>
    </w:p>
    <w:p w14:paraId="7EB97754" w14:textId="77777777" w:rsidR="00BF7253" w:rsidRPr="00B138F3" w:rsidRDefault="00BF7253" w:rsidP="00BF7253">
      <w:pPr>
        <w:pStyle w:val="NormalWeb"/>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14:paraId="2C23C309" w14:textId="77777777" w:rsidR="00BF7253" w:rsidRPr="00B138F3" w:rsidRDefault="00BF7253" w:rsidP="00BF7253">
      <w:pPr>
        <w:pStyle w:val="NormalWeb"/>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14:paraId="72FDEAF0" w14:textId="77777777"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14:paraId="122ADBA5" w14:textId="77777777"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w:t>
      </w:r>
      <w:r w:rsidRPr="00B138F3">
        <w:rPr>
          <w:rStyle w:val="Strong"/>
          <w:rFonts w:ascii="GHEA Grapalat" w:hAnsi="GHEA Grapalat"/>
          <w:b w:val="0"/>
          <w:sz w:val="16"/>
          <w:szCs w:val="16"/>
        </w:rPr>
        <w:t>наименование участника</w:t>
      </w:r>
    </w:p>
    <w:p w14:paraId="1139167F"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14:paraId="5620B989"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14:paraId="407AADD6" w14:textId="77777777" w:rsidR="00BF7253" w:rsidRPr="00B138F3" w:rsidRDefault="00BF7253" w:rsidP="00BF7253">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14:paraId="3D6BC841"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14:paraId="6AEE3376"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4F392B81"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5F46D498"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7A0F34">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14:paraId="3B56B82A"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08E40126"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3543E4">
        <w:rPr>
          <w:rFonts w:ascii="GHEA Grapalat" w:eastAsiaTheme="minorHAnsi" w:hAnsi="GHEA Grapalat" w:cstheme="minorBidi"/>
          <w:sz w:val="18"/>
          <w:szCs w:val="18"/>
        </w:rPr>
        <w:t>*</w:t>
      </w:r>
    </w:p>
    <w:p w14:paraId="2E0CB2C6"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p>
    <w:p w14:paraId="38331099"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14:paraId="1A10A00A" w14:textId="77777777" w:rsidR="00BF7253" w:rsidRPr="00B138F3"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0AD86D0A"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2BDBBE19" w14:textId="77777777" w:rsidR="00BF7253" w:rsidRPr="00B138F3" w:rsidRDefault="00BF7253" w:rsidP="00BF7253">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w:t>
      </w:r>
      <w:r w:rsidR="00CC378E">
        <w:rPr>
          <w:rFonts w:ascii="GHEA Grapalat" w:eastAsiaTheme="minorHAnsi" w:hAnsi="GHEA Grapalat" w:cstheme="minorBidi"/>
        </w:rPr>
        <w:t>с момента выпуска и в силе</w:t>
      </w:r>
      <w:r w:rsidR="00CC378E" w:rsidRPr="007C2C8F">
        <w:rPr>
          <w:rFonts w:ascii="GHEA Grapalat" w:eastAsiaTheme="minorHAnsi" w:hAnsi="GHEA Grapalat" w:cstheme="minorBidi"/>
        </w:rPr>
        <w:t xml:space="preserve"> </w:t>
      </w:r>
      <w:r w:rsidRPr="00B138F3">
        <w:rPr>
          <w:rFonts w:ascii="GHEA Grapalat" w:eastAsiaTheme="minorHAnsi" w:hAnsi="GHEA Grapalat" w:cstheme="minorBidi"/>
        </w:rPr>
        <w:t>девяносто рабочих дней</w:t>
      </w:r>
      <w:r w:rsidR="00400A74">
        <w:rPr>
          <w:rFonts w:ascii="GHEA Grapalat" w:eastAsiaTheme="minorHAnsi" w:hAnsi="GHEA Grapalat" w:cstheme="minorBidi"/>
        </w:rPr>
        <w:t>**</w:t>
      </w:r>
      <w:r w:rsidRPr="00B138F3">
        <w:rPr>
          <w:rFonts w:ascii="GHEA Grapalat" w:eastAsiaTheme="minorHAnsi" w:hAnsi="GHEA Grapalat" w:cstheme="minorBidi"/>
        </w:rPr>
        <w:t xml:space="preserve"> со дня </w:t>
      </w:r>
      <w:r w:rsidR="00CC378E" w:rsidRPr="00AA4C59">
        <w:rPr>
          <w:rFonts w:ascii="GHEA Grapalat" w:eastAsiaTheme="minorHAnsi" w:hAnsi="GHEA Grapalat" w:cstheme="minorBidi"/>
        </w:rPr>
        <w:t xml:space="preserve">истечения </w:t>
      </w:r>
      <w:r w:rsidR="00CC378E">
        <w:rPr>
          <w:rFonts w:ascii="GHEA Grapalat" w:eastAsiaTheme="minorHAnsi" w:hAnsi="GHEA Grapalat" w:cstheme="minorBidi"/>
        </w:rPr>
        <w:t xml:space="preserve">крайнего </w:t>
      </w:r>
      <w:r w:rsidR="00CC378E" w:rsidRPr="00AA4C59">
        <w:rPr>
          <w:rFonts w:ascii="GHEA Grapalat" w:eastAsiaTheme="minorHAnsi" w:hAnsi="GHEA Grapalat" w:cstheme="minorBidi"/>
        </w:rPr>
        <w:t xml:space="preserve">срока </w:t>
      </w:r>
      <w:r w:rsidRPr="00B138F3">
        <w:rPr>
          <w:rFonts w:ascii="GHEA Grapalat" w:eastAsiaTheme="minorHAnsi" w:hAnsi="GHEA Grapalat" w:cstheme="minorBidi"/>
        </w:rPr>
        <w:t>подачи принципалом заявки на участие в организованной бенефициаром процедуре закупок под кодом   ________________________________.</w:t>
      </w:r>
    </w:p>
    <w:p w14:paraId="28189808" w14:textId="77777777" w:rsidR="00BF7253" w:rsidRPr="00B138F3" w:rsidRDefault="00BF7253" w:rsidP="00BF7253">
      <w:pPr>
        <w:pStyle w:val="NormalWeb"/>
        <w:shd w:val="clear" w:color="auto" w:fill="FFFFFF"/>
        <w:ind w:firstLine="374"/>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14:paraId="528D214E" w14:textId="77777777" w:rsidR="00CC378E" w:rsidRDefault="0036746C" w:rsidP="0036746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564E3F">
        <w:rPr>
          <w:rFonts w:ascii="GHEA Grapalat" w:eastAsiaTheme="minorHAnsi" w:hAnsi="GHEA Grapalat" w:cstheme="minorBidi"/>
        </w:rPr>
        <w:t>Информацию о факте предоставления настоящей гарантии</w:t>
      </w:r>
      <w:r w:rsidR="007D4987" w:rsidRPr="00564E3F">
        <w:rPr>
          <w:rFonts w:ascii="GHEA Grapalat" w:eastAsiaTheme="minorHAnsi" w:hAnsi="GHEA Grapalat" w:cstheme="minorBidi"/>
        </w:rPr>
        <w:t>--</w:t>
      </w:r>
      <w:r w:rsidR="007D4987" w:rsidRPr="00564E3F">
        <w:t xml:space="preserve"> </w:t>
      </w:r>
      <w:r w:rsidR="007D4987" w:rsidRPr="00564E3F">
        <w:rPr>
          <w:rFonts w:ascii="GHEA Grapalat" w:eastAsiaTheme="minorHAnsi" w:hAnsi="GHEA Grapalat" w:cstheme="minorBidi"/>
        </w:rPr>
        <w:t>номер гарантии, наименование предоставляющего банка и код, указанный в пункте 1 настоящей гарантии,</w:t>
      </w:r>
      <w:r w:rsidRPr="00564E3F">
        <w:rPr>
          <w:rFonts w:ascii="GHEA Grapalat" w:eastAsiaTheme="minorHAnsi" w:hAnsi="GHEA Grapalat" w:cstheme="minorBidi"/>
        </w:rPr>
        <w:t xml:space="preserve"> без</w:t>
      </w:r>
      <w:r w:rsidRPr="00EC0CC9">
        <w:rPr>
          <w:rFonts w:ascii="GHEA Grapalat" w:eastAsiaTheme="minorHAnsi" w:hAnsi="GHEA Grapalat" w:cstheme="minorBidi"/>
        </w:rPr>
        <w:t xml:space="preserve">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 </w:t>
      </w:r>
      <w:r w:rsidR="00CC378E">
        <w:rPr>
          <w:rFonts w:ascii="GHEA Grapalat" w:eastAsiaTheme="minorHAnsi" w:hAnsi="GHEA Grapalat" w:cstheme="minorBidi"/>
        </w:rPr>
        <w:t xml:space="preserve">----------------------------------------------------------------------------------     </w:t>
      </w:r>
      <w:r w:rsidRPr="00EC0CC9">
        <w:rPr>
          <w:rFonts w:ascii="GHEA Grapalat" w:eastAsiaTheme="minorHAnsi" w:hAnsi="GHEA Grapalat" w:cstheme="minorBidi"/>
        </w:rPr>
        <w:t xml:space="preserve">который указан в </w:t>
      </w:r>
    </w:p>
    <w:p w14:paraId="0B43823C" w14:textId="77777777" w:rsidR="00CC378E" w:rsidRDefault="00CC378E" w:rsidP="0036746C">
      <w:pPr>
        <w:pStyle w:val="NormalWeb"/>
        <w:shd w:val="clear" w:color="auto" w:fill="FFFFFF"/>
        <w:spacing w:before="0" w:beforeAutospacing="0" w:after="0" w:afterAutospacing="0"/>
        <w:ind w:firstLine="375"/>
        <w:jc w:val="both"/>
        <w:rPr>
          <w:rFonts w:ascii="GHEA Grapalat" w:eastAsiaTheme="minorHAnsi" w:hAnsi="GHEA Grapalat" w:cstheme="minorBidi"/>
        </w:rPr>
      </w:pPr>
      <w:r>
        <w:rPr>
          <w:rStyle w:val="Strong"/>
          <w:b w:val="0"/>
          <w:bCs w:val="0"/>
          <w:sz w:val="20"/>
          <w:szCs w:val="20"/>
        </w:rPr>
        <w:t>адрес эл. почты секретаря</w:t>
      </w:r>
    </w:p>
    <w:p w14:paraId="37E7E38E" w14:textId="77777777" w:rsidR="0036746C" w:rsidRDefault="0036746C" w:rsidP="0036746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EC0CC9">
        <w:rPr>
          <w:rFonts w:ascii="GHEA Grapalat" w:eastAsiaTheme="minorHAnsi" w:hAnsi="GHEA Grapalat" w:cstheme="minorBidi"/>
        </w:rPr>
        <w:t>упомянутом в настоящем пункте приглашении к процедуре закупок.</w:t>
      </w:r>
    </w:p>
    <w:p w14:paraId="56119B6C" w14:textId="77777777" w:rsidR="0036746C" w:rsidRDefault="0036746C" w:rsidP="0036746C">
      <w:pPr>
        <w:pStyle w:val="NormalWeb"/>
        <w:shd w:val="clear" w:color="auto" w:fill="FFFFFF"/>
        <w:spacing w:before="0" w:beforeAutospacing="0" w:after="0" w:afterAutospacing="0"/>
        <w:ind w:firstLine="375"/>
        <w:jc w:val="both"/>
        <w:rPr>
          <w:rStyle w:val="Strong"/>
          <w:b w:val="0"/>
          <w:bCs w:val="0"/>
          <w:sz w:val="20"/>
          <w:szCs w:val="20"/>
        </w:rPr>
      </w:pPr>
    </w:p>
    <w:p w14:paraId="7C845A18" w14:textId="77777777" w:rsidR="00BF7253" w:rsidRPr="00B138F3"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7C813F14" w14:textId="77777777" w:rsidR="00BF7253" w:rsidRPr="00C10A50"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w:t>
      </w:r>
      <w:r w:rsidR="00C10A50" w:rsidRPr="00C10A50">
        <w:rPr>
          <w:rFonts w:ascii="GHEA Grapalat" w:eastAsiaTheme="minorHAnsi" w:hAnsi="GHEA Grapalat" w:cstheme="minorBidi"/>
        </w:rPr>
        <w:t>е</w:t>
      </w:r>
      <w:r w:rsidRPr="00B138F3">
        <w:rPr>
          <w:rFonts w:ascii="GHEA Grapalat" w:eastAsiaTheme="minorHAnsi" w:hAnsi="GHEA Grapalat" w:cstheme="minorBidi"/>
        </w:rPr>
        <w:t>тся копия протокола заседания оценочной комиссии об отклонении заявки</w:t>
      </w:r>
      <w:r w:rsidR="00C10A50" w:rsidRPr="00C10A50">
        <w:rPr>
          <w:rFonts w:ascii="GHEA Grapalat" w:eastAsiaTheme="minorHAnsi" w:hAnsi="GHEA Grapalat" w:cstheme="minorBidi"/>
        </w:rPr>
        <w:t>.</w:t>
      </w:r>
    </w:p>
    <w:p w14:paraId="055DE5EB"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E4A2163"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7CEFDBEE"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8D53B2A"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474B7DEB"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362A7B09" w14:textId="77777777"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16BED9DF" w14:textId="77777777"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p>
    <w:p w14:paraId="32B8EC12" w14:textId="77777777"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7B4540E2" w14:textId="77777777"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2AD70FD8"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787A11F"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93CD8F6"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rPr>
      </w:pPr>
    </w:p>
    <w:p w14:paraId="3E5C1FC5"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6F3BB090"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FF18902"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02205F1"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444ABDD3" w14:textId="77777777" w:rsidR="00BF7253" w:rsidRPr="00B138F3" w:rsidRDefault="00BF7253" w:rsidP="00BF7253">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0261283D"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645164CE"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19518F8" w14:textId="77777777" w:rsidR="000E5A91" w:rsidRPr="00B138F3" w:rsidRDefault="000E5A91" w:rsidP="00BF7253">
      <w:pPr>
        <w:pStyle w:val="BodyTextIndent"/>
        <w:widowControl w:val="0"/>
        <w:spacing w:after="160" w:line="240" w:lineRule="auto"/>
        <w:rPr>
          <w:rFonts w:ascii="GHEA Grapalat" w:hAnsi="GHEA Grapalat" w:cs="Sylfaen"/>
          <w:i w:val="0"/>
          <w:sz w:val="24"/>
          <w:szCs w:val="24"/>
        </w:rPr>
      </w:pPr>
    </w:p>
    <w:p w14:paraId="6FEB9C4F" w14:textId="77777777" w:rsidR="00260163" w:rsidRPr="00B138F3" w:rsidRDefault="00260163" w:rsidP="00B46D58">
      <w:pPr>
        <w:widowControl w:val="0"/>
        <w:spacing w:after="160"/>
        <w:ind w:left="567" w:right="565"/>
        <w:jc w:val="center"/>
        <w:rPr>
          <w:rFonts w:ascii="GHEA Grapalat" w:hAnsi="GHEA Grapalat"/>
          <w:b/>
        </w:rPr>
      </w:pPr>
    </w:p>
    <w:p w14:paraId="3CD88812" w14:textId="77777777" w:rsidR="00CF2692" w:rsidRPr="00B138F3" w:rsidRDefault="00CF2692" w:rsidP="00B46D58">
      <w:pPr>
        <w:widowControl w:val="0"/>
        <w:spacing w:after="160"/>
        <w:ind w:left="567" w:right="565"/>
        <w:jc w:val="center"/>
        <w:rPr>
          <w:rFonts w:ascii="GHEA Grapalat" w:hAnsi="GHEA Grapalat"/>
          <w:b/>
        </w:rPr>
      </w:pPr>
    </w:p>
    <w:p w14:paraId="59E900AA" w14:textId="77777777" w:rsidR="00CF2692" w:rsidRPr="00B138F3" w:rsidRDefault="00CF2692" w:rsidP="00B46D58">
      <w:pPr>
        <w:widowControl w:val="0"/>
        <w:spacing w:after="160"/>
        <w:ind w:left="567" w:right="565"/>
        <w:jc w:val="center"/>
        <w:rPr>
          <w:rFonts w:ascii="GHEA Grapalat" w:hAnsi="GHEA Grapalat"/>
          <w:b/>
        </w:rPr>
      </w:pPr>
    </w:p>
    <w:p w14:paraId="5ACB69B3" w14:textId="77777777" w:rsidR="00CF2692" w:rsidRPr="00B138F3" w:rsidRDefault="00CF2692" w:rsidP="00B46D58">
      <w:pPr>
        <w:widowControl w:val="0"/>
        <w:spacing w:after="160"/>
        <w:ind w:left="567" w:right="565"/>
        <w:jc w:val="center"/>
        <w:rPr>
          <w:rFonts w:ascii="GHEA Grapalat" w:hAnsi="GHEA Grapalat"/>
          <w:b/>
        </w:rPr>
      </w:pPr>
    </w:p>
    <w:p w14:paraId="48A2E01A" w14:textId="77777777" w:rsidR="00CF2692" w:rsidRPr="00B138F3" w:rsidRDefault="00CF2692" w:rsidP="00B46D58">
      <w:pPr>
        <w:widowControl w:val="0"/>
        <w:spacing w:after="160"/>
        <w:ind w:left="567" w:right="565"/>
        <w:jc w:val="center"/>
        <w:rPr>
          <w:rFonts w:ascii="GHEA Grapalat" w:hAnsi="GHEA Grapalat"/>
          <w:b/>
        </w:rPr>
      </w:pPr>
    </w:p>
    <w:p w14:paraId="2B7C2AC0" w14:textId="77777777" w:rsidR="00CF2692" w:rsidRPr="00B138F3" w:rsidRDefault="00CF2692" w:rsidP="00B46D58">
      <w:pPr>
        <w:widowControl w:val="0"/>
        <w:spacing w:after="160"/>
        <w:ind w:left="567" w:right="565"/>
        <w:jc w:val="center"/>
        <w:rPr>
          <w:rFonts w:ascii="GHEA Grapalat" w:hAnsi="GHEA Grapalat"/>
          <w:b/>
        </w:rPr>
      </w:pPr>
    </w:p>
    <w:p w14:paraId="5580D167" w14:textId="77777777" w:rsidR="00CF2692" w:rsidRPr="00B138F3" w:rsidRDefault="00CF2692" w:rsidP="00B46D58">
      <w:pPr>
        <w:widowControl w:val="0"/>
        <w:spacing w:after="160"/>
        <w:ind w:left="567" w:right="565"/>
        <w:jc w:val="center"/>
        <w:rPr>
          <w:rFonts w:ascii="GHEA Grapalat" w:hAnsi="GHEA Grapalat"/>
          <w:b/>
        </w:rPr>
      </w:pPr>
    </w:p>
    <w:p w14:paraId="49EE4B76" w14:textId="77777777" w:rsidR="009B7A85" w:rsidRDefault="009B7A85" w:rsidP="001005B0">
      <w:pPr>
        <w:widowControl w:val="0"/>
        <w:spacing w:after="160"/>
        <w:ind w:firstLine="567"/>
        <w:jc w:val="right"/>
        <w:rPr>
          <w:rFonts w:ascii="GHEA Grapalat" w:hAnsi="GHEA Grapalat"/>
          <w:b/>
        </w:rPr>
      </w:pPr>
    </w:p>
    <w:p w14:paraId="55D1CF0C" w14:textId="77777777"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p>
    <w:p w14:paraId="6D00EFC0" w14:textId="70221F24" w:rsidR="007B3F5F" w:rsidRPr="00B138F3" w:rsidRDefault="007B3F5F" w:rsidP="00E020F9">
      <w:pPr>
        <w:widowControl w:val="0"/>
        <w:spacing w:after="160"/>
        <w:ind w:firstLine="567"/>
        <w:jc w:val="right"/>
        <w:rPr>
          <w:rFonts w:ascii="GHEA Grapalat" w:hAnsi="GHEA Grapalat" w:cs="Arial"/>
          <w:b/>
        </w:rPr>
      </w:pPr>
      <w:r w:rsidRPr="00B138F3">
        <w:rPr>
          <w:rFonts w:ascii="GHEA Grapalat" w:hAnsi="GHEA Grapalat"/>
          <w:b/>
        </w:rPr>
        <w:t xml:space="preserve">к Приглашению на </w:t>
      </w:r>
      <w:r w:rsidR="0074525E">
        <w:rPr>
          <w:rFonts w:ascii="GHEA Grapalat" w:hAnsi="GHEA Grapalat"/>
          <w:b/>
        </w:rPr>
        <w:t>запрос котировок</w:t>
      </w:r>
      <w:r w:rsidRPr="00B138F3">
        <w:rPr>
          <w:rFonts w:ascii="GHEA Grapalat" w:hAnsi="GHEA Grapalat" w:cs="Arial"/>
          <w:b/>
        </w:rPr>
        <w:br/>
      </w:r>
      <w:r w:rsidRPr="00B138F3">
        <w:rPr>
          <w:rFonts w:ascii="GHEA Grapalat" w:hAnsi="GHEA Grapalat"/>
          <w:b/>
        </w:rPr>
        <w:t xml:space="preserve">под кодом </w:t>
      </w:r>
      <w:r w:rsidR="00547E83">
        <w:rPr>
          <w:rFonts w:ascii="GHEA Grapalat" w:hAnsi="GHEA Grapalat"/>
          <w:b/>
          <w:bCs/>
          <w:i/>
        </w:rPr>
        <w:t>HFF-GH-NPTcDzB -2025/6</w:t>
      </w:r>
      <w:r w:rsidR="00B7184E">
        <w:rPr>
          <w:rFonts w:ascii="GHEA Grapalat" w:hAnsi="GHEA Grapalat"/>
          <w:b/>
        </w:rPr>
        <w:t>*</w:t>
      </w:r>
    </w:p>
    <w:p w14:paraId="57FA8445" w14:textId="77777777" w:rsidR="0016001A" w:rsidRPr="00B138F3" w:rsidRDefault="0016001A" w:rsidP="0016001A">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40B13E15" w14:textId="77777777"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14:paraId="6AA77E7F" w14:textId="77777777" w:rsidR="007B3F5F" w:rsidRPr="00B138F3" w:rsidRDefault="007B3F5F" w:rsidP="007B3F5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14:paraId="36ACCA4B" w14:textId="77777777"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номер заключаемого договора</w:t>
      </w:r>
    </w:p>
    <w:p w14:paraId="1DD97843" w14:textId="77777777"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14:paraId="3AE77416" w14:textId="77777777" w:rsidR="007B3F5F" w:rsidRPr="00B138F3" w:rsidRDefault="007B3F5F" w:rsidP="007B3F5F">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14:paraId="5C5D5059"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14:paraId="02E056CE" w14:textId="77777777" w:rsidR="007B3F5F" w:rsidRPr="00B138F3" w:rsidRDefault="007B3F5F" w:rsidP="007B3F5F">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14:paraId="736EC299" w14:textId="77777777" w:rsidR="007B3F5F" w:rsidRPr="00B138F3" w:rsidRDefault="007B3F5F" w:rsidP="007B3F5F">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14:paraId="7B2C5666" w14:textId="77777777"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14:paraId="6EFB90B2" w14:textId="77777777"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14:paraId="43EAF06E" w14:textId="77777777" w:rsidR="007B3F5F" w:rsidRPr="00CC5A5B" w:rsidRDefault="007B3F5F" w:rsidP="00CC5A5B">
      <w:pPr>
        <w:pStyle w:val="NormalWeb"/>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2</w:t>
      </w:r>
      <w:r w:rsidRPr="00CC5A5B">
        <w:rPr>
          <w:rFonts w:ascii="GHEA Grapalat" w:eastAsiaTheme="minorHAnsi" w:hAnsi="GHEA Grapalat" w:cstheme="minorBidi"/>
        </w:rPr>
        <w:t xml:space="preserve">.  По гарантии </w:t>
      </w:r>
      <w:r w:rsidRPr="00CC5A5B">
        <w:rPr>
          <w:rFonts w:ascii="GHEA Grapalat" w:eastAsiaTheme="minorHAnsi" w:hAnsi="GHEA Grapalat" w:cstheme="minorBidi"/>
          <w:lang w:val="hy-AM"/>
        </w:rPr>
        <w:t xml:space="preserve">---------------------------------------------------------------------------- </w:t>
      </w:r>
    </w:p>
    <w:p w14:paraId="271677DD" w14:textId="77777777" w:rsidR="007B3F5F" w:rsidRPr="00CC5A5B" w:rsidRDefault="00667A47" w:rsidP="00CC5A5B">
      <w:pPr>
        <w:pStyle w:val="NormalWeb"/>
        <w:spacing w:before="0" w:beforeAutospacing="0" w:after="0" w:afterAutospacing="0"/>
        <w:jc w:val="both"/>
        <w:rPr>
          <w:rFonts w:ascii="GHEA Grapalat" w:eastAsiaTheme="minorHAnsi" w:hAnsi="GHEA Grapalat" w:cstheme="minorBidi"/>
        </w:rPr>
      </w:pPr>
      <w:r w:rsidRPr="00CC5A5B">
        <w:rPr>
          <w:rFonts w:ascii="GHEA Grapalat" w:eastAsiaTheme="minorHAnsi" w:hAnsi="GHEA Grapalat" w:cstheme="minorBidi"/>
          <w:sz w:val="18"/>
          <w:szCs w:val="18"/>
        </w:rPr>
        <w:t xml:space="preserve">                                     наименование выдающего гарантию банка </w:t>
      </w:r>
    </w:p>
    <w:p w14:paraId="24013333" w14:textId="77777777" w:rsidR="007B3F5F" w:rsidRPr="00B138F3" w:rsidRDefault="007B3F5F" w:rsidP="00CC5A5B">
      <w:pPr>
        <w:pStyle w:val="NormalWeb"/>
        <w:spacing w:before="0" w:beforeAutospacing="0" w:after="0" w:afterAutospacing="0"/>
        <w:jc w:val="both"/>
        <w:rPr>
          <w:rFonts w:ascii="GHEA Grapalat" w:eastAsiaTheme="minorHAnsi" w:hAnsi="GHEA Grapalat" w:cstheme="minorBidi"/>
        </w:rPr>
      </w:pPr>
      <w:r w:rsidRPr="00CC5A5B">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w:t>
      </w:r>
      <w:r w:rsidRPr="00B138F3">
        <w:rPr>
          <w:rFonts w:ascii="GHEA Grapalat" w:eastAsiaTheme="minorHAnsi" w:hAnsi="GHEA Grapalat" w:cstheme="minorBidi"/>
        </w:rPr>
        <w:t xml:space="preserve"> настоящей гарантией, выплатить бенефициару ----------------------------------------   (далее-сумма             </w:t>
      </w:r>
    </w:p>
    <w:p w14:paraId="5D16042B" w14:textId="77777777"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30AABAE4" w14:textId="77777777"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875C9E">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14:paraId="20D08B6E" w14:textId="77777777" w:rsidR="007B3F5F" w:rsidRPr="00B138F3" w:rsidRDefault="007B3F5F" w:rsidP="007B3F5F">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7B81C330" w14:textId="77777777"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B7184E">
        <w:rPr>
          <w:rFonts w:ascii="GHEA Grapalat" w:eastAsiaTheme="minorHAnsi" w:hAnsi="GHEA Grapalat" w:cstheme="minorBidi"/>
          <w:sz w:val="18"/>
          <w:szCs w:val="18"/>
        </w:rPr>
        <w:t xml:space="preserve"> *</w:t>
      </w:r>
    </w:p>
    <w:p w14:paraId="3C2A0C89" w14:textId="77777777"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342FC69A" w14:textId="77777777"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27E2CBD4"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42B23B3D" w14:textId="77777777" w:rsidR="007B3F5F" w:rsidRPr="000D0F13" w:rsidRDefault="007B3F5F" w:rsidP="007B3F5F">
      <w:pPr>
        <w:pStyle w:val="NormalWeb"/>
        <w:shd w:val="clear" w:color="auto" w:fill="FFFFFF"/>
        <w:ind w:firstLine="374"/>
        <w:contextualSpacing/>
        <w:jc w:val="both"/>
        <w:rPr>
          <w:rFonts w:ascii="GHEA Grapalat" w:eastAsiaTheme="minorHAnsi" w:hAnsi="GHEA Grapalat" w:cstheme="minorBidi"/>
        </w:rPr>
      </w:pPr>
      <w:r w:rsidRPr="000D0F13">
        <w:rPr>
          <w:rFonts w:ascii="GHEA Grapalat" w:eastAsiaTheme="minorHAnsi" w:hAnsi="GHEA Grapalat" w:cstheme="minorBidi"/>
        </w:rPr>
        <w:t xml:space="preserve">5. Гарантия действует </w:t>
      </w:r>
      <w:r w:rsidR="00746170">
        <w:rPr>
          <w:rFonts w:ascii="GHEA Grapalat" w:eastAsiaTheme="minorHAnsi" w:hAnsi="GHEA Grapalat" w:cstheme="minorBidi"/>
        </w:rPr>
        <w:t>с момента выпуска и в силе</w:t>
      </w:r>
      <w:r w:rsidR="00746170" w:rsidRPr="007C2C8F">
        <w:rPr>
          <w:rFonts w:ascii="GHEA Grapalat" w:eastAsiaTheme="minorHAnsi" w:hAnsi="GHEA Grapalat" w:cstheme="minorBidi"/>
        </w:rPr>
        <w:t xml:space="preserve"> </w:t>
      </w:r>
      <w:r w:rsidRPr="000D0F13">
        <w:rPr>
          <w:rFonts w:ascii="GHEA Grapalat" w:eastAsiaTheme="minorHAnsi" w:hAnsi="GHEA Grapalat" w:cstheme="minorBidi"/>
        </w:rPr>
        <w:t>со дня вступления в силу договора</w:t>
      </w:r>
      <w:r w:rsidR="00814DCB" w:rsidRPr="000D0F13">
        <w:rPr>
          <w:rFonts w:ascii="GHEA Grapalat" w:eastAsiaTheme="minorHAnsi" w:hAnsi="GHEA Grapalat" w:cstheme="minorBidi"/>
        </w:rPr>
        <w:t xml:space="preserve"> под кодом</w:t>
      </w:r>
      <w:r w:rsidRPr="000D0F13">
        <w:rPr>
          <w:rFonts w:ascii="GHEA Grapalat" w:eastAsiaTheme="minorHAnsi" w:hAnsi="GHEA Grapalat" w:cstheme="minorBidi"/>
        </w:rPr>
        <w:t xml:space="preserve"> N_____________________ заключ</w:t>
      </w:r>
      <w:r w:rsidR="00670185">
        <w:rPr>
          <w:rFonts w:ascii="GHEA Grapalat" w:eastAsiaTheme="minorHAnsi" w:hAnsi="GHEA Grapalat" w:cstheme="minorBidi"/>
        </w:rPr>
        <w:t>аемого</w:t>
      </w:r>
      <w:r w:rsidRPr="000D0F13">
        <w:rPr>
          <w:rFonts w:ascii="GHEA Grapalat" w:eastAsiaTheme="minorHAnsi" w:hAnsi="GHEA Grapalat" w:cstheme="minorBidi"/>
        </w:rPr>
        <w:t xml:space="preserve"> между бенефициаром </w:t>
      </w:r>
      <w:r w:rsidR="0054663D" w:rsidRPr="000D0F13">
        <w:rPr>
          <w:rFonts w:ascii="GHEA Grapalat" w:eastAsiaTheme="minorHAnsi" w:hAnsi="GHEA Grapalat" w:cstheme="minorBidi"/>
        </w:rPr>
        <w:t xml:space="preserve"> </w:t>
      </w:r>
    </w:p>
    <w:p w14:paraId="4A9767FB" w14:textId="77777777" w:rsidR="007B3F5F" w:rsidRPr="000D0F13" w:rsidRDefault="007B3F5F" w:rsidP="007B3F5F">
      <w:pPr>
        <w:pStyle w:val="NormalWeb"/>
        <w:shd w:val="clear" w:color="auto" w:fill="FFFFFF"/>
        <w:contextualSpacing/>
        <w:jc w:val="both"/>
        <w:rPr>
          <w:rFonts w:ascii="GHEA Grapalat" w:eastAsiaTheme="minorHAnsi" w:hAnsi="GHEA Grapalat" w:cstheme="minorBidi"/>
          <w:sz w:val="18"/>
          <w:szCs w:val="18"/>
        </w:rPr>
      </w:pPr>
      <w:r w:rsidRPr="000D0F13">
        <w:rPr>
          <w:rFonts w:eastAsiaTheme="minorHAnsi" w:cstheme="minorBidi"/>
        </w:rPr>
        <w:t xml:space="preserve">  </w:t>
      </w:r>
      <w:r w:rsidR="00746170">
        <w:rPr>
          <w:rFonts w:eastAsiaTheme="minorHAnsi" w:cstheme="minorBidi"/>
        </w:rPr>
        <w:t xml:space="preserve">                                  </w:t>
      </w:r>
      <w:r w:rsidRPr="000D0F13">
        <w:rPr>
          <w:rFonts w:ascii="GHEA Grapalat" w:eastAsiaTheme="minorHAnsi" w:hAnsi="GHEA Grapalat" w:cstheme="minorBidi"/>
          <w:sz w:val="18"/>
          <w:szCs w:val="18"/>
        </w:rPr>
        <w:t>номер заключаемого договара</w:t>
      </w:r>
    </w:p>
    <w:p w14:paraId="2D7CD357" w14:textId="77777777" w:rsidR="0054663D" w:rsidRPr="000D0F13" w:rsidRDefault="00746170" w:rsidP="0054663D">
      <w:pPr>
        <w:pStyle w:val="NormalWeb"/>
        <w:shd w:val="clear" w:color="auto" w:fill="FFFFFF"/>
        <w:contextualSpacing/>
        <w:jc w:val="both"/>
        <w:rPr>
          <w:rFonts w:ascii="GHEA Grapalat" w:eastAsiaTheme="minorHAnsi" w:hAnsi="GHEA Grapalat" w:cstheme="minorBidi"/>
          <w:lang w:val="hy-AM"/>
        </w:rPr>
      </w:pPr>
      <w:r w:rsidRPr="000D0F13">
        <w:rPr>
          <w:rFonts w:ascii="GHEA Grapalat" w:eastAsiaTheme="minorHAnsi" w:hAnsi="GHEA Grapalat" w:cstheme="minorBidi"/>
        </w:rPr>
        <w:t xml:space="preserve">и принципалом </w:t>
      </w:r>
      <w:r w:rsidR="0054663D" w:rsidRPr="000D0F13">
        <w:rPr>
          <w:rFonts w:ascii="GHEA Grapalat" w:eastAsiaTheme="minorHAnsi" w:hAnsi="GHEA Grapalat" w:cstheme="minorBidi"/>
        </w:rPr>
        <w:t xml:space="preserve">и  действует </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в</w:t>
      </w:r>
      <w:r w:rsidR="0054663D" w:rsidRPr="000D0F13">
        <w:rPr>
          <w:rFonts w:ascii="GHEA Grapalat" w:hAnsi="GHEA Grapalat"/>
        </w:rPr>
        <w:t>ключительно</w:t>
      </w:r>
      <w:r w:rsidR="0054663D" w:rsidRPr="000D0F13">
        <w:rPr>
          <w:rFonts w:ascii="GHEA Grapalat" w:eastAsiaTheme="minorHAnsi" w:hAnsi="GHEA Grapalat" w:cstheme="minorBidi"/>
        </w:rPr>
        <w:t xml:space="preserve"> </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 xml:space="preserve">до </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 xml:space="preserve">девяностого </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 xml:space="preserve">рабочего </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дня</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 xml:space="preserve">следующего за днем </w:t>
      </w:r>
    </w:p>
    <w:p w14:paraId="28C46B33" w14:textId="77777777" w:rsidR="0054663D" w:rsidRPr="000D0F13" w:rsidRDefault="0054663D" w:rsidP="0054663D">
      <w:pPr>
        <w:pStyle w:val="NormalWeb"/>
        <w:shd w:val="clear" w:color="auto" w:fill="FFFFFF"/>
        <w:contextualSpacing/>
        <w:jc w:val="both"/>
        <w:rPr>
          <w:rFonts w:ascii="GHEA Grapalat" w:eastAsiaTheme="minorHAnsi" w:hAnsi="GHEA Grapalat" w:cstheme="minorBidi"/>
          <w:sz w:val="18"/>
          <w:szCs w:val="18"/>
          <w:lang w:val="hy-AM"/>
        </w:rPr>
      </w:pPr>
    </w:p>
    <w:p w14:paraId="12515F05" w14:textId="77777777" w:rsidR="0054663D" w:rsidRPr="000D0F13" w:rsidRDefault="0054663D" w:rsidP="0054663D">
      <w:pPr>
        <w:pStyle w:val="NormalWeb"/>
        <w:shd w:val="clear" w:color="auto" w:fill="FFFFFF"/>
        <w:contextualSpacing/>
        <w:jc w:val="center"/>
        <w:rPr>
          <w:rFonts w:eastAsiaTheme="minorHAnsi" w:cstheme="minorBidi"/>
        </w:rPr>
      </w:pPr>
      <w:r w:rsidRPr="000D0F13">
        <w:rPr>
          <w:rFonts w:ascii="GHEA Grapalat" w:eastAsiaTheme="minorHAnsi" w:hAnsi="GHEA Grapalat" w:cstheme="minorBidi"/>
          <w:lang w:val="hy-AM"/>
        </w:rPr>
        <w:t>--------------------------------------------------------</w:t>
      </w:r>
      <w:r w:rsidRPr="000D0F13">
        <w:rPr>
          <w:rFonts w:ascii="GHEA Grapalat" w:eastAsiaTheme="minorHAnsi" w:hAnsi="GHEA Grapalat" w:cstheme="minorBidi"/>
        </w:rPr>
        <w:t>------------------</w:t>
      </w:r>
      <w:r w:rsidRPr="000D0F13">
        <w:rPr>
          <w:rFonts w:ascii="GHEA Grapalat" w:eastAsiaTheme="minorHAnsi" w:hAnsi="GHEA Grapalat" w:cstheme="minorBidi"/>
          <w:lang w:val="hy-AM"/>
        </w:rPr>
        <w:t>----------------------</w:t>
      </w:r>
      <w:r w:rsidRPr="000D0F13">
        <w:rPr>
          <w:rFonts w:eastAsiaTheme="minorHAnsi" w:cstheme="minorBidi"/>
        </w:rPr>
        <w:t xml:space="preserve"> </w:t>
      </w:r>
      <w:r w:rsidRPr="000D0F13">
        <w:rPr>
          <w:rFonts w:eastAsiaTheme="minorHAnsi" w:cstheme="minorBidi"/>
          <w:lang w:val="hy-AM"/>
        </w:rPr>
        <w:t>.</w:t>
      </w:r>
      <w:r w:rsidRPr="000D0F13">
        <w:rPr>
          <w:rFonts w:eastAsiaTheme="minorHAnsi" w:cstheme="minorBidi"/>
        </w:rPr>
        <w:t xml:space="preserve">           </w:t>
      </w:r>
      <w:r w:rsidRPr="000D0F13">
        <w:rPr>
          <w:rFonts w:ascii="GHEA Grapalat" w:eastAsiaTheme="minorHAnsi" w:hAnsi="GHEA Grapalat" w:cstheme="minorBidi"/>
          <w:sz w:val="16"/>
          <w:szCs w:val="16"/>
        </w:rPr>
        <w:t xml:space="preserve"> </w:t>
      </w:r>
      <w:r w:rsidRPr="004D0610">
        <w:rPr>
          <w:rFonts w:ascii="GHEA Grapalat" w:eastAsiaTheme="minorHAnsi" w:hAnsi="GHEA Grapalat" w:cstheme="minorBidi"/>
          <w:sz w:val="16"/>
          <w:szCs w:val="16"/>
        </w:rPr>
        <w:t>крайн</w:t>
      </w:r>
      <w:r w:rsidR="009F7214" w:rsidRPr="004D0610">
        <w:rPr>
          <w:rFonts w:ascii="GHEA Grapalat" w:eastAsiaTheme="minorHAnsi" w:hAnsi="GHEA Grapalat" w:cstheme="minorBidi"/>
          <w:sz w:val="16"/>
          <w:szCs w:val="16"/>
        </w:rPr>
        <w:t>и</w:t>
      </w:r>
      <w:r w:rsidRPr="004D0610">
        <w:rPr>
          <w:rFonts w:ascii="GHEA Grapalat" w:eastAsiaTheme="minorHAnsi" w:hAnsi="GHEA Grapalat" w:cstheme="minorBidi"/>
          <w:sz w:val="16"/>
          <w:szCs w:val="16"/>
        </w:rPr>
        <w:t>й срок оказния услуг</w:t>
      </w:r>
      <w:r w:rsidRPr="004D0610">
        <w:rPr>
          <w:rFonts w:ascii="GHEA Grapalat" w:eastAsiaTheme="minorHAnsi" w:hAnsi="GHEA Grapalat" w:cstheme="minorBidi"/>
          <w:sz w:val="16"/>
          <w:szCs w:val="16"/>
          <w:lang w:val="hy-AM"/>
        </w:rPr>
        <w:t>, предусмотренн</w:t>
      </w:r>
      <w:r w:rsidRPr="004D0610">
        <w:rPr>
          <w:rFonts w:ascii="GHEA Grapalat" w:eastAsiaTheme="minorHAnsi" w:hAnsi="GHEA Grapalat" w:cstheme="minorBidi"/>
          <w:sz w:val="16"/>
          <w:szCs w:val="16"/>
        </w:rPr>
        <w:t xml:space="preserve">ый </w:t>
      </w:r>
      <w:r w:rsidRPr="004D0610">
        <w:rPr>
          <w:rFonts w:ascii="GHEA Grapalat" w:eastAsiaTheme="minorHAnsi" w:hAnsi="GHEA Grapalat" w:cstheme="minorBidi"/>
          <w:sz w:val="16"/>
          <w:szCs w:val="16"/>
          <w:lang w:val="hy-AM"/>
        </w:rPr>
        <w:t>заключаемым договором</w:t>
      </w:r>
      <w:r w:rsidR="00DA27F6" w:rsidRPr="000D0F13">
        <w:rPr>
          <w:rFonts w:ascii="GHEA Grapalat" w:eastAsiaTheme="minorHAnsi" w:hAnsi="GHEA Grapalat" w:cstheme="minorBidi"/>
          <w:sz w:val="16"/>
          <w:szCs w:val="16"/>
        </w:rPr>
        <w:t xml:space="preserve"> </w:t>
      </w:r>
    </w:p>
    <w:p w14:paraId="56B6EDF9" w14:textId="77777777" w:rsidR="00BB7E7F" w:rsidRDefault="0054663D" w:rsidP="0054663D">
      <w:pPr>
        <w:pStyle w:val="NormalWeb"/>
        <w:shd w:val="clear" w:color="auto" w:fill="FFFFFF"/>
        <w:contextualSpacing/>
        <w:jc w:val="both"/>
        <w:rPr>
          <w:rFonts w:ascii="GHEA Grapalat" w:eastAsiaTheme="minorHAnsi" w:hAnsi="GHEA Grapalat" w:cstheme="minorBidi"/>
        </w:rPr>
      </w:pPr>
      <w:r w:rsidRPr="000D0F13">
        <w:rPr>
          <w:rFonts w:ascii="GHEA Grapalat" w:eastAsiaTheme="minorHAnsi" w:hAnsi="GHEA Grapalat" w:cstheme="minorBidi"/>
        </w:rPr>
        <w:t>В день предоставления гарантии лицо, выдающее гарантию, с официального адреса</w:t>
      </w:r>
      <w:r w:rsidRPr="000D0F13">
        <w:rPr>
          <w:rFonts w:ascii="GHEA Grapalat" w:eastAsiaTheme="minorHAnsi" w:hAnsi="GHEA Grapalat" w:cstheme="minorBidi"/>
          <w:lang w:val="hy-AM"/>
        </w:rPr>
        <w:t xml:space="preserve"> </w:t>
      </w:r>
      <w:r w:rsidRPr="000D0F13">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BB7E7F">
        <w:rPr>
          <w:rFonts w:ascii="GHEA Grapalat" w:eastAsiaTheme="minorHAnsi" w:hAnsi="GHEA Grapalat" w:cstheme="minorBidi"/>
        </w:rPr>
        <w:t xml:space="preserve"> -------------------------------------------------------</w:t>
      </w:r>
      <w:r w:rsidRPr="000D0F13">
        <w:rPr>
          <w:rFonts w:ascii="GHEA Grapalat" w:eastAsiaTheme="minorHAnsi" w:hAnsi="GHEA Grapalat" w:cstheme="minorBidi"/>
        </w:rPr>
        <w:t xml:space="preserve"> </w:t>
      </w:r>
    </w:p>
    <w:p w14:paraId="42D45B46" w14:textId="77777777" w:rsidR="00BB7E7F" w:rsidRDefault="00BB7E7F" w:rsidP="0054663D">
      <w:pPr>
        <w:pStyle w:val="NormalWeb"/>
        <w:shd w:val="clear" w:color="auto" w:fill="FFFFFF"/>
        <w:contextualSpacing/>
        <w:jc w:val="both"/>
        <w:rPr>
          <w:rFonts w:ascii="GHEA Grapalat" w:eastAsiaTheme="minorHAnsi" w:hAnsi="GHEA Grapalat" w:cstheme="minorBidi"/>
        </w:rPr>
      </w:pPr>
      <w:r>
        <w:rPr>
          <w:rStyle w:val="Strong"/>
          <w:b w:val="0"/>
          <w:bCs w:val="0"/>
          <w:sz w:val="20"/>
          <w:szCs w:val="20"/>
        </w:rPr>
        <w:t xml:space="preserve">                                                                                     адрес эл. почты секретаря</w:t>
      </w:r>
    </w:p>
    <w:p w14:paraId="67BE62E5" w14:textId="77777777" w:rsidR="0054663D" w:rsidRPr="000D0F13" w:rsidRDefault="0054663D" w:rsidP="0054663D">
      <w:pPr>
        <w:pStyle w:val="NormalWeb"/>
        <w:shd w:val="clear" w:color="auto" w:fill="FFFFFF"/>
        <w:contextualSpacing/>
        <w:jc w:val="both"/>
        <w:rPr>
          <w:rFonts w:ascii="GHEA Grapalat" w:eastAsiaTheme="minorHAnsi" w:hAnsi="GHEA Grapalat" w:cstheme="minorBidi"/>
        </w:rPr>
      </w:pPr>
      <w:r w:rsidRPr="000D0F13">
        <w:rPr>
          <w:rFonts w:ascii="GHEA Grapalat" w:eastAsiaTheme="minorHAnsi" w:hAnsi="GHEA Grapalat" w:cstheme="minorBidi"/>
        </w:rPr>
        <w:lastRenderedPageBreak/>
        <w:t>указанный в приглашении к процедуре закупок, организованной под кодом упомянутым в пункте 1 настоящей гарантии</w:t>
      </w:r>
      <w:r w:rsidRPr="000D0F13">
        <w:rPr>
          <w:rFonts w:ascii="GHEA Grapalat" w:eastAsiaTheme="minorHAnsi" w:hAnsi="GHEA Grapalat" w:cstheme="minorBidi"/>
          <w:lang w:val="hy-AM"/>
        </w:rPr>
        <w:t>.</w:t>
      </w:r>
      <w:r w:rsidRPr="000D0F13">
        <w:rPr>
          <w:rFonts w:ascii="GHEA Grapalat" w:eastAsiaTheme="minorHAnsi" w:hAnsi="GHEA Grapalat" w:cstheme="minorBidi"/>
        </w:rPr>
        <w:t xml:space="preserve"> </w:t>
      </w:r>
    </w:p>
    <w:p w14:paraId="0DE4DC90" w14:textId="77777777" w:rsidR="00C34E3B" w:rsidRPr="00EF6EB4" w:rsidRDefault="00C34E3B" w:rsidP="0054663D">
      <w:pPr>
        <w:pStyle w:val="NormalWeb"/>
        <w:shd w:val="clear" w:color="auto" w:fill="FFFFFF"/>
        <w:contextualSpacing/>
        <w:jc w:val="both"/>
        <w:rPr>
          <w:rFonts w:ascii="GHEA Grapalat" w:eastAsiaTheme="minorHAnsi" w:hAnsi="GHEA Grapalat" w:cstheme="minorBidi"/>
          <w:color w:val="FF0000"/>
        </w:rPr>
      </w:pPr>
    </w:p>
    <w:p w14:paraId="1FEE2CF9"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0F4009D4" w14:textId="77777777" w:rsidR="007B3F5F" w:rsidRPr="00B138F3" w:rsidRDefault="007B3F5F" w:rsidP="007B3F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26C5B46D" w14:textId="77777777"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4D6035">
        <w:rPr>
          <w:rFonts w:eastAsiaTheme="minorHAnsi" w:cstheme="minorBidi"/>
        </w:rPr>
        <w:t xml:space="preserve">        </w:t>
      </w: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09A78C19"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7BB64E08"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BDC7687"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rsidR="00702A06">
        <w:fldChar w:fldCharType="begin"/>
      </w:r>
      <w:r w:rsidR="00702A06">
        <w:instrText>HYPERLINK "http://www.procurement.am"</w:instrText>
      </w:r>
      <w:r w:rsidR="00702A06">
        <w:fldChar w:fldCharType="separate"/>
      </w:r>
      <w:r w:rsidR="00702A06" w:rsidRPr="00B138F3">
        <w:rPr>
          <w:rStyle w:val="Hyperlink"/>
          <w:rFonts w:ascii="GHEA Grapalat" w:hAnsi="GHEA Grapalat"/>
          <w:color w:val="auto"/>
          <w:sz w:val="20"/>
          <w:szCs w:val="20"/>
          <w:lang w:val="hy-AM"/>
        </w:rPr>
        <w:t>www.procurement.am</w:t>
      </w:r>
      <w:r w:rsidR="00702A06">
        <w:fldChar w:fldCharType="end"/>
      </w:r>
      <w:r w:rsidRPr="00B138F3">
        <w:rPr>
          <w:rFonts w:ascii="GHEA Grapalat" w:eastAsiaTheme="minorHAnsi" w:hAnsi="GHEA Grapalat" w:cstheme="minorBidi"/>
        </w:rPr>
        <w:t xml:space="preserve"> .</w:t>
      </w:r>
    </w:p>
    <w:p w14:paraId="73BBE8FD"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AE62AD9"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3B0680E7"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38BEEFF"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2A5C4E48"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3233E8FD" w14:textId="77777777"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0C7DFAAB" w14:textId="77777777"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p>
    <w:p w14:paraId="580633E8" w14:textId="77777777"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0102378F" w14:textId="77777777"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4D1A081E"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AB65651"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01A4A8D"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rPr>
      </w:pPr>
    </w:p>
    <w:p w14:paraId="4BAAD711"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4098AD4"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2D1FD72F"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398EFCC4" w14:textId="77777777"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3D83CB1D"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0413DE32" w14:textId="77777777" w:rsidR="0064751C" w:rsidRPr="008842CE" w:rsidRDefault="0064751C" w:rsidP="0064751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093FE2A8" w14:textId="77777777" w:rsidR="007B3F5F" w:rsidRPr="00B138F3" w:rsidRDefault="00DB3187"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 xml:space="preserve"> </w:t>
      </w:r>
    </w:p>
    <w:p w14:paraId="72E70D3C"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4F3BE92" w14:textId="77777777" w:rsidR="00CF2692" w:rsidRPr="00B138F3" w:rsidRDefault="00CF2692" w:rsidP="00B46D58">
      <w:pPr>
        <w:widowControl w:val="0"/>
        <w:spacing w:after="160"/>
        <w:ind w:left="567" w:right="565"/>
        <w:jc w:val="center"/>
        <w:rPr>
          <w:rFonts w:ascii="GHEA Grapalat" w:hAnsi="GHEA Grapalat"/>
          <w:b/>
        </w:rPr>
      </w:pPr>
    </w:p>
    <w:p w14:paraId="35E29F9C" w14:textId="77777777" w:rsidR="00CF2692" w:rsidRPr="00B138F3" w:rsidRDefault="00CF2692" w:rsidP="00B46D58">
      <w:pPr>
        <w:widowControl w:val="0"/>
        <w:spacing w:after="160"/>
        <w:ind w:left="567" w:right="565"/>
        <w:jc w:val="center"/>
        <w:rPr>
          <w:rFonts w:ascii="GHEA Grapalat" w:hAnsi="GHEA Grapalat"/>
          <w:b/>
        </w:rPr>
      </w:pPr>
    </w:p>
    <w:p w14:paraId="521202D4" w14:textId="77777777" w:rsidR="007B3F5F" w:rsidRPr="00B138F3" w:rsidRDefault="007B3F5F" w:rsidP="00B46D58">
      <w:pPr>
        <w:widowControl w:val="0"/>
        <w:spacing w:after="160"/>
        <w:ind w:left="567" w:right="565"/>
        <w:jc w:val="center"/>
        <w:rPr>
          <w:rFonts w:ascii="GHEA Grapalat" w:hAnsi="GHEA Grapalat"/>
          <w:b/>
        </w:rPr>
      </w:pPr>
    </w:p>
    <w:p w14:paraId="18037315" w14:textId="77777777" w:rsidR="00CF2692" w:rsidRPr="00B138F3" w:rsidRDefault="00CF2692" w:rsidP="00B46D58">
      <w:pPr>
        <w:widowControl w:val="0"/>
        <w:spacing w:after="160"/>
        <w:ind w:left="567" w:right="565"/>
        <w:jc w:val="center"/>
        <w:rPr>
          <w:rFonts w:ascii="GHEA Grapalat" w:hAnsi="GHEA Grapalat"/>
          <w:b/>
        </w:rPr>
      </w:pPr>
    </w:p>
    <w:p w14:paraId="5762ADF7" w14:textId="77777777" w:rsidR="001005B0" w:rsidRPr="00B138F3" w:rsidRDefault="001005B0" w:rsidP="00B46D58">
      <w:pPr>
        <w:widowControl w:val="0"/>
        <w:spacing w:after="160"/>
        <w:ind w:left="567" w:right="565"/>
        <w:jc w:val="center"/>
        <w:rPr>
          <w:rFonts w:ascii="GHEA Grapalat" w:hAnsi="GHEA Grapalat"/>
          <w:b/>
        </w:rPr>
      </w:pPr>
    </w:p>
    <w:p w14:paraId="7FB8C58D" w14:textId="77777777" w:rsidR="001005B0" w:rsidRPr="00B138F3" w:rsidRDefault="001005B0" w:rsidP="00B46D58">
      <w:pPr>
        <w:widowControl w:val="0"/>
        <w:spacing w:after="160"/>
        <w:ind w:left="567" w:right="565"/>
        <w:jc w:val="center"/>
        <w:rPr>
          <w:rFonts w:ascii="GHEA Grapalat" w:hAnsi="GHEA Grapalat"/>
          <w:b/>
        </w:rPr>
      </w:pPr>
    </w:p>
    <w:p w14:paraId="6E7FB6D8" w14:textId="77777777" w:rsidR="000816A6" w:rsidRDefault="000816A6">
      <w:pPr>
        <w:rPr>
          <w:rFonts w:ascii="GHEA Grapalat" w:hAnsi="GHEA Grapalat"/>
          <w:i/>
          <w:sz w:val="22"/>
          <w:szCs w:val="22"/>
        </w:rPr>
      </w:pPr>
      <w:r>
        <w:rPr>
          <w:rFonts w:ascii="GHEA Grapalat" w:hAnsi="GHEA Grapalat"/>
          <w:i/>
          <w:sz w:val="22"/>
          <w:szCs w:val="22"/>
        </w:rPr>
        <w:br w:type="page"/>
      </w:r>
    </w:p>
    <w:p w14:paraId="349669CA" w14:textId="77777777" w:rsidR="003D2FE2" w:rsidRPr="00B263B7" w:rsidRDefault="003D2FE2" w:rsidP="003D2FE2">
      <w:pPr>
        <w:widowControl w:val="0"/>
        <w:spacing w:after="160"/>
        <w:jc w:val="right"/>
        <w:rPr>
          <w:rFonts w:ascii="GHEA Grapalat" w:hAnsi="GHEA Grapalat" w:cs="GHEA Grapalat"/>
          <w:b/>
          <w:i/>
        </w:rPr>
      </w:pPr>
      <w:r w:rsidRPr="00B263B7">
        <w:rPr>
          <w:rFonts w:ascii="GHEA Grapalat" w:hAnsi="GHEA Grapalat"/>
          <w:b/>
          <w:i/>
        </w:rPr>
        <w:lastRenderedPageBreak/>
        <w:t>Приложение № 4.1</w:t>
      </w:r>
    </w:p>
    <w:p w14:paraId="096544D3" w14:textId="0591C504" w:rsidR="003D2FE2" w:rsidRPr="00B263B7" w:rsidRDefault="003D2FE2" w:rsidP="003D2FE2">
      <w:pPr>
        <w:widowControl w:val="0"/>
        <w:spacing w:after="160"/>
        <w:jc w:val="right"/>
        <w:rPr>
          <w:rFonts w:ascii="GHEA Grapalat" w:hAnsi="GHEA Grapalat"/>
          <w:b/>
          <w:i/>
        </w:rPr>
      </w:pPr>
      <w:r w:rsidRPr="00B263B7">
        <w:rPr>
          <w:rFonts w:ascii="GHEA Grapalat" w:hAnsi="GHEA Grapalat"/>
          <w:b/>
          <w:i/>
        </w:rPr>
        <w:t xml:space="preserve">к Приглашению на </w:t>
      </w:r>
      <w:r w:rsidR="0074525E">
        <w:rPr>
          <w:rFonts w:ascii="GHEA Grapalat" w:hAnsi="GHEA Grapalat"/>
          <w:b/>
          <w:i/>
        </w:rPr>
        <w:t>запрос котировок</w:t>
      </w:r>
      <w:r w:rsidRPr="00B263B7">
        <w:rPr>
          <w:rFonts w:ascii="GHEA Grapalat" w:hAnsi="GHEA Grapalat" w:cs="GHEA Grapalat"/>
          <w:b/>
          <w:i/>
        </w:rPr>
        <w:br/>
      </w:r>
      <w:r w:rsidRPr="00B263B7">
        <w:rPr>
          <w:rFonts w:ascii="GHEA Grapalat" w:hAnsi="GHEA Grapalat"/>
          <w:b/>
          <w:i/>
        </w:rPr>
        <w:t xml:space="preserve">под кодом </w:t>
      </w:r>
      <w:r w:rsidR="00547E83">
        <w:rPr>
          <w:rFonts w:ascii="GHEA Grapalat" w:hAnsi="GHEA Grapalat"/>
          <w:b/>
          <w:i/>
        </w:rPr>
        <w:t>HFF-GH-NPTcDzB -2025/6</w:t>
      </w:r>
      <w:r w:rsidRPr="00B263B7">
        <w:rPr>
          <w:rStyle w:val="FootnoteReference"/>
          <w:rFonts w:ascii="GHEA Grapalat" w:hAnsi="GHEA Grapalat"/>
          <w:b/>
          <w:i/>
        </w:rPr>
        <w:footnoteReference w:customMarkFollows="1" w:id="13"/>
        <w:t>*</w:t>
      </w:r>
    </w:p>
    <w:p w14:paraId="0D0E0F59" w14:textId="77777777" w:rsidR="00542F4F" w:rsidRPr="00B138F3" w:rsidRDefault="00542F4F" w:rsidP="00542F4F">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6F6F81C0" w14:textId="77777777" w:rsidR="00542F4F" w:rsidRPr="00B138F3" w:rsidRDefault="00542F4F" w:rsidP="00542F4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14:paraId="23D19A56" w14:textId="77777777" w:rsidR="00542F4F" w:rsidRPr="00B138F3" w:rsidRDefault="00542F4F" w:rsidP="00542F4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w:t>
      </w:r>
      <w:r w:rsidRPr="000952F7">
        <w:rPr>
          <w:rFonts w:ascii="GHEA Grapalat" w:eastAsiaTheme="minorHAnsi" w:hAnsi="GHEA Grapalat" w:cstheme="minorBidi"/>
        </w:rPr>
        <w:t>договором (далее-договор)</w:t>
      </w:r>
      <w:r w:rsidRPr="00B138F3">
        <w:rPr>
          <w:rFonts w:ascii="GHEA Grapalat" w:eastAsiaTheme="minorHAnsi" w:hAnsi="GHEA Grapalat" w:cstheme="minorBidi"/>
        </w:rPr>
        <w:t xml:space="preserve">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14:paraId="3B1AAB30" w14:textId="77777777" w:rsidR="00542F4F" w:rsidRPr="00B138F3" w:rsidRDefault="00542F4F" w:rsidP="00542F4F">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w:t>
      </w:r>
      <w:r w:rsidR="000952F7" w:rsidRPr="001115E9">
        <w:rPr>
          <w:rStyle w:val="Strong"/>
          <w:rFonts w:ascii="GHEA Grapalat" w:hAnsi="GHEA Grapalat"/>
          <w:b w:val="0"/>
          <w:sz w:val="18"/>
          <w:szCs w:val="18"/>
        </w:rPr>
        <w:t xml:space="preserve">                             </w:t>
      </w:r>
      <w:r w:rsidRPr="00B138F3">
        <w:rPr>
          <w:rStyle w:val="Strong"/>
          <w:rFonts w:ascii="GHEA Grapalat" w:hAnsi="GHEA Grapalat"/>
          <w:b w:val="0"/>
          <w:sz w:val="18"/>
          <w:szCs w:val="18"/>
        </w:rPr>
        <w:t xml:space="preserve"> номер заключаемого договора</w:t>
      </w:r>
    </w:p>
    <w:p w14:paraId="09261108" w14:textId="77777777" w:rsidR="00542F4F" w:rsidRPr="00B138F3" w:rsidRDefault="00542F4F" w:rsidP="00542F4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14:paraId="1468030D" w14:textId="77777777" w:rsidR="00542F4F" w:rsidRPr="00B138F3" w:rsidRDefault="00542F4F" w:rsidP="00542F4F">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14:paraId="7549C477"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14:paraId="2A02F2A8" w14:textId="77777777" w:rsidR="00542F4F" w:rsidRPr="00B138F3" w:rsidRDefault="00542F4F" w:rsidP="00542F4F">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14:paraId="4E23E063" w14:textId="77777777" w:rsidR="00542F4F" w:rsidRPr="00B138F3" w:rsidRDefault="00542F4F" w:rsidP="00542F4F">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14:paraId="51640922" w14:textId="77777777" w:rsidR="00542F4F" w:rsidRPr="00B138F3" w:rsidRDefault="00542F4F" w:rsidP="00542F4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14:paraId="05BF4F06" w14:textId="77777777" w:rsidR="00542F4F" w:rsidRPr="00B138F3" w:rsidRDefault="00542F4F" w:rsidP="00542F4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14:paraId="17473B5A" w14:textId="77777777" w:rsidR="00542F4F" w:rsidRPr="00B138F3" w:rsidRDefault="00542F4F" w:rsidP="00542F4F">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22BC9894" w14:textId="77777777" w:rsidR="00542F4F" w:rsidRPr="00B138F3" w:rsidRDefault="00F215EE" w:rsidP="00542F4F">
      <w:pPr>
        <w:pStyle w:val="NormalWeb"/>
        <w:shd w:val="clear" w:color="auto" w:fill="FFFFFF"/>
        <w:spacing w:before="0" w:beforeAutospacing="0" w:after="0" w:afterAutospacing="0"/>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Pr="00B138F3">
        <w:rPr>
          <w:rFonts w:ascii="GHEA Grapalat" w:eastAsiaTheme="minorHAnsi" w:hAnsi="GHEA Grapalat" w:cstheme="minorBidi"/>
          <w:sz w:val="18"/>
          <w:szCs w:val="18"/>
        </w:rPr>
        <w:t>наименование выдающего гарантию банка</w:t>
      </w:r>
      <w:r>
        <w:rPr>
          <w:rFonts w:ascii="GHEA Grapalat" w:eastAsiaTheme="minorHAnsi" w:hAnsi="GHEA Grapalat" w:cstheme="minorBidi"/>
          <w:sz w:val="18"/>
          <w:szCs w:val="18"/>
        </w:rPr>
        <w:t xml:space="preserve"> </w:t>
      </w:r>
    </w:p>
    <w:p w14:paraId="3836380A" w14:textId="77777777" w:rsidR="00542F4F" w:rsidRPr="00DC1223" w:rsidRDefault="00542F4F" w:rsidP="00542F4F">
      <w:pPr>
        <w:pStyle w:val="NormalWeb"/>
        <w:shd w:val="clear" w:color="auto" w:fill="FFFFFF"/>
        <w:spacing w:before="0" w:beforeAutospacing="0" w:after="0" w:afterAutospacing="0"/>
        <w:jc w:val="both"/>
        <w:rPr>
          <w:rFonts w:ascii="GHEA Grapalat" w:eastAsiaTheme="minorHAnsi" w:hAnsi="GHEA Grapalat" w:cstheme="minorBidi"/>
        </w:rPr>
      </w:pPr>
      <w:r w:rsidRPr="00DC122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13109C0C" w14:textId="77777777" w:rsidR="00542F4F" w:rsidRPr="00DC1223" w:rsidRDefault="00542F4F" w:rsidP="00542F4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DC1223">
        <w:rPr>
          <w:rFonts w:ascii="GHEA Grapalat" w:eastAsiaTheme="minorHAnsi" w:hAnsi="GHEA Grapalat" w:cstheme="minorBidi"/>
        </w:rPr>
        <w:t xml:space="preserve">                                                              </w:t>
      </w:r>
      <w:r w:rsidRPr="00DC1223">
        <w:rPr>
          <w:rFonts w:ascii="GHEA Grapalat" w:eastAsiaTheme="minorHAnsi" w:hAnsi="GHEA Grapalat" w:cstheme="minorBidi"/>
          <w:sz w:val="18"/>
          <w:szCs w:val="18"/>
        </w:rPr>
        <w:t xml:space="preserve">сумма в цифрах и прописью         </w:t>
      </w:r>
    </w:p>
    <w:p w14:paraId="7F3F259D" w14:textId="77777777" w:rsidR="00CC173E" w:rsidRPr="00DC1223" w:rsidRDefault="00542F4F" w:rsidP="00CC173E">
      <w:pPr>
        <w:pStyle w:val="NormalWeb"/>
        <w:shd w:val="clear" w:color="auto" w:fill="FFFFFF"/>
        <w:spacing w:before="0" w:beforeAutospacing="0" w:after="0" w:afterAutospacing="0"/>
        <w:jc w:val="both"/>
        <w:rPr>
          <w:rFonts w:ascii="GHEA Grapalat" w:eastAsiaTheme="minorHAnsi" w:hAnsi="GHEA Grapalat" w:cstheme="minorBidi"/>
        </w:rPr>
      </w:pPr>
      <w:r w:rsidRPr="00DC1223">
        <w:rPr>
          <w:rFonts w:ascii="GHEA Grapalat" w:eastAsiaTheme="minorHAnsi" w:hAnsi="GHEA Grapalat" w:cstheme="minorBidi"/>
        </w:rPr>
        <w:t xml:space="preserve">гарантии) в течение </w:t>
      </w:r>
      <w:r w:rsidR="00FD5B70">
        <w:rPr>
          <w:rFonts w:ascii="GHEA Grapalat" w:eastAsiaTheme="minorHAnsi" w:hAnsi="GHEA Grapalat" w:cstheme="minorBidi"/>
        </w:rPr>
        <w:t>пяти</w:t>
      </w:r>
      <w:r w:rsidRPr="00DC1223">
        <w:rPr>
          <w:rFonts w:ascii="GHEA Grapalat" w:eastAsiaTheme="minorHAnsi" w:hAnsi="GHEA Grapalat" w:cstheme="minorBidi"/>
        </w:rPr>
        <w:t xml:space="preserve"> рабочих  дней после получения требования. При выплате суммы гарантии учитываются вычеты из суммы гарантии на основании </w:t>
      </w:r>
      <w:r w:rsidR="00CC173E" w:rsidRPr="00DC1223">
        <w:rPr>
          <w:rFonts w:ascii="GHEA Grapalat" w:eastAsiaTheme="minorHAnsi" w:hAnsi="GHEA Grapalat" w:cstheme="minorBidi"/>
          <w:lang w:val="hy-AM"/>
        </w:rPr>
        <w:t xml:space="preserve">двухсторонне утвержденного </w:t>
      </w:r>
      <w:r w:rsidR="00992FAA" w:rsidRPr="00DC1223">
        <w:rPr>
          <w:rFonts w:ascii="GHEA Grapalat" w:eastAsiaTheme="minorHAnsi" w:hAnsi="GHEA Grapalat" w:cstheme="minorBidi"/>
        </w:rPr>
        <w:t>акта</w:t>
      </w:r>
      <w:r w:rsidRPr="00DC1223">
        <w:rPr>
          <w:rFonts w:ascii="GHEA Grapalat" w:eastAsiaTheme="minorHAnsi" w:hAnsi="GHEA Grapalat" w:cstheme="minorBidi"/>
        </w:rPr>
        <w:t xml:space="preserve"> (</w:t>
      </w:r>
      <w:r w:rsidR="00992FAA" w:rsidRPr="00DC1223">
        <w:rPr>
          <w:rFonts w:ascii="GHEA Grapalat" w:eastAsiaTheme="minorHAnsi" w:hAnsi="GHEA Grapalat" w:cstheme="minorBidi"/>
        </w:rPr>
        <w:t>актов</w:t>
      </w:r>
      <w:r w:rsidRPr="00DC1223">
        <w:rPr>
          <w:rFonts w:ascii="GHEA Grapalat" w:eastAsiaTheme="minorHAnsi" w:hAnsi="GHEA Grapalat" w:cstheme="minorBidi"/>
        </w:rPr>
        <w:t>) сдачи-прием</w:t>
      </w:r>
      <w:r w:rsidR="00992FAA" w:rsidRPr="00DC1223">
        <w:rPr>
          <w:rFonts w:ascii="GHEA Grapalat" w:eastAsiaTheme="minorHAnsi" w:hAnsi="GHEA Grapalat" w:cstheme="minorBidi"/>
        </w:rPr>
        <w:t>ки</w:t>
      </w:r>
      <w:r w:rsidRPr="00DC1223">
        <w:rPr>
          <w:rFonts w:ascii="GHEA Grapalat" w:eastAsiaTheme="minorHAnsi" w:hAnsi="GHEA Grapalat" w:cstheme="minorBidi"/>
        </w:rPr>
        <w:t xml:space="preserve"> между бенефициаром и принципалом </w:t>
      </w:r>
      <w:r w:rsidR="00CC173E" w:rsidRPr="00DC1223">
        <w:rPr>
          <w:rFonts w:ascii="GHEA Grapalat" w:eastAsiaTheme="minorHAnsi" w:hAnsi="GHEA Grapalat" w:cstheme="minorBidi"/>
        </w:rPr>
        <w:t>в рамках исполнения договора</w:t>
      </w:r>
      <w:r w:rsidR="00CC173E" w:rsidRPr="00DC1223">
        <w:rPr>
          <w:rFonts w:ascii="GHEA Grapalat" w:eastAsiaTheme="minorHAnsi" w:hAnsi="GHEA Grapalat" w:cstheme="minorBidi"/>
          <w:lang w:val="hy-AM"/>
        </w:rPr>
        <w:t xml:space="preserve"> и</w:t>
      </w:r>
      <w:r w:rsidR="00CC173E" w:rsidRPr="00DC1223">
        <w:rPr>
          <w:rFonts w:ascii="GHEA Grapalat" w:eastAsiaTheme="minorHAnsi" w:hAnsi="GHEA Grapalat" w:cstheme="minorBidi"/>
        </w:rPr>
        <w:t xml:space="preserve"> представленн</w:t>
      </w:r>
      <w:r w:rsidR="00CC173E" w:rsidRPr="00DC1223">
        <w:rPr>
          <w:rFonts w:ascii="GHEA Grapalat" w:eastAsiaTheme="minorHAnsi" w:hAnsi="GHEA Grapalat" w:cstheme="minorBidi"/>
          <w:lang w:val="hy-AM"/>
        </w:rPr>
        <w:t>ого принципалом</w:t>
      </w:r>
      <w:r w:rsidR="00CC173E" w:rsidRPr="00DC1223">
        <w:rPr>
          <w:rFonts w:ascii="GHEA Grapalat" w:eastAsiaTheme="minorHAnsi" w:hAnsi="GHEA Grapalat" w:cstheme="minorBidi"/>
        </w:rPr>
        <w:t xml:space="preserve"> лицу давшему гарантию .</w:t>
      </w:r>
    </w:p>
    <w:p w14:paraId="3492ED26" w14:textId="77777777" w:rsidR="00542F4F" w:rsidRPr="00B138F3" w:rsidRDefault="00542F4F" w:rsidP="00CC173E">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DC1223">
        <w:rPr>
          <w:rFonts w:ascii="GHEA Grapalat" w:eastAsiaTheme="minorHAnsi" w:hAnsi="GHEA Grapalat" w:cstheme="minorBidi"/>
        </w:rPr>
        <w:t>Выплата производится посредством перечисления на расчетный</w:t>
      </w:r>
      <w:r w:rsidRPr="00B138F3">
        <w:rPr>
          <w:rFonts w:ascii="GHEA Grapalat" w:eastAsiaTheme="minorHAnsi" w:hAnsi="GHEA Grapalat" w:cstheme="minorBidi"/>
        </w:rPr>
        <w:t xml:space="preserve"> счет____________________ бенефициара.</w:t>
      </w:r>
    </w:p>
    <w:p w14:paraId="03A0A10D" w14:textId="77777777" w:rsidR="00542F4F" w:rsidRPr="00B138F3" w:rsidRDefault="00542F4F" w:rsidP="00542F4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64751C">
        <w:rPr>
          <w:rFonts w:ascii="GHEA Grapalat" w:eastAsiaTheme="minorHAnsi" w:hAnsi="GHEA Grapalat" w:cstheme="minorBidi"/>
          <w:sz w:val="18"/>
          <w:szCs w:val="18"/>
        </w:rPr>
        <w:t>*</w:t>
      </w:r>
    </w:p>
    <w:p w14:paraId="444F25D2" w14:textId="77777777" w:rsidR="00542F4F" w:rsidRPr="00B138F3" w:rsidRDefault="00542F4F" w:rsidP="00542F4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2B6AC8AD" w14:textId="77777777" w:rsidR="00542F4F" w:rsidRPr="00B138F3" w:rsidRDefault="00542F4F" w:rsidP="00542F4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3AA15117"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59B0BAB1" w14:textId="77777777" w:rsidR="00293897" w:rsidRPr="00D96BE2" w:rsidRDefault="00293897" w:rsidP="00293897">
      <w:pPr>
        <w:pStyle w:val="NormalWeb"/>
        <w:shd w:val="clear" w:color="auto" w:fill="FFFFFF"/>
        <w:ind w:firstLine="374"/>
        <w:contextualSpacing/>
        <w:jc w:val="both"/>
        <w:rPr>
          <w:rFonts w:ascii="GHEA Grapalat" w:eastAsiaTheme="minorHAnsi" w:hAnsi="GHEA Grapalat" w:cstheme="minorBidi"/>
        </w:rPr>
      </w:pPr>
      <w:r w:rsidRPr="00D96BE2">
        <w:rPr>
          <w:rFonts w:ascii="GHEA Grapalat" w:eastAsiaTheme="minorHAnsi" w:hAnsi="GHEA Grapalat" w:cstheme="minorBidi"/>
        </w:rPr>
        <w:t xml:space="preserve">5. Гарантия действует </w:t>
      </w:r>
      <w:r w:rsidR="002A23D9">
        <w:rPr>
          <w:rFonts w:ascii="GHEA Grapalat" w:eastAsiaTheme="minorHAnsi" w:hAnsi="GHEA Grapalat" w:cstheme="minorBidi"/>
        </w:rPr>
        <w:t>с момента выпуска и в силе</w:t>
      </w:r>
      <w:r w:rsidR="002A23D9" w:rsidRPr="007C2C8F">
        <w:rPr>
          <w:rFonts w:ascii="GHEA Grapalat" w:eastAsiaTheme="minorHAnsi" w:hAnsi="GHEA Grapalat" w:cstheme="minorBidi"/>
        </w:rPr>
        <w:t xml:space="preserve"> </w:t>
      </w:r>
      <w:r w:rsidRPr="00D96BE2">
        <w:rPr>
          <w:rFonts w:ascii="GHEA Grapalat" w:eastAsiaTheme="minorHAnsi" w:hAnsi="GHEA Grapalat" w:cstheme="minorBidi"/>
        </w:rPr>
        <w:t xml:space="preserve">со дня вступления в силу договора под кодом N________________________ заключаемого  между  </w:t>
      </w:r>
    </w:p>
    <w:p w14:paraId="6BF7023F" w14:textId="77777777" w:rsidR="00293897" w:rsidRPr="00D96BE2" w:rsidRDefault="002A23D9" w:rsidP="00293897">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00293897" w:rsidRPr="00D96BE2">
        <w:rPr>
          <w:rFonts w:ascii="GHEA Grapalat" w:eastAsiaTheme="minorHAnsi" w:hAnsi="GHEA Grapalat" w:cstheme="minorBidi"/>
          <w:sz w:val="18"/>
          <w:szCs w:val="18"/>
        </w:rPr>
        <w:t>номер заключаемого договара</w:t>
      </w:r>
    </w:p>
    <w:p w14:paraId="7E1E24F1" w14:textId="77777777" w:rsidR="00293897" w:rsidRPr="00D96BE2" w:rsidDel="002A23D9" w:rsidRDefault="00293897" w:rsidP="00293897">
      <w:pPr>
        <w:pStyle w:val="NormalWeb"/>
        <w:shd w:val="clear" w:color="auto" w:fill="FFFFFF"/>
        <w:ind w:firstLine="374"/>
        <w:contextualSpacing/>
        <w:jc w:val="both"/>
        <w:rPr>
          <w:del w:id="5" w:author="Inesa Kocharyan" w:date="2023-07-07T17:57:00Z"/>
          <w:rFonts w:ascii="GHEA Grapalat" w:eastAsiaTheme="minorHAnsi" w:hAnsi="GHEA Grapalat" w:cstheme="minorBidi"/>
        </w:rPr>
      </w:pPr>
    </w:p>
    <w:p w14:paraId="657C2DB4" w14:textId="77777777" w:rsidR="00293897" w:rsidRPr="00D96BE2" w:rsidRDefault="002A23D9" w:rsidP="00293897">
      <w:pPr>
        <w:pStyle w:val="NormalWeb"/>
        <w:shd w:val="clear" w:color="auto" w:fill="FFFFFF"/>
        <w:contextualSpacing/>
        <w:jc w:val="both"/>
        <w:rPr>
          <w:rFonts w:ascii="GHEA Grapalat" w:eastAsiaTheme="minorHAnsi" w:hAnsi="GHEA Grapalat" w:cstheme="minorBidi"/>
          <w:lang w:val="hy-AM"/>
        </w:rPr>
      </w:pPr>
      <w:r w:rsidRPr="00D96BE2">
        <w:rPr>
          <w:rFonts w:ascii="GHEA Grapalat" w:eastAsiaTheme="minorHAnsi" w:hAnsi="GHEA Grapalat" w:cstheme="minorBidi"/>
        </w:rPr>
        <w:t xml:space="preserve">бенефициаром и принципалом    </w:t>
      </w:r>
      <w:r w:rsidR="00293897" w:rsidRPr="00D96BE2">
        <w:rPr>
          <w:rFonts w:ascii="GHEA Grapalat" w:eastAsiaTheme="minorHAnsi" w:hAnsi="GHEA Grapalat" w:cstheme="minorBidi"/>
        </w:rPr>
        <w:t xml:space="preserve">и  действует </w:t>
      </w:r>
      <w:r w:rsidR="00293897" w:rsidRPr="00D96BE2">
        <w:rPr>
          <w:rFonts w:ascii="GHEA Grapalat" w:eastAsiaTheme="minorHAnsi" w:hAnsi="GHEA Grapalat" w:cstheme="minorBidi"/>
          <w:lang w:val="hy-AM"/>
        </w:rPr>
        <w:t xml:space="preserve"> </w:t>
      </w:r>
      <w:r w:rsidR="00293897" w:rsidRPr="00D96BE2">
        <w:rPr>
          <w:rFonts w:ascii="GHEA Grapalat" w:eastAsiaTheme="minorHAnsi" w:hAnsi="GHEA Grapalat" w:cstheme="minorBidi"/>
        </w:rPr>
        <w:t>в</w:t>
      </w:r>
      <w:r w:rsidR="00293897" w:rsidRPr="00D96BE2">
        <w:rPr>
          <w:rFonts w:ascii="GHEA Grapalat" w:hAnsi="GHEA Grapalat"/>
        </w:rPr>
        <w:t>ключительно</w:t>
      </w:r>
      <w:r w:rsidR="00293897" w:rsidRPr="00D96BE2">
        <w:rPr>
          <w:rFonts w:ascii="GHEA Grapalat" w:eastAsiaTheme="minorHAnsi" w:hAnsi="GHEA Grapalat" w:cstheme="minorBidi"/>
        </w:rPr>
        <w:t xml:space="preserve"> </w:t>
      </w:r>
      <w:r w:rsidR="00293897" w:rsidRPr="00D96BE2">
        <w:rPr>
          <w:rFonts w:ascii="GHEA Grapalat" w:eastAsiaTheme="minorHAnsi" w:hAnsi="GHEA Grapalat" w:cstheme="minorBidi"/>
          <w:lang w:val="hy-AM"/>
        </w:rPr>
        <w:t xml:space="preserve"> </w:t>
      </w:r>
      <w:r w:rsidR="00293897" w:rsidRPr="00D96BE2">
        <w:rPr>
          <w:rFonts w:ascii="GHEA Grapalat" w:eastAsiaTheme="minorHAnsi" w:hAnsi="GHEA Grapalat" w:cstheme="minorBidi"/>
        </w:rPr>
        <w:t xml:space="preserve">до </w:t>
      </w:r>
      <w:r w:rsidR="00293897" w:rsidRPr="00D96BE2">
        <w:rPr>
          <w:rFonts w:ascii="GHEA Grapalat" w:eastAsiaTheme="minorHAnsi" w:hAnsi="GHEA Grapalat" w:cstheme="minorBidi"/>
          <w:lang w:val="hy-AM"/>
        </w:rPr>
        <w:t xml:space="preserve"> </w:t>
      </w:r>
      <w:r w:rsidR="00293897" w:rsidRPr="00D96BE2">
        <w:rPr>
          <w:rFonts w:ascii="GHEA Grapalat" w:eastAsiaTheme="minorHAnsi" w:hAnsi="GHEA Grapalat" w:cstheme="minorBidi"/>
        </w:rPr>
        <w:t xml:space="preserve">девяностого </w:t>
      </w:r>
      <w:r w:rsidR="00293897" w:rsidRPr="00D96BE2">
        <w:rPr>
          <w:rFonts w:ascii="GHEA Grapalat" w:eastAsiaTheme="minorHAnsi" w:hAnsi="GHEA Grapalat" w:cstheme="minorBidi"/>
          <w:lang w:val="hy-AM"/>
        </w:rPr>
        <w:t xml:space="preserve"> </w:t>
      </w:r>
      <w:r w:rsidR="00293897" w:rsidRPr="00D96BE2">
        <w:rPr>
          <w:rFonts w:ascii="GHEA Grapalat" w:eastAsiaTheme="minorHAnsi" w:hAnsi="GHEA Grapalat" w:cstheme="minorBidi"/>
        </w:rPr>
        <w:t xml:space="preserve">рабочего </w:t>
      </w:r>
      <w:r w:rsidR="00293897" w:rsidRPr="00D96BE2">
        <w:rPr>
          <w:rFonts w:ascii="GHEA Grapalat" w:eastAsiaTheme="minorHAnsi" w:hAnsi="GHEA Grapalat" w:cstheme="minorBidi"/>
          <w:lang w:val="hy-AM"/>
        </w:rPr>
        <w:t xml:space="preserve"> </w:t>
      </w:r>
      <w:r w:rsidR="00293897" w:rsidRPr="00D96BE2">
        <w:rPr>
          <w:rFonts w:ascii="GHEA Grapalat" w:eastAsiaTheme="minorHAnsi" w:hAnsi="GHEA Grapalat" w:cstheme="minorBidi"/>
        </w:rPr>
        <w:t>дня</w:t>
      </w:r>
      <w:r w:rsidR="00293897" w:rsidRPr="00D96BE2">
        <w:rPr>
          <w:rFonts w:ascii="GHEA Grapalat" w:eastAsiaTheme="minorHAnsi" w:hAnsi="GHEA Grapalat" w:cstheme="minorBidi"/>
          <w:lang w:val="hy-AM"/>
        </w:rPr>
        <w:t xml:space="preserve">  </w:t>
      </w:r>
      <w:r w:rsidR="00293897" w:rsidRPr="00D96BE2">
        <w:rPr>
          <w:rFonts w:ascii="GHEA Grapalat" w:eastAsiaTheme="minorHAnsi" w:hAnsi="GHEA Grapalat" w:cstheme="minorBidi"/>
        </w:rPr>
        <w:t xml:space="preserve">следующего за днем </w:t>
      </w:r>
    </w:p>
    <w:p w14:paraId="67F251D7" w14:textId="77777777" w:rsidR="00293897" w:rsidRPr="00D96BE2" w:rsidRDefault="00293897" w:rsidP="00293897">
      <w:pPr>
        <w:pStyle w:val="NormalWeb"/>
        <w:shd w:val="clear" w:color="auto" w:fill="FFFFFF"/>
        <w:contextualSpacing/>
        <w:jc w:val="both"/>
        <w:rPr>
          <w:rFonts w:ascii="GHEA Grapalat" w:eastAsiaTheme="minorHAnsi" w:hAnsi="GHEA Grapalat" w:cstheme="minorBidi"/>
          <w:sz w:val="18"/>
          <w:szCs w:val="18"/>
          <w:lang w:val="hy-AM"/>
        </w:rPr>
      </w:pPr>
    </w:p>
    <w:p w14:paraId="563AA42F" w14:textId="77777777" w:rsidR="00293897" w:rsidRPr="00D96BE2" w:rsidRDefault="00293897" w:rsidP="00293897">
      <w:pPr>
        <w:pStyle w:val="NormalWeb"/>
        <w:shd w:val="clear" w:color="auto" w:fill="FFFFFF"/>
        <w:contextualSpacing/>
        <w:jc w:val="center"/>
        <w:rPr>
          <w:rFonts w:eastAsiaTheme="minorHAnsi" w:cstheme="minorBidi"/>
        </w:rPr>
      </w:pPr>
      <w:r w:rsidRPr="00D96BE2">
        <w:rPr>
          <w:rFonts w:ascii="GHEA Grapalat" w:eastAsiaTheme="minorHAnsi" w:hAnsi="GHEA Grapalat" w:cstheme="minorBidi"/>
          <w:lang w:val="hy-AM"/>
        </w:rPr>
        <w:lastRenderedPageBreak/>
        <w:t>--------------------------------------------------------</w:t>
      </w:r>
      <w:r w:rsidRPr="00D96BE2">
        <w:rPr>
          <w:rFonts w:ascii="GHEA Grapalat" w:eastAsiaTheme="minorHAnsi" w:hAnsi="GHEA Grapalat" w:cstheme="minorBidi"/>
        </w:rPr>
        <w:t>------------------</w:t>
      </w:r>
      <w:r w:rsidRPr="00D96BE2">
        <w:rPr>
          <w:rFonts w:ascii="GHEA Grapalat" w:eastAsiaTheme="minorHAnsi" w:hAnsi="GHEA Grapalat" w:cstheme="minorBidi"/>
          <w:lang w:val="hy-AM"/>
        </w:rPr>
        <w:t>----------------------</w:t>
      </w:r>
      <w:r w:rsidRPr="00D96BE2">
        <w:rPr>
          <w:rFonts w:eastAsiaTheme="minorHAnsi" w:cstheme="minorBidi"/>
        </w:rPr>
        <w:t xml:space="preserve"> </w:t>
      </w:r>
      <w:r w:rsidRPr="00D96BE2">
        <w:rPr>
          <w:rFonts w:eastAsiaTheme="minorHAnsi" w:cstheme="minorBidi"/>
          <w:lang w:val="hy-AM"/>
        </w:rPr>
        <w:t>.</w:t>
      </w:r>
      <w:r w:rsidRPr="00D96BE2">
        <w:rPr>
          <w:rFonts w:eastAsiaTheme="minorHAnsi" w:cstheme="minorBidi"/>
        </w:rPr>
        <w:t xml:space="preserve">           </w:t>
      </w:r>
      <w:r w:rsidRPr="00D96BE2">
        <w:rPr>
          <w:rFonts w:ascii="GHEA Grapalat" w:eastAsiaTheme="minorHAnsi" w:hAnsi="GHEA Grapalat" w:cstheme="minorBidi"/>
          <w:sz w:val="16"/>
          <w:szCs w:val="16"/>
        </w:rPr>
        <w:t xml:space="preserve"> крайн</w:t>
      </w:r>
      <w:r w:rsidR="00622DBC" w:rsidRPr="00D96BE2">
        <w:rPr>
          <w:rFonts w:ascii="GHEA Grapalat" w:eastAsiaTheme="minorHAnsi" w:hAnsi="GHEA Grapalat" w:cstheme="minorBidi"/>
          <w:sz w:val="16"/>
          <w:szCs w:val="16"/>
        </w:rPr>
        <w:t>и</w:t>
      </w:r>
      <w:r w:rsidRPr="00D96BE2">
        <w:rPr>
          <w:rFonts w:ascii="GHEA Grapalat" w:eastAsiaTheme="minorHAnsi" w:hAnsi="GHEA Grapalat" w:cstheme="minorBidi"/>
          <w:sz w:val="16"/>
          <w:szCs w:val="16"/>
        </w:rPr>
        <w:t>й срок оказния услуг</w:t>
      </w:r>
      <w:r w:rsidRPr="00D96BE2">
        <w:rPr>
          <w:rFonts w:ascii="GHEA Grapalat" w:eastAsiaTheme="minorHAnsi" w:hAnsi="GHEA Grapalat" w:cstheme="minorBidi"/>
          <w:sz w:val="16"/>
          <w:szCs w:val="16"/>
          <w:lang w:val="hy-AM"/>
        </w:rPr>
        <w:t>, предусмотренн</w:t>
      </w:r>
      <w:r w:rsidRPr="00D96BE2">
        <w:rPr>
          <w:rFonts w:ascii="GHEA Grapalat" w:eastAsiaTheme="minorHAnsi" w:hAnsi="GHEA Grapalat" w:cstheme="minorBidi"/>
          <w:sz w:val="16"/>
          <w:szCs w:val="16"/>
        </w:rPr>
        <w:t xml:space="preserve">ый </w:t>
      </w:r>
      <w:r w:rsidRPr="00D96BE2">
        <w:rPr>
          <w:rFonts w:ascii="GHEA Grapalat" w:eastAsiaTheme="minorHAnsi" w:hAnsi="GHEA Grapalat" w:cstheme="minorBidi"/>
          <w:sz w:val="16"/>
          <w:szCs w:val="16"/>
          <w:lang w:val="hy-AM"/>
        </w:rPr>
        <w:t>заключаемым договором</w:t>
      </w:r>
    </w:p>
    <w:p w14:paraId="22B97B50" w14:textId="77777777" w:rsidR="00A01B99" w:rsidRDefault="00293897" w:rsidP="00293897">
      <w:pPr>
        <w:pStyle w:val="NormalWeb"/>
        <w:shd w:val="clear" w:color="auto" w:fill="FFFFFF"/>
        <w:contextualSpacing/>
        <w:jc w:val="both"/>
        <w:rPr>
          <w:rFonts w:ascii="GHEA Grapalat" w:eastAsiaTheme="minorHAnsi" w:hAnsi="GHEA Grapalat" w:cstheme="minorBidi"/>
        </w:rPr>
      </w:pPr>
      <w:r w:rsidRPr="00D96BE2">
        <w:rPr>
          <w:rFonts w:ascii="GHEA Grapalat" w:eastAsiaTheme="minorHAnsi" w:hAnsi="GHEA Grapalat" w:cstheme="minorBidi"/>
        </w:rPr>
        <w:t>В день предоставления гарантии лицо, выдающее гарантию, с официального адреса</w:t>
      </w:r>
      <w:r w:rsidRPr="00D96BE2">
        <w:rPr>
          <w:rFonts w:ascii="GHEA Grapalat" w:eastAsiaTheme="minorHAnsi" w:hAnsi="GHEA Grapalat" w:cstheme="minorBidi"/>
          <w:lang w:val="hy-AM"/>
        </w:rPr>
        <w:t xml:space="preserve"> </w:t>
      </w:r>
      <w:r w:rsidRPr="00D96BE2">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A01B99">
        <w:rPr>
          <w:rFonts w:ascii="GHEA Grapalat" w:eastAsiaTheme="minorHAnsi" w:hAnsi="GHEA Grapalat" w:cstheme="minorBidi"/>
        </w:rPr>
        <w:t xml:space="preserve"> -------------------------------------------------------</w:t>
      </w:r>
      <w:r w:rsidRPr="00D96BE2">
        <w:rPr>
          <w:rFonts w:ascii="GHEA Grapalat" w:eastAsiaTheme="minorHAnsi" w:hAnsi="GHEA Grapalat" w:cstheme="minorBidi"/>
        </w:rPr>
        <w:t xml:space="preserve"> </w:t>
      </w:r>
    </w:p>
    <w:p w14:paraId="40BC768B" w14:textId="77777777" w:rsidR="00A01B99" w:rsidRDefault="00A01B99" w:rsidP="00293897">
      <w:pPr>
        <w:pStyle w:val="NormalWeb"/>
        <w:shd w:val="clear" w:color="auto" w:fill="FFFFFF"/>
        <w:contextualSpacing/>
        <w:jc w:val="both"/>
        <w:rPr>
          <w:rFonts w:ascii="GHEA Grapalat" w:eastAsiaTheme="minorHAnsi" w:hAnsi="GHEA Grapalat" w:cstheme="minorBidi"/>
        </w:rPr>
      </w:pPr>
      <w:r>
        <w:rPr>
          <w:rStyle w:val="Strong"/>
          <w:b w:val="0"/>
          <w:bCs w:val="0"/>
          <w:sz w:val="20"/>
          <w:szCs w:val="20"/>
        </w:rPr>
        <w:t xml:space="preserve">                                                                                         адрес эл. почты секретаря</w:t>
      </w:r>
    </w:p>
    <w:p w14:paraId="191C7B1B" w14:textId="77777777" w:rsidR="00293897" w:rsidRPr="00D96BE2" w:rsidRDefault="00293897" w:rsidP="00293897">
      <w:pPr>
        <w:pStyle w:val="NormalWeb"/>
        <w:shd w:val="clear" w:color="auto" w:fill="FFFFFF"/>
        <w:contextualSpacing/>
        <w:jc w:val="both"/>
        <w:rPr>
          <w:rFonts w:ascii="GHEA Grapalat" w:eastAsiaTheme="minorHAnsi" w:hAnsi="GHEA Grapalat" w:cstheme="minorBidi"/>
        </w:rPr>
      </w:pPr>
      <w:r w:rsidRPr="00D96BE2">
        <w:rPr>
          <w:rFonts w:ascii="GHEA Grapalat" w:eastAsiaTheme="minorHAnsi" w:hAnsi="GHEA Grapalat" w:cstheme="minorBidi"/>
        </w:rPr>
        <w:t>указанный в приглашении к процедуре закупок, организованной под кодом упомянутым в пункте 1 настоящей гарантии</w:t>
      </w:r>
      <w:r w:rsidRPr="00D96BE2">
        <w:rPr>
          <w:rFonts w:ascii="GHEA Grapalat" w:eastAsiaTheme="minorHAnsi" w:hAnsi="GHEA Grapalat" w:cstheme="minorBidi"/>
          <w:lang w:val="hy-AM"/>
        </w:rPr>
        <w:t>.</w:t>
      </w:r>
      <w:r w:rsidRPr="00D96BE2">
        <w:rPr>
          <w:rFonts w:ascii="GHEA Grapalat" w:eastAsiaTheme="minorHAnsi" w:hAnsi="GHEA Grapalat" w:cstheme="minorBidi"/>
        </w:rPr>
        <w:t xml:space="preserve"> </w:t>
      </w:r>
    </w:p>
    <w:p w14:paraId="74AB6EA8" w14:textId="77777777" w:rsidR="00293897" w:rsidRDefault="00293897"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FC1178B"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5DB11AB8" w14:textId="77777777" w:rsidR="00542F4F" w:rsidRPr="00B138F3" w:rsidRDefault="00542F4F" w:rsidP="00542F4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6E5ADBFC" w14:textId="77777777" w:rsidR="00542F4F" w:rsidRPr="00B138F3" w:rsidRDefault="00542F4F" w:rsidP="00542F4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2EB635E7"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1F3EB35D"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373C576"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fldChar w:fldCharType="begin"/>
      </w:r>
      <w:r>
        <w:instrText>HYPERLINK "http://www.procurement.am"</w:instrText>
      </w:r>
      <w:r>
        <w:fldChar w:fldCharType="separate"/>
      </w:r>
      <w:r w:rsidRPr="00B138F3">
        <w:rPr>
          <w:rStyle w:val="Hyperlink"/>
          <w:rFonts w:ascii="GHEA Grapalat" w:hAnsi="GHEA Grapalat"/>
          <w:color w:val="auto"/>
          <w:sz w:val="20"/>
          <w:szCs w:val="20"/>
          <w:lang w:val="hy-AM"/>
        </w:rPr>
        <w:t>www.procurement.am</w:t>
      </w:r>
      <w:r>
        <w:fldChar w:fldCharType="end"/>
      </w:r>
      <w:r w:rsidRPr="00B138F3">
        <w:rPr>
          <w:rFonts w:ascii="GHEA Grapalat" w:eastAsiaTheme="minorHAnsi" w:hAnsi="GHEA Grapalat" w:cstheme="minorBidi"/>
        </w:rPr>
        <w:t xml:space="preserve"> .</w:t>
      </w:r>
    </w:p>
    <w:p w14:paraId="4B6B0F11"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52DD8CA" w14:textId="77777777" w:rsidR="00DA0E0D" w:rsidRPr="0091562B" w:rsidRDefault="00542F4F" w:rsidP="00DA0E0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91562B">
        <w:rPr>
          <w:rFonts w:ascii="GHEA Grapalat" w:eastAsiaTheme="minorHAnsi" w:hAnsi="GHEA Grapalat" w:cstheme="minorBidi"/>
        </w:rPr>
        <w:t xml:space="preserve">3) </w:t>
      </w:r>
      <w:r w:rsidR="00DA0E0D" w:rsidRPr="0091562B">
        <w:rPr>
          <w:rFonts w:ascii="GHEA Grapalat" w:eastAsiaTheme="minorHAnsi" w:hAnsi="GHEA Grapalat" w:cstheme="minorBidi"/>
          <w:lang w:val="hy-AM"/>
        </w:rPr>
        <w:t xml:space="preserve">двухсторонне </w:t>
      </w:r>
      <w:r w:rsidR="00DA0E0D" w:rsidRPr="0091562B">
        <w:rPr>
          <w:rFonts w:ascii="GHEA Grapalat" w:eastAsiaTheme="minorHAnsi" w:hAnsi="GHEA Grapalat" w:cstheme="minorBidi"/>
        </w:rPr>
        <w:t>утвержденный в рамках договора между бенефициаром и принципалом акт (акты) сдачи-приемки или его</w:t>
      </w:r>
      <w:r w:rsidR="00DA0E0D" w:rsidRPr="0091562B">
        <w:rPr>
          <w:rFonts w:ascii="GHEA Grapalat" w:eastAsiaTheme="minorHAnsi" w:hAnsi="GHEA Grapalat" w:cstheme="minorBidi"/>
          <w:lang w:val="hy-AM"/>
        </w:rPr>
        <w:t xml:space="preserve"> </w:t>
      </w:r>
      <w:r w:rsidR="00DA0E0D" w:rsidRPr="0091562B">
        <w:rPr>
          <w:rFonts w:ascii="GHEA Grapalat" w:eastAsiaTheme="minorHAnsi" w:hAnsi="GHEA Grapalat" w:cstheme="minorBidi"/>
        </w:rPr>
        <w:t>(</w:t>
      </w:r>
      <w:r w:rsidR="00DA0E0D" w:rsidRPr="0091562B">
        <w:rPr>
          <w:rFonts w:ascii="GHEA Grapalat" w:eastAsiaTheme="minorHAnsi" w:hAnsi="GHEA Grapalat" w:cstheme="minorBidi"/>
          <w:lang w:val="hy-AM"/>
        </w:rPr>
        <w:t>их</w:t>
      </w:r>
      <w:r w:rsidR="00DA0E0D" w:rsidRPr="0091562B">
        <w:rPr>
          <w:rFonts w:ascii="GHEA Grapalat" w:eastAsiaTheme="minorHAnsi" w:hAnsi="GHEA Grapalat" w:cstheme="minorBidi"/>
        </w:rPr>
        <w:t xml:space="preserve">) копии. </w:t>
      </w:r>
    </w:p>
    <w:p w14:paraId="2AE2A084"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334A757"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604A812"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BB090DC"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5FB204FD"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4B76392C" w14:textId="77777777" w:rsidR="00542F4F" w:rsidRPr="00B138F3" w:rsidRDefault="00542F4F" w:rsidP="00542F4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117C2FF8" w14:textId="77777777" w:rsidR="00542F4F" w:rsidRPr="00B138F3" w:rsidRDefault="00542F4F" w:rsidP="00542F4F">
      <w:pPr>
        <w:pStyle w:val="NormalWeb"/>
        <w:shd w:val="clear" w:color="auto" w:fill="FFFFFF"/>
        <w:spacing w:before="0" w:beforeAutospacing="0" w:after="0" w:afterAutospacing="0"/>
        <w:ind w:firstLine="375"/>
        <w:rPr>
          <w:rFonts w:ascii="GHEA Grapalat" w:eastAsiaTheme="minorHAnsi" w:hAnsi="GHEA Grapalat" w:cstheme="minorBidi"/>
        </w:rPr>
      </w:pPr>
    </w:p>
    <w:p w14:paraId="6448EE8B" w14:textId="77777777" w:rsidR="00542F4F" w:rsidRPr="00B138F3" w:rsidRDefault="00542F4F" w:rsidP="00542F4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5CF44634" w14:textId="77777777" w:rsidR="00542F4F" w:rsidRPr="00B138F3" w:rsidRDefault="00542F4F" w:rsidP="00542F4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22360E76"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0ED588FB"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0F4BCEE"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hAnsi="GHEA Grapalat"/>
          <w:sz w:val="20"/>
          <w:szCs w:val="20"/>
        </w:rPr>
      </w:pPr>
    </w:p>
    <w:p w14:paraId="3800D5B2"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1312E256"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681BA75"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49DB03B4"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229EB20" w14:textId="77777777" w:rsidR="00542F4F" w:rsidRPr="00B138F3" w:rsidRDefault="00542F4F" w:rsidP="00542F4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4D2E298E"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7EFCFB08"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A3768ED"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AC13239" w14:textId="77777777" w:rsidR="00542F4F" w:rsidRPr="00B138F3" w:rsidRDefault="00542F4F" w:rsidP="00542F4F">
      <w:pPr>
        <w:widowControl w:val="0"/>
        <w:spacing w:after="160"/>
        <w:ind w:left="567" w:right="565"/>
        <w:jc w:val="center"/>
        <w:rPr>
          <w:rFonts w:ascii="GHEA Grapalat" w:hAnsi="GHEA Grapalat"/>
          <w:b/>
        </w:rPr>
      </w:pPr>
    </w:p>
    <w:p w14:paraId="70B0A4A6" w14:textId="77777777" w:rsidR="00542F4F" w:rsidRDefault="00542F4F" w:rsidP="00542F4F">
      <w:pPr>
        <w:rPr>
          <w:rFonts w:ascii="GHEA Grapalat" w:hAnsi="GHEA Grapalat"/>
          <w:i/>
          <w:sz w:val="22"/>
          <w:szCs w:val="22"/>
        </w:rPr>
      </w:pPr>
    </w:p>
    <w:p w14:paraId="43A95C61" w14:textId="77777777" w:rsidR="00542F4F" w:rsidRDefault="00542F4F" w:rsidP="00542F4F">
      <w:pPr>
        <w:rPr>
          <w:rFonts w:ascii="GHEA Grapalat" w:hAnsi="GHEA Grapalat"/>
          <w:i/>
          <w:sz w:val="22"/>
          <w:szCs w:val="22"/>
        </w:rPr>
      </w:pPr>
    </w:p>
    <w:p w14:paraId="5349DA9E" w14:textId="77777777" w:rsidR="00542F4F" w:rsidRDefault="00542F4F" w:rsidP="00542F4F">
      <w:pPr>
        <w:rPr>
          <w:rFonts w:ascii="GHEA Grapalat" w:hAnsi="GHEA Grapalat"/>
          <w:i/>
          <w:sz w:val="22"/>
          <w:szCs w:val="22"/>
        </w:rPr>
      </w:pPr>
      <w:r>
        <w:rPr>
          <w:rFonts w:ascii="GHEA Grapalat" w:hAnsi="GHEA Grapalat"/>
          <w:i/>
          <w:sz w:val="22"/>
          <w:szCs w:val="22"/>
        </w:rPr>
        <w:br w:type="page"/>
      </w:r>
    </w:p>
    <w:p w14:paraId="5354B005" w14:textId="77777777" w:rsidR="00673870" w:rsidRPr="005C48F7" w:rsidRDefault="00673870" w:rsidP="00673870">
      <w:pPr>
        <w:widowControl w:val="0"/>
        <w:spacing w:after="160"/>
        <w:jc w:val="right"/>
        <w:rPr>
          <w:rFonts w:ascii="GHEA Grapalat" w:hAnsi="GHEA Grapalat" w:cs="GHEA Grapalat"/>
          <w:b/>
          <w:i/>
        </w:rPr>
      </w:pPr>
      <w:r w:rsidRPr="005C48F7">
        <w:rPr>
          <w:rFonts w:ascii="GHEA Grapalat" w:hAnsi="GHEA Grapalat"/>
          <w:b/>
          <w:i/>
        </w:rPr>
        <w:lastRenderedPageBreak/>
        <w:t>Приложение № 4.2</w:t>
      </w:r>
    </w:p>
    <w:p w14:paraId="72F19ABC" w14:textId="5F4BFAFD" w:rsidR="00673870" w:rsidRPr="005C48F7" w:rsidRDefault="00673870" w:rsidP="00673870">
      <w:pPr>
        <w:widowControl w:val="0"/>
        <w:spacing w:after="160"/>
        <w:jc w:val="right"/>
        <w:rPr>
          <w:rFonts w:ascii="GHEA Grapalat" w:hAnsi="GHEA Grapalat" w:cs="GHEA Grapalat"/>
          <w:b/>
          <w:i/>
        </w:rPr>
      </w:pPr>
      <w:r w:rsidRPr="005C48F7">
        <w:rPr>
          <w:rFonts w:ascii="GHEA Grapalat" w:hAnsi="GHEA Grapalat"/>
          <w:b/>
          <w:i/>
        </w:rPr>
        <w:t xml:space="preserve">к Приглашению на </w:t>
      </w:r>
      <w:r w:rsidR="0074525E">
        <w:rPr>
          <w:rFonts w:ascii="GHEA Grapalat" w:hAnsi="GHEA Grapalat"/>
          <w:b/>
          <w:i/>
        </w:rPr>
        <w:t>запрос котировок</w:t>
      </w:r>
      <w:r w:rsidRPr="005C48F7">
        <w:rPr>
          <w:rFonts w:ascii="GHEA Grapalat" w:hAnsi="GHEA Grapalat" w:cs="GHEA Grapalat"/>
          <w:b/>
          <w:i/>
        </w:rPr>
        <w:br/>
      </w:r>
      <w:r w:rsidRPr="005C48F7">
        <w:rPr>
          <w:rFonts w:ascii="GHEA Grapalat" w:hAnsi="GHEA Grapalat"/>
          <w:b/>
          <w:i/>
        </w:rPr>
        <w:t xml:space="preserve">под кодом </w:t>
      </w:r>
      <w:r w:rsidR="00547E83">
        <w:rPr>
          <w:rFonts w:ascii="GHEA Grapalat" w:hAnsi="GHEA Grapalat"/>
          <w:b/>
          <w:i/>
        </w:rPr>
        <w:t>HFF-GH-NPTcDzB -2025/6</w:t>
      </w:r>
    </w:p>
    <w:p w14:paraId="39CA2638" w14:textId="77777777" w:rsidR="003D2FE2" w:rsidRPr="00B138F3" w:rsidRDefault="003D2FE2" w:rsidP="003D2FE2">
      <w:pPr>
        <w:widowControl w:val="0"/>
        <w:spacing w:after="160"/>
        <w:jc w:val="center"/>
        <w:rPr>
          <w:rFonts w:ascii="GHEA Grapalat" w:hAnsi="GHEA Grapalat"/>
          <w:b/>
          <w:sz w:val="22"/>
          <w:szCs w:val="22"/>
        </w:rPr>
      </w:pPr>
    </w:p>
    <w:p w14:paraId="1B28F901"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0DE559DB"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4398"/>
      </w:tblGrid>
      <w:tr w:rsidR="00B932B8" w:rsidRPr="00B138F3" w14:paraId="3546CB9B" w14:textId="77777777" w:rsidTr="00B932B8">
        <w:tc>
          <w:tcPr>
            <w:tcW w:w="4786" w:type="dxa"/>
          </w:tcPr>
          <w:p w14:paraId="32B4ECC4" w14:textId="77777777"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61EBFC9C" w14:textId="77777777"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4"/>
              <w:t>**</w:t>
            </w:r>
          </w:p>
        </w:tc>
      </w:tr>
    </w:tbl>
    <w:p w14:paraId="77FDD877" w14:textId="77777777" w:rsidR="003D2FE2" w:rsidRPr="00B138F3" w:rsidRDefault="003D2FE2" w:rsidP="003D2FE2">
      <w:pPr>
        <w:widowControl w:val="0"/>
        <w:spacing w:after="160"/>
        <w:rPr>
          <w:rFonts w:ascii="GHEA Grapalat" w:hAnsi="GHEA Grapalat" w:cs="GHEA Grapalat"/>
          <w:b/>
          <w:sz w:val="22"/>
          <w:szCs w:val="22"/>
        </w:rPr>
      </w:pPr>
    </w:p>
    <w:p w14:paraId="6066414B" w14:textId="77777777"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4DE3C205" w14:textId="77777777"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3597299C" w14:textId="77777777"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03241FD1" w14:textId="77777777"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1BE535BF" w14:textId="77777777"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434BA94B" w14:textId="77777777" w:rsidR="003D2FE2" w:rsidRPr="00B138F3" w:rsidRDefault="003D2FE2" w:rsidP="003D2FE2">
      <w:pPr>
        <w:widowControl w:val="0"/>
        <w:spacing w:after="160"/>
        <w:ind w:firstLine="709"/>
        <w:jc w:val="both"/>
        <w:rPr>
          <w:rFonts w:ascii="GHEA Grapalat" w:hAnsi="GHEA Grapalat" w:cs="GHEA Grapalat"/>
          <w:sz w:val="22"/>
          <w:szCs w:val="22"/>
        </w:rPr>
      </w:pPr>
    </w:p>
    <w:p w14:paraId="48AA88F9"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5155936B" w14:textId="77777777"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14:paraId="5B055D57" w14:textId="77777777"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77DABAE7" w14:textId="77777777"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14:paraId="1D412A21" w14:textId="77777777"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67F9F15A"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7AAD00D4"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5A05BDE0"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295213C4"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4CCD146E"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72958BB6"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6E1DB775"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0513E48A"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67333E4C"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33E9E458"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2EE9CBAD"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5A377F2B"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1E166DDD"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5D817792"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4AD51666"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6BC91248"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1BCF3C16" w14:textId="77777777" w:rsidR="003D2FE2" w:rsidRPr="00936CA6"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7840C911"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86E9067" w14:textId="77777777"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74A6A9BD"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38CAAE33"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52899BCA"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lastRenderedPageBreak/>
        <w:t>_______________________________________</w:t>
      </w:r>
    </w:p>
    <w:p w14:paraId="042A763E"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6C06E48A"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5F7A6EED"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76FE7068" w14:textId="77777777" w:rsidR="003D2FE2" w:rsidRPr="00B138F3" w:rsidRDefault="003D2FE2" w:rsidP="003D2FE2">
      <w:pPr>
        <w:widowControl w:val="0"/>
        <w:spacing w:after="160"/>
        <w:jc w:val="right"/>
        <w:rPr>
          <w:rFonts w:ascii="GHEA Grapalat" w:hAnsi="GHEA Grapalat"/>
          <w:sz w:val="22"/>
          <w:szCs w:val="22"/>
        </w:rPr>
      </w:pPr>
    </w:p>
    <w:p w14:paraId="1A2B3EB8" w14:textId="77777777"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14:paraId="0811D2EB" w14:textId="77777777"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14:paraId="2ED52C15" w14:textId="77777777" w:rsidR="003D2FE2" w:rsidRPr="00B138F3" w:rsidRDefault="003D2FE2" w:rsidP="003D2FE2">
      <w:pPr>
        <w:widowControl w:val="0"/>
        <w:spacing w:after="160"/>
        <w:jc w:val="both"/>
        <w:rPr>
          <w:rFonts w:ascii="GHEA Grapalat" w:hAnsi="GHEA Grapalat"/>
          <w:sz w:val="22"/>
          <w:szCs w:val="22"/>
        </w:rPr>
      </w:pPr>
    </w:p>
    <w:p w14:paraId="4308E9A3" w14:textId="77777777" w:rsidR="003D2FE2" w:rsidRPr="00B138F3" w:rsidRDefault="003D2FE2" w:rsidP="003D2FE2">
      <w:pPr>
        <w:widowControl w:val="0"/>
        <w:spacing w:after="160"/>
        <w:jc w:val="both"/>
        <w:rPr>
          <w:rFonts w:ascii="GHEA Grapalat" w:hAnsi="GHEA Grapalat"/>
          <w:sz w:val="22"/>
          <w:szCs w:val="22"/>
        </w:rPr>
      </w:pPr>
    </w:p>
    <w:p w14:paraId="47F7DB0C" w14:textId="77777777" w:rsidR="003D2FE2" w:rsidRPr="00B138F3" w:rsidRDefault="003D2FE2" w:rsidP="003D2FE2">
      <w:pPr>
        <w:rPr>
          <w:sz w:val="22"/>
          <w:szCs w:val="22"/>
        </w:rPr>
      </w:pPr>
    </w:p>
    <w:p w14:paraId="0A9B241E" w14:textId="77777777" w:rsidR="001005B0" w:rsidRPr="00B138F3" w:rsidRDefault="001005B0" w:rsidP="003D2FE2">
      <w:pPr>
        <w:widowControl w:val="0"/>
        <w:spacing w:after="160"/>
        <w:ind w:left="567" w:right="565"/>
        <w:jc w:val="both"/>
        <w:rPr>
          <w:rFonts w:ascii="GHEA Grapalat" w:hAnsi="GHEA Grapalat"/>
          <w:sz w:val="22"/>
          <w:szCs w:val="22"/>
        </w:rPr>
      </w:pPr>
    </w:p>
    <w:p w14:paraId="7CC554AF" w14:textId="77777777" w:rsidR="001005B0" w:rsidRPr="00B138F3" w:rsidRDefault="001005B0" w:rsidP="00B46D58">
      <w:pPr>
        <w:widowControl w:val="0"/>
        <w:spacing w:after="160"/>
        <w:ind w:left="567" w:right="565"/>
        <w:jc w:val="center"/>
        <w:rPr>
          <w:rFonts w:ascii="GHEA Grapalat" w:hAnsi="GHEA Grapalat"/>
          <w:b/>
          <w:sz w:val="22"/>
          <w:szCs w:val="22"/>
        </w:rPr>
      </w:pPr>
    </w:p>
    <w:p w14:paraId="394EA9D9" w14:textId="77777777" w:rsidR="001005B0" w:rsidRPr="00B138F3" w:rsidRDefault="001005B0" w:rsidP="00B46D58">
      <w:pPr>
        <w:widowControl w:val="0"/>
        <w:spacing w:after="160"/>
        <w:ind w:left="567" w:right="565"/>
        <w:jc w:val="center"/>
        <w:rPr>
          <w:rFonts w:ascii="GHEA Grapalat" w:hAnsi="GHEA Grapalat"/>
          <w:b/>
          <w:sz w:val="22"/>
          <w:szCs w:val="22"/>
        </w:rPr>
      </w:pPr>
    </w:p>
    <w:p w14:paraId="19D6AF71" w14:textId="77777777" w:rsidR="001005B0" w:rsidRPr="00B138F3" w:rsidRDefault="001005B0" w:rsidP="00B46D58">
      <w:pPr>
        <w:widowControl w:val="0"/>
        <w:spacing w:after="160"/>
        <w:ind w:left="567" w:right="565"/>
        <w:jc w:val="center"/>
        <w:rPr>
          <w:rFonts w:ascii="GHEA Grapalat" w:hAnsi="GHEA Grapalat"/>
          <w:b/>
          <w:sz w:val="22"/>
          <w:szCs w:val="22"/>
        </w:rPr>
      </w:pPr>
    </w:p>
    <w:p w14:paraId="5C155213" w14:textId="77777777" w:rsidR="001005B0" w:rsidRPr="00B138F3" w:rsidRDefault="001005B0" w:rsidP="00B46D58">
      <w:pPr>
        <w:widowControl w:val="0"/>
        <w:spacing w:after="160"/>
        <w:ind w:left="567" w:right="565"/>
        <w:jc w:val="center"/>
        <w:rPr>
          <w:rFonts w:ascii="GHEA Grapalat" w:hAnsi="GHEA Grapalat"/>
          <w:b/>
          <w:sz w:val="22"/>
          <w:szCs w:val="22"/>
        </w:rPr>
      </w:pPr>
    </w:p>
    <w:p w14:paraId="38FA7C71" w14:textId="77777777" w:rsidR="001005B0" w:rsidRPr="00B138F3" w:rsidRDefault="001005B0" w:rsidP="00B46D58">
      <w:pPr>
        <w:widowControl w:val="0"/>
        <w:spacing w:after="160"/>
        <w:ind w:left="567" w:right="565"/>
        <w:jc w:val="center"/>
        <w:rPr>
          <w:rFonts w:ascii="GHEA Grapalat" w:hAnsi="GHEA Grapalat"/>
          <w:b/>
          <w:sz w:val="22"/>
          <w:szCs w:val="22"/>
        </w:rPr>
      </w:pPr>
    </w:p>
    <w:p w14:paraId="7C84D736" w14:textId="77777777" w:rsidR="001005B0" w:rsidRPr="00B138F3" w:rsidRDefault="001005B0" w:rsidP="00B46D58">
      <w:pPr>
        <w:widowControl w:val="0"/>
        <w:spacing w:after="160"/>
        <w:ind w:left="567" w:right="565"/>
        <w:jc w:val="center"/>
        <w:rPr>
          <w:rFonts w:ascii="GHEA Grapalat" w:hAnsi="GHEA Grapalat"/>
          <w:b/>
        </w:rPr>
      </w:pPr>
    </w:p>
    <w:p w14:paraId="0F411C7F" w14:textId="77777777" w:rsidR="001005B0" w:rsidRPr="00B138F3" w:rsidRDefault="001005B0" w:rsidP="00B46D58">
      <w:pPr>
        <w:widowControl w:val="0"/>
        <w:spacing w:after="160"/>
        <w:ind w:left="567" w:right="565"/>
        <w:jc w:val="center"/>
        <w:rPr>
          <w:rFonts w:ascii="GHEA Grapalat" w:hAnsi="GHEA Grapalat"/>
          <w:b/>
        </w:rPr>
      </w:pPr>
    </w:p>
    <w:p w14:paraId="4FEEDA93" w14:textId="77777777" w:rsidR="001005B0" w:rsidRPr="00B138F3" w:rsidRDefault="001005B0" w:rsidP="00B46D58">
      <w:pPr>
        <w:widowControl w:val="0"/>
        <w:spacing w:after="160"/>
        <w:ind w:left="567" w:right="565"/>
        <w:jc w:val="center"/>
        <w:rPr>
          <w:rFonts w:ascii="GHEA Grapalat" w:hAnsi="GHEA Grapalat"/>
          <w:b/>
        </w:rPr>
      </w:pPr>
    </w:p>
    <w:p w14:paraId="19441A36" w14:textId="77777777" w:rsidR="001005B0" w:rsidRPr="00B138F3" w:rsidRDefault="001005B0" w:rsidP="00B46D58">
      <w:pPr>
        <w:widowControl w:val="0"/>
        <w:spacing w:after="160"/>
        <w:ind w:left="567" w:right="565"/>
        <w:jc w:val="center"/>
        <w:rPr>
          <w:rFonts w:ascii="GHEA Grapalat" w:hAnsi="GHEA Grapalat"/>
          <w:b/>
        </w:rPr>
      </w:pPr>
    </w:p>
    <w:p w14:paraId="64AE572B" w14:textId="77777777" w:rsidR="001005B0" w:rsidRPr="00B138F3" w:rsidRDefault="001005B0" w:rsidP="00B46D58">
      <w:pPr>
        <w:widowControl w:val="0"/>
        <w:spacing w:after="160"/>
        <w:ind w:left="567" w:right="565"/>
        <w:jc w:val="center"/>
        <w:rPr>
          <w:rFonts w:ascii="GHEA Grapalat" w:hAnsi="GHEA Grapalat"/>
          <w:b/>
        </w:rPr>
      </w:pPr>
    </w:p>
    <w:p w14:paraId="0F52E663" w14:textId="77777777" w:rsidR="001005B0" w:rsidRPr="00B138F3" w:rsidRDefault="001005B0" w:rsidP="00B46D58">
      <w:pPr>
        <w:widowControl w:val="0"/>
        <w:spacing w:after="160"/>
        <w:ind w:left="567" w:right="565"/>
        <w:jc w:val="center"/>
        <w:rPr>
          <w:rFonts w:ascii="GHEA Grapalat" w:hAnsi="GHEA Grapalat"/>
          <w:b/>
        </w:rPr>
      </w:pPr>
    </w:p>
    <w:p w14:paraId="7A5D2EAA" w14:textId="77777777" w:rsidR="001005B0" w:rsidRPr="00B138F3" w:rsidRDefault="001005B0" w:rsidP="00B46D58">
      <w:pPr>
        <w:widowControl w:val="0"/>
        <w:spacing w:after="160"/>
        <w:ind w:left="567" w:right="565"/>
        <w:jc w:val="center"/>
        <w:rPr>
          <w:rFonts w:ascii="GHEA Grapalat" w:hAnsi="GHEA Grapalat"/>
          <w:b/>
        </w:rPr>
      </w:pPr>
    </w:p>
    <w:p w14:paraId="63D433A1" w14:textId="77777777" w:rsidR="001005B0" w:rsidRDefault="001005B0" w:rsidP="00B46D58">
      <w:pPr>
        <w:widowControl w:val="0"/>
        <w:spacing w:after="160"/>
        <w:ind w:left="567" w:right="565"/>
        <w:jc w:val="center"/>
        <w:rPr>
          <w:rFonts w:ascii="GHEA Grapalat" w:hAnsi="GHEA Grapalat"/>
          <w:b/>
          <w:lang w:val="hy-AM"/>
        </w:rPr>
      </w:pPr>
    </w:p>
    <w:p w14:paraId="5ECD9BB3" w14:textId="77777777" w:rsidR="00E752B6" w:rsidRDefault="00E752B6" w:rsidP="00B46D58">
      <w:pPr>
        <w:widowControl w:val="0"/>
        <w:spacing w:after="160"/>
        <w:ind w:left="567" w:right="565"/>
        <w:jc w:val="center"/>
        <w:rPr>
          <w:rFonts w:ascii="GHEA Grapalat" w:hAnsi="GHEA Grapalat"/>
          <w:b/>
          <w:lang w:val="hy-AM"/>
        </w:rPr>
      </w:pPr>
    </w:p>
    <w:p w14:paraId="10DB17AB" w14:textId="77777777"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14:paraId="4E64A99D"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27B557" w14:textId="77777777"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14:paraId="544A5ED6"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CBD22B" w14:textId="77777777"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14:paraId="5F427A3A" w14:textId="77777777"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251FD1" w14:textId="77777777"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14:paraId="0D15820A" w14:textId="77777777"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57F317"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14:paraId="30C2502C"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2A7474"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14:paraId="3E89F105"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8A6D25"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14:paraId="31F124C2"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F018B8"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14:paraId="4C16F72B"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1BFF1F"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752B6" w:rsidRPr="00B138F3" w14:paraId="47F681F0"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14FB39"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E752B6" w:rsidRPr="00B138F3" w14:paraId="782D8D7D"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E3B1EC"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752B6" w:rsidRPr="00B138F3" w14:paraId="57DA645B" w14:textId="77777777"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99DDB0"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E752B6" w:rsidRPr="00B138F3" w14:paraId="34BF3683"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48D278"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E752B6" w:rsidRPr="00B138F3" w14:paraId="25A47439"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B0F3E"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E752B6" w:rsidRPr="00B138F3" w14:paraId="20320F2D"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0B791D"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14:paraId="420FBC91"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7CE952"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14:paraId="562E57E3"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C1CEFB"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14:paraId="3A686EBB"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E7E19" w14:textId="77777777" w:rsidR="00E752B6" w:rsidRPr="00B138F3" w:rsidRDefault="00E752B6" w:rsidP="00B664D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 xml:space="preserve">для обеспечения </w:t>
            </w:r>
            <w:r w:rsidR="00B664D2" w:rsidRPr="00777183">
              <w:rPr>
                <w:rFonts w:ascii="GHEA Grapalat" w:hAnsi="GHEA Grapalat"/>
              </w:rPr>
              <w:t>квалификации</w:t>
            </w:r>
            <w:r w:rsidRPr="00777183">
              <w:rPr>
                <w:rFonts w:ascii="GHEA Grapalat" w:hAnsi="GHEA Grapalat"/>
              </w:rPr>
              <w:t>)</w:t>
            </w:r>
          </w:p>
        </w:tc>
      </w:tr>
      <w:tr w:rsidR="00E752B6" w:rsidRPr="00B138F3" w14:paraId="11F8971B" w14:textId="77777777" w:rsidTr="009216D6">
        <w:trPr>
          <w:trHeight w:val="424"/>
        </w:trPr>
        <w:tc>
          <w:tcPr>
            <w:tcW w:w="10980" w:type="dxa"/>
            <w:gridSpan w:val="2"/>
            <w:tcBorders>
              <w:top w:val="single" w:sz="4" w:space="0" w:color="auto"/>
              <w:left w:val="single" w:sz="4" w:space="0" w:color="auto"/>
              <w:right w:val="single" w:sz="4" w:space="0" w:color="000000"/>
            </w:tcBorders>
            <w:noWrap/>
            <w:vAlign w:val="bottom"/>
          </w:tcPr>
          <w:p w14:paraId="536CDA1E"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14:paraId="37CC443B"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C990FF"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14:paraId="7FDA6DE1"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624AC0" w14:textId="77777777"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14:paraId="5ADA03E9"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79B65189" w14:textId="77777777"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6262FE43" w14:textId="77777777" w:rsidR="00E752B6" w:rsidRPr="00B138F3" w:rsidRDefault="00E752B6" w:rsidP="009216D6">
            <w:pPr>
              <w:widowControl w:val="0"/>
              <w:spacing w:after="160"/>
              <w:rPr>
                <w:rFonts w:ascii="GHEA Grapalat" w:hAnsi="GHEA Grapalat" w:cs="Sylfaen"/>
              </w:rPr>
            </w:pPr>
          </w:p>
          <w:p w14:paraId="0AC1362C" w14:textId="77777777"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14:paraId="3147E3B1" w14:textId="77777777" w:rsidR="00E752B6" w:rsidRPr="00B138F3" w:rsidRDefault="00E752B6" w:rsidP="009216D6">
            <w:pPr>
              <w:widowControl w:val="0"/>
              <w:spacing w:after="160"/>
              <w:rPr>
                <w:rFonts w:ascii="GHEA Grapalat" w:hAnsi="GHEA Grapalat" w:cs="Sylfaen"/>
              </w:rPr>
            </w:pPr>
          </w:p>
          <w:p w14:paraId="2DF6CF80"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70831EF0" w14:textId="77777777" w:rsidR="00E752B6" w:rsidRPr="00B138F3" w:rsidRDefault="00E752B6" w:rsidP="009216D6">
            <w:pPr>
              <w:widowControl w:val="0"/>
              <w:spacing w:after="160"/>
              <w:rPr>
                <w:rFonts w:ascii="GHEA Grapalat" w:hAnsi="GHEA Grapalat" w:cs="Sylfaen"/>
              </w:rPr>
            </w:pPr>
          </w:p>
          <w:p w14:paraId="7146DB4A" w14:textId="77777777"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lastRenderedPageBreak/>
              <w:t>22.б.</w:t>
            </w:r>
            <w:r w:rsidRPr="00B138F3">
              <w:rPr>
                <w:rFonts w:ascii="GHEA Grapalat" w:hAnsi="GHEA Grapalat"/>
              </w:rPr>
              <w:tab/>
              <w:t>М. П.</w:t>
            </w:r>
          </w:p>
          <w:p w14:paraId="46579AB2" w14:textId="77777777"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29D67F66" w14:textId="77777777"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24E232A4" w14:textId="77777777" w:rsidR="00E752B6" w:rsidRPr="00B138F3" w:rsidRDefault="00E752B6" w:rsidP="009216D6">
            <w:pPr>
              <w:widowControl w:val="0"/>
              <w:spacing w:after="160"/>
              <w:rPr>
                <w:rFonts w:ascii="GHEA Grapalat" w:hAnsi="GHEA Grapalat" w:cs="Sylfaen"/>
              </w:rPr>
            </w:pPr>
          </w:p>
          <w:p w14:paraId="14BD751A"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434230C6" w14:textId="77777777" w:rsidR="00E752B6" w:rsidRPr="00B138F3" w:rsidRDefault="00E752B6" w:rsidP="009216D6">
            <w:pPr>
              <w:widowControl w:val="0"/>
              <w:spacing w:after="160"/>
              <w:jc w:val="right"/>
              <w:rPr>
                <w:rFonts w:ascii="GHEA Grapalat" w:hAnsi="GHEA Grapalat" w:cs="Tahoma"/>
              </w:rPr>
            </w:pPr>
          </w:p>
          <w:p w14:paraId="5D55FCF6"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46D64BD3" w14:textId="77777777" w:rsidR="00E752B6" w:rsidRPr="00B138F3" w:rsidRDefault="00E752B6" w:rsidP="009216D6">
            <w:pPr>
              <w:widowControl w:val="0"/>
              <w:spacing w:after="160"/>
              <w:rPr>
                <w:rFonts w:ascii="GHEA Grapalat" w:hAnsi="GHEA Grapalat" w:cs="Sylfaen"/>
              </w:rPr>
            </w:pPr>
          </w:p>
          <w:p w14:paraId="2627AB0E" w14:textId="77777777"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E752B6" w:rsidRPr="00B138F3" w14:paraId="432EE223" w14:textId="77777777" w:rsidTr="009216D6">
        <w:trPr>
          <w:trHeight w:val="2194"/>
        </w:trPr>
        <w:tc>
          <w:tcPr>
            <w:tcW w:w="5616" w:type="dxa"/>
            <w:tcBorders>
              <w:top w:val="single" w:sz="4" w:space="0" w:color="auto"/>
              <w:left w:val="single" w:sz="4" w:space="0" w:color="auto"/>
              <w:right w:val="single" w:sz="4" w:space="0" w:color="auto"/>
            </w:tcBorders>
            <w:noWrap/>
            <w:vAlign w:val="bottom"/>
          </w:tcPr>
          <w:p w14:paraId="78D4FAF3" w14:textId="77777777"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1DAC3F67" w14:textId="77777777" w:rsidR="00E752B6" w:rsidRPr="00B138F3" w:rsidRDefault="00E752B6" w:rsidP="009216D6">
            <w:pPr>
              <w:widowControl w:val="0"/>
              <w:spacing w:after="160"/>
              <w:rPr>
                <w:rFonts w:ascii="GHEA Grapalat" w:hAnsi="GHEA Grapalat"/>
              </w:rPr>
            </w:pPr>
          </w:p>
          <w:p w14:paraId="74092775" w14:textId="77777777"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14:paraId="1E3BB9ED" w14:textId="77777777"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74588DD7" w14:textId="77777777" w:rsidR="00E752B6" w:rsidRPr="00B138F3" w:rsidRDefault="00E752B6" w:rsidP="009216D6">
            <w:pPr>
              <w:widowControl w:val="0"/>
              <w:spacing w:after="160"/>
              <w:rPr>
                <w:rFonts w:ascii="GHEA Grapalat" w:hAnsi="GHEA Grapalat" w:cs="Tahoma"/>
              </w:rPr>
            </w:pPr>
          </w:p>
          <w:p w14:paraId="04465BA8" w14:textId="77777777"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1A36FAE6" w14:textId="77777777"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4A440C3E" w14:textId="77777777" w:rsidR="00E752B6" w:rsidRPr="00B138F3" w:rsidRDefault="00E752B6" w:rsidP="009216D6">
            <w:pPr>
              <w:widowControl w:val="0"/>
              <w:spacing w:after="160"/>
              <w:rPr>
                <w:rFonts w:ascii="GHEA Grapalat" w:hAnsi="GHEA Grapalat" w:cs="Tahoma"/>
              </w:rPr>
            </w:pPr>
          </w:p>
          <w:p w14:paraId="2F967354" w14:textId="77777777"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14:paraId="39D317F6" w14:textId="77777777"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724B05EA" w14:textId="77777777" w:rsidR="00E752B6" w:rsidRPr="00B138F3" w:rsidRDefault="00E752B6" w:rsidP="009216D6">
            <w:pPr>
              <w:widowControl w:val="0"/>
              <w:spacing w:after="160"/>
              <w:rPr>
                <w:rFonts w:ascii="GHEA Grapalat" w:hAnsi="GHEA Grapalat" w:cs="Arial"/>
              </w:rPr>
            </w:pPr>
          </w:p>
        </w:tc>
      </w:tr>
      <w:tr w:rsidR="00E752B6" w:rsidRPr="00B138F3" w14:paraId="4DF2E7F5"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78A62391" w14:textId="77777777"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18AF5D20" w14:textId="77777777" w:rsidR="00E752B6" w:rsidRPr="00B138F3" w:rsidRDefault="00E752B6" w:rsidP="009216D6">
            <w:pPr>
              <w:widowControl w:val="0"/>
              <w:spacing w:after="160"/>
              <w:rPr>
                <w:rFonts w:ascii="GHEA Grapalat" w:hAnsi="GHEA Grapalat" w:cs="Sylfaen"/>
              </w:rPr>
            </w:pPr>
          </w:p>
          <w:p w14:paraId="1A945A63" w14:textId="77777777"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485C3F90" w14:textId="77777777"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15FF489D" w14:textId="77777777" w:rsidR="00E752B6" w:rsidRPr="00B138F3" w:rsidRDefault="00E752B6" w:rsidP="009216D6">
            <w:pPr>
              <w:widowControl w:val="0"/>
              <w:spacing w:after="160"/>
              <w:rPr>
                <w:rFonts w:ascii="GHEA Grapalat" w:hAnsi="GHEA Grapalat"/>
              </w:rPr>
            </w:pPr>
          </w:p>
          <w:p w14:paraId="7D916594"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7AB99251" w14:textId="77777777" w:rsidR="00E752B6" w:rsidRPr="00B138F3" w:rsidRDefault="00E752B6" w:rsidP="00E752B6">
      <w:pPr>
        <w:widowControl w:val="0"/>
        <w:spacing w:after="160"/>
        <w:jc w:val="center"/>
        <w:rPr>
          <w:rFonts w:ascii="GHEA Grapalat" w:hAnsi="GHEA Grapalat" w:cs="Sylfaen"/>
        </w:rPr>
      </w:pPr>
    </w:p>
    <w:p w14:paraId="3C2F3858" w14:textId="77777777" w:rsidR="00E752B6" w:rsidRPr="00E752B6" w:rsidRDefault="00E752B6" w:rsidP="00B46D58">
      <w:pPr>
        <w:widowControl w:val="0"/>
        <w:spacing w:after="160"/>
        <w:ind w:left="567" w:right="565"/>
        <w:jc w:val="center"/>
        <w:rPr>
          <w:rFonts w:ascii="GHEA Grapalat" w:hAnsi="GHEA Grapalat"/>
          <w:b/>
        </w:rPr>
      </w:pPr>
    </w:p>
    <w:p w14:paraId="7A9158D0" w14:textId="77777777" w:rsidR="001005B0" w:rsidRPr="00B138F3" w:rsidRDefault="001005B0" w:rsidP="00B46D58">
      <w:pPr>
        <w:widowControl w:val="0"/>
        <w:spacing w:after="160"/>
        <w:ind w:left="567" w:right="565"/>
        <w:jc w:val="center"/>
        <w:rPr>
          <w:rFonts w:ascii="GHEA Grapalat" w:hAnsi="GHEA Grapalat"/>
          <w:b/>
        </w:rPr>
      </w:pPr>
    </w:p>
    <w:p w14:paraId="35092364" w14:textId="77777777" w:rsidR="001005B0" w:rsidRPr="00B138F3" w:rsidRDefault="001005B0" w:rsidP="00B46D58">
      <w:pPr>
        <w:widowControl w:val="0"/>
        <w:spacing w:after="160"/>
        <w:ind w:left="567" w:right="565"/>
        <w:jc w:val="center"/>
        <w:rPr>
          <w:rFonts w:ascii="GHEA Grapalat" w:hAnsi="GHEA Grapalat"/>
          <w:b/>
        </w:rPr>
      </w:pPr>
    </w:p>
    <w:p w14:paraId="3A9F88AC" w14:textId="77777777" w:rsidR="001005B0" w:rsidRPr="00B138F3" w:rsidRDefault="001005B0" w:rsidP="00B46D58">
      <w:pPr>
        <w:widowControl w:val="0"/>
        <w:spacing w:after="160"/>
        <w:ind w:left="567" w:right="565"/>
        <w:jc w:val="center"/>
        <w:rPr>
          <w:rFonts w:ascii="GHEA Grapalat" w:hAnsi="GHEA Grapalat"/>
          <w:b/>
        </w:rPr>
      </w:pPr>
    </w:p>
    <w:p w14:paraId="154B040E" w14:textId="77777777" w:rsidR="00C3421C" w:rsidRPr="00B138F3" w:rsidRDefault="00C3421C" w:rsidP="00C3421C">
      <w:pPr>
        <w:widowControl w:val="0"/>
        <w:spacing w:after="160"/>
        <w:jc w:val="center"/>
        <w:rPr>
          <w:rFonts w:ascii="GHEA Grapalat" w:hAnsi="GHEA Grapalat" w:cs="Sylfaen"/>
        </w:rPr>
      </w:pPr>
    </w:p>
    <w:p w14:paraId="79E75131" w14:textId="77777777"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3A22C946" w14:textId="77777777" w:rsidR="00C3421C" w:rsidRPr="00B138F3" w:rsidRDefault="00C3421C" w:rsidP="00C3421C">
      <w:pPr>
        <w:rPr>
          <w:rFonts w:ascii="GHEA Grapalat" w:hAnsi="GHEA Grapalat" w:cs="Sylfaen"/>
        </w:rPr>
      </w:pPr>
      <w:r w:rsidRPr="00B138F3">
        <w:rPr>
          <w:rFonts w:ascii="GHEA Grapalat" w:hAnsi="GHEA Grapalat" w:cs="Sylfaen"/>
        </w:rPr>
        <w:br w:type="page"/>
      </w:r>
    </w:p>
    <w:p w14:paraId="639061A9" w14:textId="77777777"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69845CFA"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FF8B6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4A94B82D"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466A7F8C"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7EABF898"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266CDE26"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39932641"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5D2F6C45"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7F59790A"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26857D01"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6A195951"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2A81A6FA"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EFD9E2"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D867EA1"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1BB4C3ED"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00CD21FC"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589D6D94"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3C82713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EF8C7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2EC0A7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145B612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AA3BA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DBE670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7328B01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3D714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173013D4" w14:textId="77777777"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2A756DE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051D9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D4DF7D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30BBA53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F75D4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EC27C94" w14:textId="77777777"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0632297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6E4D4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B980885" w14:textId="77777777"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28B9AB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72A5938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BD178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563D5264" w14:textId="77777777"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098E9BD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FCAAC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E310FF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3B3EC8A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F09A5F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1A67F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7113E76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23A1C88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9739D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1493A41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535081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300E3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E9EB4B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986BA2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A11BF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FBA1DA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5211855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786101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8417A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0C8C051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2ACD9C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2BF35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D22820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5FE24BE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534C45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2521C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548D585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4D839A7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C88C6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4C05EA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22FD29A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8F588A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5D061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6FBE601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757928B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1D11D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A43031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7DB090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785D57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87B92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17D78C4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32E2C1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5EE23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C1A6DF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CF8955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16E931F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5B0C2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43EEDAF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D51F2B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D8516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4B7EC3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1EED768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794625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B2EECE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2242624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67C054B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7FE3E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D56D77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1C1714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8E993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5398065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0A37A55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CE2EB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7E2892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8B48E3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A23920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24B18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5BBC3D7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5F9011B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049ED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D4EF75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2972F4B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5BC25D0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A53C0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3AFCC89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EA704F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7770E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933CFB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3B5AD3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5EC8FC2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78F8F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1DF4FB5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5A5C2FD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A4647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6AFBBE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B4D652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7EB04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1A3D3F2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3AAD81B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55C6DC" w14:textId="77777777"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lastRenderedPageBreak/>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4EBAB20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 по </w:t>
            </w:r>
            <w:r w:rsidRPr="00B138F3">
              <w:rPr>
                <w:rFonts w:ascii="GHEA Grapalat" w:hAnsi="GHEA Grapalat"/>
                <w:sz w:val="18"/>
                <w:szCs w:val="18"/>
              </w:rPr>
              <w:lastRenderedPageBreak/>
              <w:t>приглашению</w:t>
            </w:r>
          </w:p>
        </w:tc>
      </w:tr>
      <w:tr w:rsidR="00B138F3" w:rsidRPr="00B138F3" w14:paraId="5FBF90C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2F61F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14:paraId="1BCEFD7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6EDE1D1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0FB06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6F0768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71FF071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37992DD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321647A" w14:textId="77777777"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43187BC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1D516AD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7D9DDD" w14:textId="77777777"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091E119D" w14:textId="77777777"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61965DD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609B0EF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081E162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802F0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7297FF0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4C20465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D37C03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ED4D4F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35FA03C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536FEE8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2FA5237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445B4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A6E00A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591C661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85E65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8E14FF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76C6C7A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42E6E9D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10735FA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4F321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1241D20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02244F5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0541F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2C01D0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при наличии печати, когда </w:t>
            </w:r>
            <w:r w:rsidRPr="00B138F3">
              <w:rPr>
                <w:rFonts w:ascii="GHEA Grapalat" w:hAnsi="GHEA Grapalat"/>
                <w:sz w:val="18"/>
                <w:szCs w:val="18"/>
              </w:rPr>
              <w:lastRenderedPageBreak/>
              <w:t>плательщик представляет Требование в бумажной форме</w:t>
            </w:r>
          </w:p>
          <w:p w14:paraId="2F27BD1D" w14:textId="77777777"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228ED44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14:paraId="5C71AFD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представлении в бумажной форме</w:t>
            </w:r>
          </w:p>
        </w:tc>
      </w:tr>
      <w:tr w:rsidR="00B138F3" w:rsidRPr="00B138F3" w14:paraId="69FBE1A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28C13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14:paraId="77891C0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204B8C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31260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7A8C807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7B28DEE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1D2EEE8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0D14F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33E947C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77287A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CB425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3BD360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1CCDD73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1FC6802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509F1DA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805CE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53799AF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B3A7EF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24F0D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A393E4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117FF04"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67E5672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40C03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661BF60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59BAF6F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A0381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194C19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2D2B138"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134857B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B2B9F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7194A95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6F32724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572D2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46C8B9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333BF8D"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4C3F3E0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59087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47A70EB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6EECF0A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DA076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15A92E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AC32A6C"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3324AA5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3BC01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5C448CD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CDB07B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C2DC0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37EEFE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7C5323B" w14:textId="77777777" w:rsidR="00C3421C" w:rsidRPr="00B138F3" w:rsidRDefault="00C3421C" w:rsidP="000745BE">
            <w:pPr>
              <w:widowControl w:val="0"/>
              <w:spacing w:after="120"/>
              <w:jc w:val="center"/>
              <w:rPr>
                <w:rFonts w:ascii="GHEA Grapalat" w:hAnsi="GHEA Grapalat"/>
                <w:sz w:val="18"/>
                <w:szCs w:val="18"/>
              </w:rPr>
            </w:pPr>
          </w:p>
        </w:tc>
      </w:tr>
      <w:tr w:rsidR="00FF3DE9" w:rsidRPr="00B138F3" w14:paraId="4DA4AD5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A7D28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61454A3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w:t>
            </w:r>
            <w:r w:rsidRPr="00B138F3">
              <w:rPr>
                <w:rFonts w:ascii="GHEA Grapalat" w:hAnsi="GHEA Grapalat"/>
                <w:sz w:val="18"/>
                <w:szCs w:val="18"/>
              </w:rPr>
              <w:lastRenderedPageBreak/>
              <w:t>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3A3D9F9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91F20E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A3DB2E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C052D38" w14:textId="77777777" w:rsidR="00C3421C" w:rsidRPr="00B138F3" w:rsidRDefault="00C3421C" w:rsidP="000745BE">
            <w:pPr>
              <w:widowControl w:val="0"/>
              <w:spacing w:after="120"/>
              <w:jc w:val="center"/>
              <w:rPr>
                <w:rFonts w:ascii="GHEA Grapalat" w:hAnsi="GHEA Grapalat"/>
                <w:sz w:val="18"/>
                <w:szCs w:val="18"/>
              </w:rPr>
            </w:pPr>
          </w:p>
        </w:tc>
      </w:tr>
    </w:tbl>
    <w:p w14:paraId="419B9177" w14:textId="77777777" w:rsidR="001005B0" w:rsidRPr="00B138F3" w:rsidRDefault="001005B0" w:rsidP="00B46D58">
      <w:pPr>
        <w:widowControl w:val="0"/>
        <w:spacing w:after="160"/>
        <w:ind w:left="567" w:right="565"/>
        <w:jc w:val="center"/>
        <w:rPr>
          <w:rFonts w:ascii="GHEA Grapalat" w:hAnsi="GHEA Grapalat"/>
          <w:b/>
        </w:rPr>
      </w:pPr>
    </w:p>
    <w:p w14:paraId="0828636B" w14:textId="77777777" w:rsidR="001005B0" w:rsidRPr="00B138F3" w:rsidRDefault="001005B0" w:rsidP="00B46D58">
      <w:pPr>
        <w:widowControl w:val="0"/>
        <w:spacing w:after="160"/>
        <w:ind w:left="567" w:right="565"/>
        <w:jc w:val="center"/>
        <w:rPr>
          <w:rFonts w:ascii="GHEA Grapalat" w:hAnsi="GHEA Grapalat"/>
          <w:b/>
        </w:rPr>
      </w:pPr>
    </w:p>
    <w:p w14:paraId="107AA38A" w14:textId="77777777" w:rsidR="001005B0" w:rsidRPr="00B138F3" w:rsidRDefault="001005B0" w:rsidP="00B46D58">
      <w:pPr>
        <w:widowControl w:val="0"/>
        <w:spacing w:after="160"/>
        <w:ind w:left="567" w:right="565"/>
        <w:jc w:val="center"/>
        <w:rPr>
          <w:rFonts w:ascii="GHEA Grapalat" w:hAnsi="GHEA Grapalat"/>
          <w:b/>
        </w:rPr>
      </w:pPr>
    </w:p>
    <w:p w14:paraId="4BE0AA4B" w14:textId="77777777" w:rsidR="001005B0" w:rsidRPr="00B138F3" w:rsidRDefault="001005B0" w:rsidP="00B46D58">
      <w:pPr>
        <w:widowControl w:val="0"/>
        <w:spacing w:after="160"/>
        <w:ind w:left="567" w:right="565"/>
        <w:jc w:val="center"/>
        <w:rPr>
          <w:rFonts w:ascii="GHEA Grapalat" w:hAnsi="GHEA Grapalat"/>
          <w:b/>
        </w:rPr>
      </w:pPr>
    </w:p>
    <w:p w14:paraId="04F1CBD4" w14:textId="77777777" w:rsidR="001005B0" w:rsidRPr="00B138F3" w:rsidRDefault="001005B0" w:rsidP="00B46D58">
      <w:pPr>
        <w:widowControl w:val="0"/>
        <w:spacing w:after="160"/>
        <w:ind w:left="567" w:right="565"/>
        <w:jc w:val="center"/>
        <w:rPr>
          <w:rFonts w:ascii="GHEA Grapalat" w:hAnsi="GHEA Grapalat"/>
          <w:b/>
        </w:rPr>
      </w:pPr>
    </w:p>
    <w:p w14:paraId="4B25298E" w14:textId="77777777" w:rsidR="001005B0" w:rsidRPr="00B138F3" w:rsidRDefault="001005B0" w:rsidP="00B46D58">
      <w:pPr>
        <w:widowControl w:val="0"/>
        <w:spacing w:after="160"/>
        <w:ind w:left="567" w:right="565"/>
        <w:jc w:val="center"/>
        <w:rPr>
          <w:rFonts w:ascii="GHEA Grapalat" w:hAnsi="GHEA Grapalat"/>
          <w:b/>
        </w:rPr>
      </w:pPr>
    </w:p>
    <w:p w14:paraId="6BB8067F" w14:textId="77777777" w:rsidR="001005B0" w:rsidRPr="00B138F3" w:rsidRDefault="001005B0" w:rsidP="00B46D58">
      <w:pPr>
        <w:widowControl w:val="0"/>
        <w:spacing w:after="160"/>
        <w:ind w:left="567" w:right="565"/>
        <w:jc w:val="center"/>
        <w:rPr>
          <w:rFonts w:ascii="GHEA Grapalat" w:hAnsi="GHEA Grapalat"/>
          <w:b/>
        </w:rPr>
      </w:pPr>
    </w:p>
    <w:p w14:paraId="0DDE3525" w14:textId="77777777" w:rsidR="001005B0" w:rsidRPr="00B138F3" w:rsidRDefault="001005B0" w:rsidP="00B46D58">
      <w:pPr>
        <w:widowControl w:val="0"/>
        <w:spacing w:after="160"/>
        <w:ind w:left="567" w:right="565"/>
        <w:jc w:val="center"/>
        <w:rPr>
          <w:rFonts w:ascii="GHEA Grapalat" w:hAnsi="GHEA Grapalat"/>
          <w:b/>
        </w:rPr>
      </w:pPr>
    </w:p>
    <w:p w14:paraId="20A97B6C" w14:textId="77777777" w:rsidR="001005B0" w:rsidRPr="00B138F3" w:rsidRDefault="001005B0" w:rsidP="00B46D58">
      <w:pPr>
        <w:widowControl w:val="0"/>
        <w:spacing w:after="160"/>
        <w:ind w:left="567" w:right="565"/>
        <w:jc w:val="center"/>
        <w:rPr>
          <w:rFonts w:ascii="GHEA Grapalat" w:hAnsi="GHEA Grapalat"/>
          <w:b/>
        </w:rPr>
      </w:pPr>
    </w:p>
    <w:p w14:paraId="20F0B3CE" w14:textId="77777777" w:rsidR="001005B0" w:rsidRPr="00B138F3" w:rsidRDefault="001005B0" w:rsidP="00B46D58">
      <w:pPr>
        <w:widowControl w:val="0"/>
        <w:spacing w:after="160"/>
        <w:ind w:left="567" w:right="565"/>
        <w:jc w:val="center"/>
        <w:rPr>
          <w:rFonts w:ascii="GHEA Grapalat" w:hAnsi="GHEA Grapalat"/>
          <w:b/>
        </w:rPr>
      </w:pPr>
    </w:p>
    <w:p w14:paraId="4D2EA9F2" w14:textId="77777777" w:rsidR="001005B0" w:rsidRPr="00B138F3" w:rsidRDefault="001005B0" w:rsidP="00B46D58">
      <w:pPr>
        <w:widowControl w:val="0"/>
        <w:spacing w:after="160"/>
        <w:ind w:left="567" w:right="565"/>
        <w:jc w:val="center"/>
        <w:rPr>
          <w:rFonts w:ascii="GHEA Grapalat" w:hAnsi="GHEA Grapalat"/>
          <w:b/>
        </w:rPr>
      </w:pPr>
    </w:p>
    <w:p w14:paraId="123A8707" w14:textId="77777777" w:rsidR="001005B0" w:rsidRPr="00B138F3" w:rsidRDefault="001005B0" w:rsidP="00B46D58">
      <w:pPr>
        <w:widowControl w:val="0"/>
        <w:spacing w:after="160"/>
        <w:ind w:left="567" w:right="565"/>
        <w:jc w:val="center"/>
        <w:rPr>
          <w:rFonts w:ascii="GHEA Grapalat" w:hAnsi="GHEA Grapalat"/>
          <w:b/>
        </w:rPr>
      </w:pPr>
    </w:p>
    <w:p w14:paraId="6A5AD069" w14:textId="77777777" w:rsidR="001005B0" w:rsidRPr="00B138F3" w:rsidRDefault="001005B0" w:rsidP="00B46D58">
      <w:pPr>
        <w:widowControl w:val="0"/>
        <w:spacing w:after="160"/>
        <w:ind w:left="567" w:right="565"/>
        <w:jc w:val="center"/>
        <w:rPr>
          <w:rFonts w:ascii="GHEA Grapalat" w:hAnsi="GHEA Grapalat"/>
          <w:b/>
        </w:rPr>
      </w:pPr>
    </w:p>
    <w:p w14:paraId="38FA472D" w14:textId="77777777" w:rsidR="001005B0" w:rsidRPr="00B138F3" w:rsidRDefault="001005B0" w:rsidP="00B46D58">
      <w:pPr>
        <w:widowControl w:val="0"/>
        <w:spacing w:after="160"/>
        <w:ind w:left="567" w:right="565"/>
        <w:jc w:val="center"/>
        <w:rPr>
          <w:rFonts w:ascii="GHEA Grapalat" w:hAnsi="GHEA Grapalat"/>
          <w:b/>
        </w:rPr>
      </w:pPr>
    </w:p>
    <w:p w14:paraId="74896CED" w14:textId="77777777" w:rsidR="001005B0" w:rsidRPr="00B138F3" w:rsidRDefault="001005B0" w:rsidP="00B46D58">
      <w:pPr>
        <w:widowControl w:val="0"/>
        <w:spacing w:after="160"/>
        <w:ind w:left="567" w:right="565"/>
        <w:jc w:val="center"/>
        <w:rPr>
          <w:rFonts w:ascii="GHEA Grapalat" w:hAnsi="GHEA Grapalat"/>
          <w:b/>
        </w:rPr>
      </w:pPr>
    </w:p>
    <w:p w14:paraId="5724A94C" w14:textId="77777777" w:rsidR="001005B0" w:rsidRPr="00B138F3" w:rsidRDefault="001005B0" w:rsidP="00B46D58">
      <w:pPr>
        <w:widowControl w:val="0"/>
        <w:spacing w:after="160"/>
        <w:ind w:left="567" w:right="565"/>
        <w:jc w:val="center"/>
        <w:rPr>
          <w:rFonts w:ascii="GHEA Grapalat" w:hAnsi="GHEA Grapalat"/>
          <w:b/>
        </w:rPr>
      </w:pPr>
    </w:p>
    <w:p w14:paraId="347FA359" w14:textId="77777777" w:rsidR="001005B0" w:rsidRPr="00B138F3" w:rsidRDefault="001005B0" w:rsidP="00B46D58">
      <w:pPr>
        <w:widowControl w:val="0"/>
        <w:spacing w:after="160"/>
        <w:ind w:left="567" w:right="565"/>
        <w:jc w:val="center"/>
        <w:rPr>
          <w:rFonts w:ascii="GHEA Grapalat" w:hAnsi="GHEA Grapalat"/>
          <w:b/>
        </w:rPr>
      </w:pPr>
    </w:p>
    <w:p w14:paraId="1FAA65E6" w14:textId="77777777" w:rsidR="00E15A1C" w:rsidRDefault="00E15A1C" w:rsidP="00235549">
      <w:pPr>
        <w:widowControl w:val="0"/>
        <w:spacing w:after="160"/>
        <w:ind w:firstLine="567"/>
        <w:jc w:val="right"/>
        <w:rPr>
          <w:rFonts w:ascii="GHEA Grapalat" w:hAnsi="GHEA Grapalat"/>
          <w:b/>
        </w:rPr>
      </w:pPr>
    </w:p>
    <w:p w14:paraId="6713F6DA" w14:textId="77777777"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t>Приложение № 5</w:t>
      </w:r>
    </w:p>
    <w:p w14:paraId="03F20249" w14:textId="76978EFA" w:rsidR="00235549" w:rsidRPr="00B138F3" w:rsidRDefault="00235549" w:rsidP="00235549">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74525E">
        <w:rPr>
          <w:rFonts w:ascii="GHEA Grapalat" w:hAnsi="GHEA Grapalat"/>
          <w:b/>
          <w:sz w:val="24"/>
          <w:szCs w:val="24"/>
        </w:rPr>
        <w:t>запрос котировок</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547E83">
        <w:rPr>
          <w:rFonts w:ascii="GHEA Grapalat" w:hAnsi="GHEA Grapalat"/>
          <w:b/>
          <w:sz w:val="24"/>
          <w:szCs w:val="24"/>
        </w:rPr>
        <w:t>HFF-GH-NPTcDzB -2025/6</w:t>
      </w:r>
    </w:p>
    <w:p w14:paraId="764E4C02" w14:textId="77777777" w:rsidR="001005B0" w:rsidRPr="00B138F3" w:rsidRDefault="001005B0" w:rsidP="00B46D58">
      <w:pPr>
        <w:widowControl w:val="0"/>
        <w:spacing w:after="160"/>
        <w:ind w:left="567" w:right="565"/>
        <w:jc w:val="center"/>
        <w:rPr>
          <w:rFonts w:ascii="GHEA Grapalat" w:hAnsi="GHEA Grapalat"/>
          <w:b/>
        </w:rPr>
      </w:pPr>
    </w:p>
    <w:p w14:paraId="34C6F059" w14:textId="77777777"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lastRenderedPageBreak/>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4EFF577B" w14:textId="77777777"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14:paraId="34CBD8A9" w14:textId="77777777" w:rsidR="001005B0" w:rsidRPr="00B138F3" w:rsidRDefault="001005B0" w:rsidP="00B46D58">
      <w:pPr>
        <w:widowControl w:val="0"/>
        <w:spacing w:after="160"/>
        <w:ind w:left="567" w:right="565"/>
        <w:jc w:val="center"/>
        <w:rPr>
          <w:rFonts w:ascii="GHEA Grapalat" w:hAnsi="GHEA Grapalat"/>
          <w:b/>
        </w:rPr>
      </w:pPr>
    </w:p>
    <w:p w14:paraId="0B43901B" w14:textId="77777777"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39FC24F0" w14:textId="77777777"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14:paraId="1921EFD2" w14:textId="77777777"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14:paraId="45F9FC98" w14:textId="77777777"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14:paraId="225C1AA1" w14:textId="77777777"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14:paraId="427649EF" w14:textId="77777777"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4EFF3F8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3135C304"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76872C2B"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3AB664E8"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14:paraId="0249F8B8" w14:textId="77777777"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14:paraId="6AD7558D" w14:textId="77777777"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61F9F098"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4C8FD70D" w14:textId="77777777"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9D5D73">
        <w:rPr>
          <w:rFonts w:ascii="GHEA Grapalat" w:eastAsiaTheme="minorHAnsi" w:hAnsi="GHEA Grapalat" w:cstheme="minorBidi"/>
        </w:rPr>
        <w:t>пяти</w:t>
      </w:r>
      <w:r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14:paraId="4539F3C6"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CA5C35">
        <w:rPr>
          <w:rFonts w:ascii="GHEA Grapalat" w:eastAsiaTheme="minorHAnsi" w:hAnsi="GHEA Grapalat" w:cstheme="minorBidi"/>
          <w:sz w:val="18"/>
          <w:szCs w:val="18"/>
        </w:rPr>
        <w:t>*</w:t>
      </w:r>
    </w:p>
    <w:p w14:paraId="5B49DBE7"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3B86191D"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227E5277"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32E6C68" w14:textId="77777777" w:rsidR="00D0114A" w:rsidRPr="00E22E83" w:rsidRDefault="00D0114A" w:rsidP="00D0114A">
      <w:pPr>
        <w:pStyle w:val="NormalWeb"/>
        <w:shd w:val="clear" w:color="auto" w:fill="FFFFFF"/>
        <w:ind w:firstLine="374"/>
        <w:contextualSpacing/>
        <w:jc w:val="both"/>
        <w:rPr>
          <w:rFonts w:ascii="GHEA Grapalat" w:eastAsiaTheme="minorHAnsi" w:hAnsi="GHEA Grapalat" w:cstheme="minorBidi"/>
        </w:rPr>
      </w:pPr>
      <w:r w:rsidRPr="00E22E83">
        <w:rPr>
          <w:rFonts w:ascii="GHEA Grapalat" w:eastAsiaTheme="minorHAnsi" w:hAnsi="GHEA Grapalat" w:cstheme="minorBidi"/>
        </w:rPr>
        <w:t>5. Гарантия действует</w:t>
      </w:r>
      <w:r w:rsidR="001F0970" w:rsidRPr="001A27EC">
        <w:rPr>
          <w:rFonts w:ascii="GHEA Grapalat" w:eastAsiaTheme="minorHAnsi" w:hAnsi="GHEA Grapalat" w:cstheme="minorBidi"/>
        </w:rPr>
        <w:t xml:space="preserve"> </w:t>
      </w:r>
      <w:r w:rsidR="001F0970">
        <w:rPr>
          <w:rFonts w:ascii="GHEA Grapalat" w:eastAsiaTheme="minorHAnsi" w:hAnsi="GHEA Grapalat" w:cstheme="minorBidi"/>
        </w:rPr>
        <w:t xml:space="preserve">с момента выпуска и в силе  </w:t>
      </w:r>
      <w:r w:rsidRPr="00E22E83">
        <w:rPr>
          <w:rFonts w:ascii="GHEA Grapalat" w:eastAsiaTheme="minorHAnsi" w:hAnsi="GHEA Grapalat" w:cstheme="minorBidi"/>
        </w:rPr>
        <w:t>со дня вступления в силу договора N________________________ заключаемого  между  бенефициаром и</w:t>
      </w:r>
      <w:del w:id="6" w:author="Vardan" w:date="2023-07-07T23:48:00Z">
        <w:r w:rsidRPr="00E22E83" w:rsidDel="001F0970">
          <w:rPr>
            <w:rFonts w:ascii="GHEA Grapalat" w:eastAsiaTheme="minorHAnsi" w:hAnsi="GHEA Grapalat" w:cstheme="minorBidi"/>
          </w:rPr>
          <w:delText xml:space="preserve"> </w:delText>
        </w:r>
      </w:del>
      <w:r w:rsidRPr="00E22E83">
        <w:rPr>
          <w:rFonts w:ascii="GHEA Grapalat" w:eastAsiaTheme="minorHAnsi" w:hAnsi="GHEA Grapalat" w:cstheme="minorBidi"/>
        </w:rPr>
        <w:t xml:space="preserve">    </w:t>
      </w:r>
    </w:p>
    <w:p w14:paraId="0701AF12" w14:textId="77777777" w:rsidR="00D0114A" w:rsidRPr="00E22E83" w:rsidRDefault="001F0970" w:rsidP="00D0114A">
      <w:pPr>
        <w:pStyle w:val="NormalWeb"/>
        <w:shd w:val="clear" w:color="auto" w:fill="FFFFFF"/>
        <w:ind w:firstLine="374"/>
        <w:contextualSpacing/>
        <w:jc w:val="both"/>
        <w:rPr>
          <w:rFonts w:ascii="GHEA Grapalat" w:eastAsiaTheme="minorHAnsi" w:hAnsi="GHEA Grapalat" w:cstheme="minorBidi"/>
        </w:rPr>
      </w:pPr>
      <w:r w:rsidRPr="001A27EC">
        <w:rPr>
          <w:rFonts w:ascii="GHEA Grapalat" w:eastAsiaTheme="minorHAnsi" w:hAnsi="GHEA Grapalat" w:cstheme="minorBidi"/>
          <w:sz w:val="18"/>
          <w:szCs w:val="18"/>
        </w:rPr>
        <w:t xml:space="preserve">                </w:t>
      </w:r>
      <w:r w:rsidR="00D0114A" w:rsidRPr="00E22E83">
        <w:rPr>
          <w:rFonts w:ascii="GHEA Grapalat" w:eastAsiaTheme="minorHAnsi" w:hAnsi="GHEA Grapalat" w:cstheme="minorBidi"/>
          <w:sz w:val="18"/>
          <w:szCs w:val="18"/>
        </w:rPr>
        <w:t>номер заключаемого договара</w:t>
      </w:r>
    </w:p>
    <w:p w14:paraId="66A5FE7C" w14:textId="77777777" w:rsidR="00D0114A" w:rsidRPr="00E22E83" w:rsidRDefault="00D0114A" w:rsidP="00D0114A">
      <w:pPr>
        <w:pStyle w:val="NormalWeb"/>
        <w:shd w:val="clear" w:color="auto" w:fill="FFFFFF"/>
        <w:ind w:firstLine="374"/>
        <w:contextualSpacing/>
        <w:jc w:val="both"/>
        <w:rPr>
          <w:rFonts w:ascii="GHEA Grapalat" w:eastAsiaTheme="minorHAnsi" w:hAnsi="GHEA Grapalat" w:cstheme="minorBidi"/>
        </w:rPr>
      </w:pPr>
    </w:p>
    <w:p w14:paraId="0920B6B0" w14:textId="77777777" w:rsidR="00D0114A" w:rsidRPr="00E22E83" w:rsidRDefault="001F0970" w:rsidP="00D0114A">
      <w:pPr>
        <w:pStyle w:val="NormalWeb"/>
        <w:shd w:val="clear" w:color="auto" w:fill="FFFFFF"/>
        <w:contextualSpacing/>
        <w:jc w:val="both"/>
        <w:rPr>
          <w:rFonts w:ascii="GHEA Grapalat" w:eastAsiaTheme="minorHAnsi" w:hAnsi="GHEA Grapalat" w:cstheme="minorBidi"/>
          <w:lang w:val="hy-AM"/>
        </w:rPr>
      </w:pPr>
      <w:r w:rsidRPr="00E22E83">
        <w:rPr>
          <w:rFonts w:ascii="GHEA Grapalat" w:eastAsiaTheme="minorHAnsi" w:hAnsi="GHEA Grapalat" w:cstheme="minorBidi"/>
        </w:rPr>
        <w:t xml:space="preserve">принципалом </w:t>
      </w:r>
      <w:r w:rsidR="00D0114A" w:rsidRPr="00E22E83">
        <w:rPr>
          <w:rFonts w:ascii="GHEA Grapalat" w:eastAsiaTheme="minorHAnsi" w:hAnsi="GHEA Grapalat" w:cstheme="minorBidi"/>
        </w:rPr>
        <w:t xml:space="preserve">и  действует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в</w:t>
      </w:r>
      <w:r w:rsidR="00D0114A" w:rsidRPr="00E22E83">
        <w:rPr>
          <w:rFonts w:ascii="GHEA Grapalat" w:hAnsi="GHEA Grapalat"/>
        </w:rPr>
        <w:t>ключительно</w:t>
      </w:r>
      <w:r w:rsidR="00D0114A" w:rsidRPr="00E22E83">
        <w:rPr>
          <w:rFonts w:ascii="GHEA Grapalat" w:eastAsiaTheme="minorHAnsi" w:hAnsi="GHEA Grapalat" w:cstheme="minorBidi"/>
        </w:rPr>
        <w:t xml:space="preserve">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до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девяностого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рабочего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дня</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следующего за днем </w:t>
      </w:r>
    </w:p>
    <w:p w14:paraId="470D3708" w14:textId="77777777" w:rsidR="00D0114A" w:rsidRPr="00E22E83" w:rsidRDefault="00D0114A" w:rsidP="00D0114A">
      <w:pPr>
        <w:pStyle w:val="NormalWeb"/>
        <w:shd w:val="clear" w:color="auto" w:fill="FFFFFF"/>
        <w:contextualSpacing/>
        <w:jc w:val="both"/>
        <w:rPr>
          <w:rFonts w:ascii="GHEA Grapalat" w:eastAsiaTheme="minorHAnsi" w:hAnsi="GHEA Grapalat" w:cstheme="minorBidi"/>
          <w:sz w:val="18"/>
          <w:szCs w:val="18"/>
          <w:lang w:val="hy-AM"/>
        </w:rPr>
      </w:pPr>
    </w:p>
    <w:p w14:paraId="6105177B" w14:textId="77777777" w:rsidR="00D0114A" w:rsidRPr="00E22E83" w:rsidRDefault="00D0114A" w:rsidP="00D0114A">
      <w:pPr>
        <w:pStyle w:val="NormalWeb"/>
        <w:shd w:val="clear" w:color="auto" w:fill="FFFFFF"/>
        <w:contextualSpacing/>
        <w:jc w:val="center"/>
        <w:rPr>
          <w:rFonts w:eastAsiaTheme="minorHAnsi" w:cstheme="minorBidi"/>
        </w:rPr>
      </w:pPr>
      <w:r w:rsidRPr="00E22E83">
        <w:rPr>
          <w:rFonts w:ascii="GHEA Grapalat" w:eastAsiaTheme="minorHAnsi" w:hAnsi="GHEA Grapalat" w:cstheme="minorBidi"/>
          <w:lang w:val="hy-AM"/>
        </w:rPr>
        <w:t>--------------------------------------------------------</w:t>
      </w:r>
      <w:r w:rsidRPr="00E22E83">
        <w:rPr>
          <w:rFonts w:ascii="GHEA Grapalat" w:eastAsiaTheme="minorHAnsi" w:hAnsi="GHEA Grapalat" w:cstheme="minorBidi"/>
        </w:rPr>
        <w:t>------------------</w:t>
      </w:r>
      <w:r w:rsidRPr="00E22E83">
        <w:rPr>
          <w:rFonts w:ascii="GHEA Grapalat" w:eastAsiaTheme="minorHAnsi" w:hAnsi="GHEA Grapalat" w:cstheme="minorBidi"/>
          <w:lang w:val="hy-AM"/>
        </w:rPr>
        <w:t>----------------------</w:t>
      </w:r>
      <w:r w:rsidRPr="00E22E83">
        <w:rPr>
          <w:rFonts w:ascii="GHEA Grapalat" w:eastAsiaTheme="minorHAnsi" w:hAnsi="GHEA Grapalat" w:cstheme="minorBidi"/>
        </w:rPr>
        <w:t>-----------</w:t>
      </w:r>
      <w:r w:rsidRPr="00E22E83">
        <w:rPr>
          <w:rFonts w:eastAsiaTheme="minorHAnsi" w:cstheme="minorBidi"/>
        </w:rPr>
        <w:t xml:space="preserve"> </w:t>
      </w:r>
      <w:r w:rsidRPr="00E22E83">
        <w:rPr>
          <w:rFonts w:eastAsiaTheme="minorHAnsi" w:cstheme="minorBidi"/>
          <w:lang w:val="hy-AM"/>
        </w:rPr>
        <w:t>.</w:t>
      </w:r>
      <w:r w:rsidRPr="00E22E83">
        <w:rPr>
          <w:rFonts w:eastAsiaTheme="minorHAnsi" w:cstheme="minorBidi"/>
        </w:rPr>
        <w:t xml:space="preserve">                    </w:t>
      </w:r>
      <w:r w:rsidRPr="00E22E83">
        <w:rPr>
          <w:rFonts w:ascii="GHEA Grapalat" w:hAnsi="GHEA Grapalat"/>
          <w:sz w:val="16"/>
          <w:szCs w:val="16"/>
        </w:rPr>
        <w:t>крайний   срок</w:t>
      </w:r>
      <w:r w:rsidRPr="00E22E83">
        <w:rPr>
          <w:rFonts w:ascii="GHEA Grapalat" w:eastAsiaTheme="minorHAnsi" w:hAnsi="GHEA Grapalat" w:cstheme="minorBidi"/>
          <w:sz w:val="16"/>
          <w:szCs w:val="16"/>
        </w:rPr>
        <w:t xml:space="preserve"> оказания услуг</w:t>
      </w:r>
      <w:r w:rsidRPr="00E22E83">
        <w:rPr>
          <w:rFonts w:ascii="GHEA Grapalat" w:hAnsi="GHEA Grapalat"/>
          <w:sz w:val="16"/>
          <w:szCs w:val="16"/>
        </w:rPr>
        <w:t>, предусмотренный заключаемым договором, включая гарантийный срок</w:t>
      </w:r>
    </w:p>
    <w:p w14:paraId="1B62A0E7" w14:textId="77777777" w:rsidR="002B36B3" w:rsidRPr="001A27EC" w:rsidRDefault="00D0114A" w:rsidP="00D0114A">
      <w:pPr>
        <w:pStyle w:val="NormalWeb"/>
        <w:shd w:val="clear" w:color="auto" w:fill="FFFFFF"/>
        <w:contextualSpacing/>
        <w:jc w:val="both"/>
        <w:rPr>
          <w:rFonts w:ascii="GHEA Grapalat" w:eastAsiaTheme="minorHAnsi" w:hAnsi="GHEA Grapalat" w:cstheme="minorBidi"/>
        </w:rPr>
      </w:pPr>
      <w:r w:rsidRPr="00E22E83">
        <w:rPr>
          <w:rFonts w:ascii="GHEA Grapalat" w:eastAsiaTheme="minorHAnsi" w:hAnsi="GHEA Grapalat" w:cstheme="minorBidi"/>
        </w:rPr>
        <w:t>В день предоставления гарантии лицо, выдающее гарантию, с официального адреса</w:t>
      </w:r>
      <w:r w:rsidRPr="00E22E83">
        <w:rPr>
          <w:rFonts w:ascii="GHEA Grapalat" w:eastAsiaTheme="minorHAnsi" w:hAnsi="GHEA Grapalat" w:cstheme="minorBidi"/>
          <w:lang w:val="hy-AM"/>
        </w:rPr>
        <w:t xml:space="preserve"> </w:t>
      </w:r>
      <w:r w:rsidRPr="00E22E83">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2B36B3" w:rsidRPr="001A27EC">
        <w:rPr>
          <w:rFonts w:ascii="GHEA Grapalat" w:eastAsiaTheme="minorHAnsi" w:hAnsi="GHEA Grapalat" w:cstheme="minorBidi"/>
        </w:rPr>
        <w:t xml:space="preserve"> -------------------------------------------------------------</w:t>
      </w:r>
      <w:r w:rsidRPr="00E22E83">
        <w:rPr>
          <w:rFonts w:ascii="GHEA Grapalat" w:eastAsiaTheme="minorHAnsi" w:hAnsi="GHEA Grapalat" w:cstheme="minorBidi"/>
        </w:rPr>
        <w:t xml:space="preserve"> </w:t>
      </w:r>
    </w:p>
    <w:p w14:paraId="31C381E1" w14:textId="77777777" w:rsidR="002B36B3" w:rsidRPr="006E181F" w:rsidRDefault="002B36B3" w:rsidP="002B36B3">
      <w:pPr>
        <w:pStyle w:val="NormalWeb"/>
        <w:shd w:val="clear" w:color="auto" w:fill="FFFFFF"/>
        <w:contextualSpacing/>
        <w:jc w:val="both"/>
        <w:rPr>
          <w:rFonts w:ascii="GHEA Grapalat" w:eastAsiaTheme="minorHAnsi" w:hAnsi="GHEA Grapalat" w:cstheme="minorBidi"/>
        </w:rPr>
      </w:pPr>
      <w:r w:rsidRPr="006E181F">
        <w:rPr>
          <w:rStyle w:val="Strong"/>
          <w:sz w:val="20"/>
          <w:szCs w:val="20"/>
        </w:rPr>
        <w:t xml:space="preserve">                                                    </w:t>
      </w:r>
      <w:r w:rsidRPr="001A27EC">
        <w:rPr>
          <w:rStyle w:val="Strong"/>
          <w:sz w:val="20"/>
          <w:szCs w:val="20"/>
        </w:rPr>
        <w:t xml:space="preserve">                                         </w:t>
      </w:r>
      <w:r w:rsidRPr="006E181F">
        <w:rPr>
          <w:rStyle w:val="Strong"/>
          <w:sz w:val="20"/>
          <w:szCs w:val="20"/>
        </w:rPr>
        <w:t xml:space="preserve"> </w:t>
      </w:r>
      <w:r>
        <w:rPr>
          <w:rStyle w:val="Strong"/>
          <w:b w:val="0"/>
          <w:bCs w:val="0"/>
          <w:sz w:val="20"/>
          <w:szCs w:val="20"/>
        </w:rPr>
        <w:t>адрес эл. почты секретаря</w:t>
      </w:r>
    </w:p>
    <w:p w14:paraId="345A64EA" w14:textId="77777777" w:rsidR="00D0114A" w:rsidRPr="00E22E83" w:rsidRDefault="00D0114A" w:rsidP="00D0114A">
      <w:pPr>
        <w:pStyle w:val="NormalWeb"/>
        <w:shd w:val="clear" w:color="auto" w:fill="FFFFFF"/>
        <w:contextualSpacing/>
        <w:jc w:val="both"/>
        <w:rPr>
          <w:rFonts w:ascii="GHEA Grapalat" w:eastAsiaTheme="minorHAnsi" w:hAnsi="GHEA Grapalat" w:cstheme="minorBidi"/>
        </w:rPr>
      </w:pPr>
      <w:r w:rsidRPr="00E22E83">
        <w:rPr>
          <w:rFonts w:ascii="GHEA Grapalat" w:eastAsiaTheme="minorHAnsi" w:hAnsi="GHEA Grapalat" w:cstheme="minorBidi"/>
        </w:rPr>
        <w:lastRenderedPageBreak/>
        <w:t xml:space="preserve">указанный в приглашении к процедуре закупкок, организованной с целью заключения договора упомянутого в пункте 1 настоящей гарантии. </w:t>
      </w:r>
    </w:p>
    <w:p w14:paraId="0ADE2620"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0769472F" w14:textId="77777777"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CDC9A55" w14:textId="77777777"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66199AEC" w14:textId="77777777"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7F594D3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1FF50084"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5219C66"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fldChar w:fldCharType="begin"/>
      </w:r>
      <w:r>
        <w:instrText>HYPERLINK "http://www.procurement.am"</w:instrText>
      </w:r>
      <w:r>
        <w:fldChar w:fldCharType="separate"/>
      </w:r>
      <w:r w:rsidRPr="00B138F3">
        <w:rPr>
          <w:rStyle w:val="Hyperlink"/>
          <w:rFonts w:ascii="GHEA Grapalat" w:hAnsi="GHEA Grapalat"/>
          <w:color w:val="auto"/>
          <w:sz w:val="20"/>
          <w:szCs w:val="20"/>
          <w:lang w:val="hy-AM"/>
        </w:rPr>
        <w:t>www.procurement.am</w:t>
      </w:r>
      <w:r>
        <w:fldChar w:fldCharType="end"/>
      </w:r>
      <w:r w:rsidRPr="00B138F3">
        <w:rPr>
          <w:rFonts w:ascii="GHEA Grapalat" w:eastAsiaTheme="minorHAnsi" w:hAnsi="GHEA Grapalat" w:cstheme="minorBidi"/>
        </w:rPr>
        <w:t xml:space="preserve"> .</w:t>
      </w:r>
    </w:p>
    <w:p w14:paraId="4579C3BB"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B56AC21"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77166DF6"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2857FDD"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468700C0"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443499D2"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30FDDF7D"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14:paraId="16737BDB"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76331EF"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637F9290"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30267801"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ED68219"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1649DAB7"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2A586BF5" w14:textId="77777777"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1D3268CD"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31EB4F4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B4DF3BF" w14:textId="77777777" w:rsidR="001005B0" w:rsidRPr="00B138F3" w:rsidRDefault="001005B0" w:rsidP="00B46D58">
      <w:pPr>
        <w:widowControl w:val="0"/>
        <w:spacing w:after="160"/>
        <w:ind w:left="567" w:right="565"/>
        <w:jc w:val="center"/>
        <w:rPr>
          <w:rFonts w:ascii="GHEA Grapalat" w:hAnsi="GHEA Grapalat"/>
          <w:b/>
        </w:rPr>
      </w:pPr>
    </w:p>
    <w:p w14:paraId="688CB7C2" w14:textId="77777777" w:rsidR="001005B0" w:rsidRPr="00B138F3" w:rsidRDefault="001005B0" w:rsidP="00B46D58">
      <w:pPr>
        <w:widowControl w:val="0"/>
        <w:spacing w:after="160"/>
        <w:ind w:left="567" w:right="565"/>
        <w:jc w:val="center"/>
        <w:rPr>
          <w:rFonts w:ascii="GHEA Grapalat" w:hAnsi="GHEA Grapalat"/>
          <w:b/>
        </w:rPr>
      </w:pPr>
    </w:p>
    <w:p w14:paraId="7972715A" w14:textId="77777777" w:rsidR="00E15A1C" w:rsidRDefault="00E15A1C" w:rsidP="000A214C">
      <w:pPr>
        <w:widowControl w:val="0"/>
        <w:spacing w:after="160"/>
        <w:jc w:val="right"/>
        <w:rPr>
          <w:rFonts w:ascii="GHEA Grapalat" w:hAnsi="GHEA Grapalat"/>
          <w:i/>
        </w:rPr>
      </w:pPr>
    </w:p>
    <w:p w14:paraId="36738EC5" w14:textId="77777777" w:rsidR="00E15A1C" w:rsidRDefault="00E15A1C" w:rsidP="000A214C">
      <w:pPr>
        <w:widowControl w:val="0"/>
        <w:spacing w:after="160"/>
        <w:jc w:val="right"/>
        <w:rPr>
          <w:rFonts w:ascii="GHEA Grapalat" w:hAnsi="GHEA Grapalat"/>
          <w:i/>
        </w:rPr>
      </w:pPr>
    </w:p>
    <w:p w14:paraId="0A38E5D3" w14:textId="77777777" w:rsidR="00E15A1C" w:rsidRDefault="00E15A1C" w:rsidP="000A214C">
      <w:pPr>
        <w:widowControl w:val="0"/>
        <w:spacing w:after="160"/>
        <w:jc w:val="right"/>
        <w:rPr>
          <w:rFonts w:ascii="GHEA Grapalat" w:hAnsi="GHEA Grapalat"/>
          <w:i/>
        </w:rPr>
      </w:pPr>
    </w:p>
    <w:p w14:paraId="43D5835A" w14:textId="77777777" w:rsidR="00E15A1C" w:rsidRDefault="00E15A1C" w:rsidP="000A214C">
      <w:pPr>
        <w:widowControl w:val="0"/>
        <w:spacing w:after="160"/>
        <w:jc w:val="right"/>
        <w:rPr>
          <w:rFonts w:ascii="GHEA Grapalat" w:hAnsi="GHEA Grapalat"/>
          <w:i/>
        </w:rPr>
      </w:pPr>
    </w:p>
    <w:p w14:paraId="711CFA45" w14:textId="77777777" w:rsidR="00E15A1C" w:rsidRDefault="00E15A1C" w:rsidP="000A214C">
      <w:pPr>
        <w:widowControl w:val="0"/>
        <w:spacing w:after="160"/>
        <w:jc w:val="right"/>
        <w:rPr>
          <w:rFonts w:ascii="GHEA Grapalat" w:hAnsi="GHEA Grapalat"/>
          <w:i/>
        </w:rPr>
      </w:pPr>
    </w:p>
    <w:p w14:paraId="7FBA1C74" w14:textId="77777777" w:rsidR="000A4ACC" w:rsidRDefault="000A4ACC">
      <w:pPr>
        <w:rPr>
          <w:rFonts w:ascii="GHEA Grapalat" w:hAnsi="GHEA Grapalat"/>
          <w:i/>
        </w:rPr>
      </w:pPr>
      <w:r>
        <w:rPr>
          <w:rFonts w:ascii="GHEA Grapalat" w:hAnsi="GHEA Grapalat"/>
          <w:i/>
        </w:rPr>
        <w:lastRenderedPageBreak/>
        <w:br w:type="page"/>
      </w:r>
    </w:p>
    <w:p w14:paraId="21E283DB" w14:textId="77777777"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14:paraId="09E929D3" w14:textId="6DB912B0" w:rsidR="000A214C" w:rsidRPr="000A4ACC" w:rsidRDefault="000A214C" w:rsidP="000A214C">
      <w:pPr>
        <w:widowControl w:val="0"/>
        <w:spacing w:after="160"/>
        <w:jc w:val="right"/>
        <w:rPr>
          <w:rFonts w:ascii="GHEA Grapalat" w:hAnsi="GHEA Grapalat" w:cs="GHEA Grapalat"/>
          <w:i/>
          <w:sz w:val="36"/>
          <w:szCs w:val="36"/>
        </w:rPr>
      </w:pPr>
      <w:r w:rsidRPr="00B138F3">
        <w:rPr>
          <w:rFonts w:ascii="GHEA Grapalat" w:hAnsi="GHEA Grapalat"/>
          <w:i/>
        </w:rPr>
        <w:t xml:space="preserve">к Приглашению на </w:t>
      </w:r>
      <w:r w:rsidR="0074525E">
        <w:rPr>
          <w:rFonts w:ascii="GHEA Grapalat" w:hAnsi="GHEA Grapalat"/>
          <w:i/>
        </w:rPr>
        <w:t>запрос котировок</w:t>
      </w:r>
      <w:r w:rsidRPr="00B138F3">
        <w:rPr>
          <w:rFonts w:ascii="GHEA Grapalat" w:hAnsi="GHEA Grapalat"/>
          <w:i/>
        </w:rPr>
        <w:br/>
        <w:t xml:space="preserve">под кодом </w:t>
      </w:r>
      <w:r w:rsidR="00547E83">
        <w:rPr>
          <w:rFonts w:ascii="GHEA Grapalat" w:hAnsi="GHEA Grapalat"/>
          <w:i/>
        </w:rPr>
        <w:t>HFF-GH-NPTcDzB -2025/6</w:t>
      </w:r>
      <w:r w:rsidRPr="000A4ACC">
        <w:rPr>
          <w:rStyle w:val="FootnoteReference"/>
          <w:rFonts w:ascii="GHEA Grapalat" w:hAnsi="GHEA Grapalat"/>
          <w:i/>
          <w:sz w:val="36"/>
          <w:szCs w:val="36"/>
        </w:rPr>
        <w:footnoteReference w:customMarkFollows="1" w:id="15"/>
        <w:t>*</w:t>
      </w:r>
    </w:p>
    <w:p w14:paraId="50F63F25" w14:textId="77777777" w:rsidR="00AF4211" w:rsidRPr="00B138F3" w:rsidRDefault="00AF4211" w:rsidP="000A214C">
      <w:pPr>
        <w:widowControl w:val="0"/>
        <w:spacing w:after="160"/>
        <w:jc w:val="center"/>
        <w:rPr>
          <w:rFonts w:ascii="GHEA Grapalat" w:hAnsi="GHEA Grapalat"/>
          <w:b/>
        </w:rPr>
      </w:pPr>
    </w:p>
    <w:p w14:paraId="11E150D3"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0BE67517"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4398"/>
      </w:tblGrid>
      <w:tr w:rsidR="00FF3DE9" w:rsidRPr="00B138F3" w14:paraId="3DF5318C" w14:textId="77777777" w:rsidTr="000745BE">
        <w:tc>
          <w:tcPr>
            <w:tcW w:w="4786" w:type="dxa"/>
          </w:tcPr>
          <w:p w14:paraId="23269CF1" w14:textId="77777777"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14:paraId="1B5F9C20" w14:textId="77777777"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6"/>
              <w:t>**</w:t>
            </w:r>
          </w:p>
        </w:tc>
      </w:tr>
    </w:tbl>
    <w:p w14:paraId="027A8B00" w14:textId="77777777" w:rsidR="000A214C" w:rsidRPr="00B138F3" w:rsidRDefault="000A214C" w:rsidP="000A214C">
      <w:pPr>
        <w:widowControl w:val="0"/>
        <w:spacing w:after="160"/>
        <w:rPr>
          <w:rFonts w:ascii="GHEA Grapalat" w:hAnsi="GHEA Grapalat" w:cs="GHEA Grapalat"/>
          <w:b/>
        </w:rPr>
      </w:pPr>
    </w:p>
    <w:p w14:paraId="323328E3" w14:textId="77777777"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6FB4548C" w14:textId="77777777"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741C65A8" w14:textId="77777777"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0074E654" w14:textId="77777777"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1FB4E794" w14:textId="77777777"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A24E20B"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14:paraId="7400BE0F" w14:textId="77777777"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5B8849FF" w14:textId="77777777"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168BA1EB" w14:textId="77777777"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05CF6587" w14:textId="77777777"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14:paraId="0076A584" w14:textId="77777777" w:rsidR="000A214C" w:rsidRPr="00B138F3" w:rsidRDefault="000A214C" w:rsidP="000A214C">
      <w:pPr>
        <w:rPr>
          <w:rFonts w:ascii="GHEA Grapalat" w:hAnsi="GHEA Grapalat"/>
        </w:rPr>
      </w:pPr>
      <w:r w:rsidRPr="00B138F3">
        <w:rPr>
          <w:rFonts w:ascii="GHEA Grapalat" w:hAnsi="GHEA Grapalat"/>
        </w:rPr>
        <w:br w:type="page"/>
      </w:r>
    </w:p>
    <w:p w14:paraId="62B878A4"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59F9148D"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43965CE2"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7A762702"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21C380EC"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435A7B0"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796EEF7D"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FE68579"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399B3E8F"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13BBD85B"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2867DDD2"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7</w:t>
      </w:r>
      <w:r w:rsidRPr="00B138F3">
        <w:rPr>
          <w:rFonts w:ascii="GHEA Grapalat" w:hAnsi="GHEA Grapalat"/>
        </w:rPr>
        <w:t>.</w:t>
      </w:r>
      <w:r w:rsidRPr="00B138F3">
        <w:rPr>
          <w:rFonts w:ascii="GHEA Grapalat" w:hAnsi="GHEA Grapalat"/>
        </w:rPr>
        <w:tab/>
        <w:t xml:space="preserve">В случае если имеющихся на счете Компании средств недостаточно, Банк-плательщик в течение 2 (двух) рабочих дней после получения платежного требования </w:t>
      </w:r>
      <w:r w:rsidRPr="00B138F3">
        <w:rPr>
          <w:rFonts w:ascii="GHEA Grapalat" w:hAnsi="GHEA Grapalat"/>
        </w:rPr>
        <w:lastRenderedPageBreak/>
        <w:t>должен в письменной форме уведомить Заказчика.</w:t>
      </w:r>
    </w:p>
    <w:p w14:paraId="33B5950F"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58243D22"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14:paraId="014A35A5" w14:textId="77777777" w:rsidR="001D4AC7" w:rsidRPr="005A7DFF" w:rsidRDefault="000A214C" w:rsidP="00684FF3">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14:paraId="16F8AAD3" w14:textId="77777777" w:rsidR="000A214C" w:rsidRPr="00B138F3" w:rsidRDefault="000A214C" w:rsidP="00684FF3">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5CBE16C0"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037BAEA4" w14:textId="77777777"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3AE76E25" w14:textId="77777777"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B794D7E" w14:textId="77777777"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579EC29F"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009D4487"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2C5A9EB3"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2B870096"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752E4B60"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0C0E9202"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260416CB"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05EB28D7"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298A7156"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3F2AB0AE"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63C8E524"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2D0B7F6E" w14:textId="77777777" w:rsidR="000A214C" w:rsidRPr="006F1605"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14:paraId="2D246146" w14:textId="77777777"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14:paraId="67B48AC0" w14:textId="77777777" w:rsidR="00BE2572" w:rsidRPr="00B138F3" w:rsidRDefault="00BE2572" w:rsidP="00BE2572">
      <w:pPr>
        <w:widowControl w:val="0"/>
        <w:spacing w:after="160"/>
        <w:jc w:val="center"/>
        <w:rPr>
          <w:rFonts w:ascii="GHEA Grapalat" w:hAnsi="GHEA Grapalat" w:cs="Sylfaen"/>
        </w:rPr>
      </w:pPr>
    </w:p>
    <w:p w14:paraId="143BDD2A" w14:textId="77777777" w:rsidR="00E752B6" w:rsidRPr="00E752B6" w:rsidRDefault="00E752B6" w:rsidP="00BE2572">
      <w:pPr>
        <w:rPr>
          <w:rFonts w:ascii="GHEA Grapalat" w:hAnsi="GHEA Grapalat" w:cs="Sylfaen"/>
        </w:rPr>
      </w:pPr>
    </w:p>
    <w:p w14:paraId="57A05FEF" w14:textId="77777777" w:rsidR="00E752B6" w:rsidRDefault="00E752B6" w:rsidP="00BE2572">
      <w:pPr>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14:paraId="4BBE462B"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8D3F32" w14:textId="77777777"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14:paraId="797B3F5D"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96B3C4" w14:textId="77777777"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14:paraId="549D3B92" w14:textId="77777777"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3AD8D6" w14:textId="77777777"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14:paraId="2636DC40" w14:textId="77777777"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0321DD"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14:paraId="69824F4C"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AC493C"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14:paraId="0B3AFF52"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2901E8"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14:paraId="4911C517"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619EB0"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14:paraId="5516C88A"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C2E6A3"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752B6" w:rsidRPr="00B138F3" w14:paraId="4B901720"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18415A"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E752B6" w:rsidRPr="00B138F3" w14:paraId="6D846281"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D40302"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752B6" w:rsidRPr="00B138F3" w14:paraId="15E5DCE5" w14:textId="77777777"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C3D598"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E752B6" w:rsidRPr="00B138F3" w14:paraId="02B513E3"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580B45"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E752B6" w:rsidRPr="00B138F3" w14:paraId="65AEBEEC"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7C89951"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E752B6" w:rsidRPr="00B138F3" w14:paraId="41FE9766"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DF564C"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14:paraId="0E2CAA63"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02EC36"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14:paraId="7CFC2937"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91587A"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14:paraId="7DF58029"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C62E92"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14:paraId="6CDE8C2C" w14:textId="77777777" w:rsidTr="009216D6">
        <w:trPr>
          <w:trHeight w:val="424"/>
        </w:trPr>
        <w:tc>
          <w:tcPr>
            <w:tcW w:w="10980" w:type="dxa"/>
            <w:gridSpan w:val="2"/>
            <w:tcBorders>
              <w:top w:val="single" w:sz="4" w:space="0" w:color="auto"/>
              <w:left w:val="single" w:sz="4" w:space="0" w:color="auto"/>
              <w:right w:val="single" w:sz="4" w:space="0" w:color="000000"/>
            </w:tcBorders>
            <w:noWrap/>
            <w:vAlign w:val="bottom"/>
          </w:tcPr>
          <w:p w14:paraId="4E429F1A"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14:paraId="147E56E9"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B46B1F"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14:paraId="1583EBCA"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D8E988" w14:textId="77777777"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14:paraId="19C0AC5A"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00F94EA6" w14:textId="77777777"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774AD47F" w14:textId="77777777" w:rsidR="00E752B6" w:rsidRPr="00B138F3" w:rsidRDefault="00E752B6" w:rsidP="009216D6">
            <w:pPr>
              <w:widowControl w:val="0"/>
              <w:spacing w:after="160"/>
              <w:rPr>
                <w:rFonts w:ascii="GHEA Grapalat" w:hAnsi="GHEA Grapalat" w:cs="Sylfaen"/>
              </w:rPr>
            </w:pPr>
          </w:p>
          <w:p w14:paraId="0CC71410" w14:textId="77777777"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14:paraId="4C59557F" w14:textId="77777777" w:rsidR="00E752B6" w:rsidRPr="00B138F3" w:rsidRDefault="00E752B6" w:rsidP="009216D6">
            <w:pPr>
              <w:widowControl w:val="0"/>
              <w:spacing w:after="160"/>
              <w:rPr>
                <w:rFonts w:ascii="GHEA Grapalat" w:hAnsi="GHEA Grapalat" w:cs="Sylfaen"/>
              </w:rPr>
            </w:pPr>
          </w:p>
          <w:p w14:paraId="1A31BF02"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0179695A" w14:textId="77777777" w:rsidR="00E752B6" w:rsidRPr="00B138F3" w:rsidRDefault="00E752B6" w:rsidP="009216D6">
            <w:pPr>
              <w:widowControl w:val="0"/>
              <w:spacing w:after="160"/>
              <w:rPr>
                <w:rFonts w:ascii="GHEA Grapalat" w:hAnsi="GHEA Grapalat" w:cs="Sylfaen"/>
              </w:rPr>
            </w:pPr>
          </w:p>
          <w:p w14:paraId="29CB48F6" w14:textId="77777777"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lastRenderedPageBreak/>
              <w:t>22.б.</w:t>
            </w:r>
            <w:r w:rsidRPr="00B138F3">
              <w:rPr>
                <w:rFonts w:ascii="GHEA Grapalat" w:hAnsi="GHEA Grapalat"/>
              </w:rPr>
              <w:tab/>
              <w:t>М. П.</w:t>
            </w:r>
          </w:p>
          <w:p w14:paraId="76BABFBC" w14:textId="77777777"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755A87BE" w14:textId="77777777"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2D167099" w14:textId="77777777" w:rsidR="00E752B6" w:rsidRPr="00B138F3" w:rsidRDefault="00E752B6" w:rsidP="009216D6">
            <w:pPr>
              <w:widowControl w:val="0"/>
              <w:spacing w:after="160"/>
              <w:rPr>
                <w:rFonts w:ascii="GHEA Grapalat" w:hAnsi="GHEA Grapalat" w:cs="Sylfaen"/>
              </w:rPr>
            </w:pPr>
          </w:p>
          <w:p w14:paraId="50EA58B3"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4959B0EE" w14:textId="77777777" w:rsidR="00E752B6" w:rsidRPr="00B138F3" w:rsidRDefault="00E752B6" w:rsidP="009216D6">
            <w:pPr>
              <w:widowControl w:val="0"/>
              <w:spacing w:after="160"/>
              <w:jc w:val="right"/>
              <w:rPr>
                <w:rFonts w:ascii="GHEA Grapalat" w:hAnsi="GHEA Grapalat" w:cs="Tahoma"/>
              </w:rPr>
            </w:pPr>
          </w:p>
          <w:p w14:paraId="10E57581"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4DD97D93" w14:textId="77777777" w:rsidR="00E752B6" w:rsidRPr="00B138F3" w:rsidRDefault="00E752B6" w:rsidP="009216D6">
            <w:pPr>
              <w:widowControl w:val="0"/>
              <w:spacing w:after="160"/>
              <w:rPr>
                <w:rFonts w:ascii="GHEA Grapalat" w:hAnsi="GHEA Grapalat" w:cs="Sylfaen"/>
              </w:rPr>
            </w:pPr>
          </w:p>
          <w:p w14:paraId="2BB35495" w14:textId="77777777"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E752B6" w:rsidRPr="00B138F3" w14:paraId="5A16D810" w14:textId="77777777" w:rsidTr="009216D6">
        <w:trPr>
          <w:trHeight w:val="2194"/>
        </w:trPr>
        <w:tc>
          <w:tcPr>
            <w:tcW w:w="5616" w:type="dxa"/>
            <w:tcBorders>
              <w:top w:val="single" w:sz="4" w:space="0" w:color="auto"/>
              <w:left w:val="single" w:sz="4" w:space="0" w:color="auto"/>
              <w:right w:val="single" w:sz="4" w:space="0" w:color="auto"/>
            </w:tcBorders>
            <w:noWrap/>
            <w:vAlign w:val="bottom"/>
          </w:tcPr>
          <w:p w14:paraId="0FA0B278" w14:textId="77777777"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22EB5ACC" w14:textId="77777777" w:rsidR="00E752B6" w:rsidRPr="00B138F3" w:rsidRDefault="00E752B6" w:rsidP="009216D6">
            <w:pPr>
              <w:widowControl w:val="0"/>
              <w:spacing w:after="160"/>
              <w:rPr>
                <w:rFonts w:ascii="GHEA Grapalat" w:hAnsi="GHEA Grapalat"/>
              </w:rPr>
            </w:pPr>
          </w:p>
          <w:p w14:paraId="3A06F63D" w14:textId="77777777"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14:paraId="3821497E" w14:textId="77777777"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700D3D9D" w14:textId="77777777" w:rsidR="00E752B6" w:rsidRPr="00B138F3" w:rsidRDefault="00E752B6" w:rsidP="009216D6">
            <w:pPr>
              <w:widowControl w:val="0"/>
              <w:spacing w:after="160"/>
              <w:rPr>
                <w:rFonts w:ascii="GHEA Grapalat" w:hAnsi="GHEA Grapalat" w:cs="Tahoma"/>
              </w:rPr>
            </w:pPr>
          </w:p>
          <w:p w14:paraId="47019DE1" w14:textId="77777777"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2412A5AB" w14:textId="77777777"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7A6A5E4B" w14:textId="77777777" w:rsidR="00E752B6" w:rsidRPr="00B138F3" w:rsidRDefault="00E752B6" w:rsidP="009216D6">
            <w:pPr>
              <w:widowControl w:val="0"/>
              <w:spacing w:after="160"/>
              <w:rPr>
                <w:rFonts w:ascii="GHEA Grapalat" w:hAnsi="GHEA Grapalat" w:cs="Tahoma"/>
              </w:rPr>
            </w:pPr>
          </w:p>
          <w:p w14:paraId="5DB066E5" w14:textId="77777777"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14:paraId="53683E93" w14:textId="77777777"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61357002" w14:textId="77777777" w:rsidR="00E752B6" w:rsidRPr="00B138F3" w:rsidRDefault="00E752B6" w:rsidP="009216D6">
            <w:pPr>
              <w:widowControl w:val="0"/>
              <w:spacing w:after="160"/>
              <w:rPr>
                <w:rFonts w:ascii="GHEA Grapalat" w:hAnsi="GHEA Grapalat" w:cs="Arial"/>
              </w:rPr>
            </w:pPr>
          </w:p>
        </w:tc>
      </w:tr>
      <w:tr w:rsidR="00E752B6" w:rsidRPr="00B138F3" w14:paraId="28C008C4"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396BC7C3" w14:textId="77777777"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76DB5788" w14:textId="77777777" w:rsidR="00E752B6" w:rsidRPr="00B138F3" w:rsidRDefault="00E752B6" w:rsidP="009216D6">
            <w:pPr>
              <w:widowControl w:val="0"/>
              <w:spacing w:after="160"/>
              <w:rPr>
                <w:rFonts w:ascii="GHEA Grapalat" w:hAnsi="GHEA Grapalat" w:cs="Sylfaen"/>
              </w:rPr>
            </w:pPr>
          </w:p>
          <w:p w14:paraId="57B9F87D" w14:textId="77777777"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147EA576" w14:textId="77777777"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599E4F5F" w14:textId="77777777" w:rsidR="00E752B6" w:rsidRPr="00B138F3" w:rsidRDefault="00E752B6" w:rsidP="009216D6">
            <w:pPr>
              <w:widowControl w:val="0"/>
              <w:spacing w:after="160"/>
              <w:rPr>
                <w:rFonts w:ascii="GHEA Grapalat" w:hAnsi="GHEA Grapalat"/>
              </w:rPr>
            </w:pPr>
          </w:p>
          <w:p w14:paraId="2957CF7F"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6A1D0192" w14:textId="77777777" w:rsidR="00E752B6" w:rsidRPr="00B138F3" w:rsidRDefault="00E752B6" w:rsidP="00E752B6">
      <w:pPr>
        <w:widowControl w:val="0"/>
        <w:spacing w:after="160"/>
        <w:jc w:val="center"/>
        <w:rPr>
          <w:rFonts w:ascii="GHEA Grapalat" w:hAnsi="GHEA Grapalat" w:cs="Sylfaen"/>
        </w:rPr>
      </w:pPr>
    </w:p>
    <w:p w14:paraId="75D22AFB" w14:textId="77777777" w:rsidR="00E752B6" w:rsidRPr="00E752B6" w:rsidRDefault="00E752B6" w:rsidP="00BE2572">
      <w:pPr>
        <w:rPr>
          <w:rFonts w:ascii="GHEA Grapalat" w:hAnsi="GHEA Grapalat" w:cs="Sylfaen"/>
        </w:rPr>
      </w:pPr>
    </w:p>
    <w:p w14:paraId="1AC7E36F" w14:textId="77777777" w:rsidR="00E752B6" w:rsidRDefault="00E752B6" w:rsidP="00BE2572">
      <w:pPr>
        <w:rPr>
          <w:rFonts w:ascii="GHEA Grapalat" w:hAnsi="GHEA Grapalat" w:cs="Sylfaen"/>
          <w:lang w:val="hy-AM"/>
        </w:rPr>
      </w:pPr>
    </w:p>
    <w:p w14:paraId="016CE3BB" w14:textId="77777777" w:rsidR="00E752B6" w:rsidRDefault="00E752B6" w:rsidP="00BE2572">
      <w:pPr>
        <w:rPr>
          <w:rFonts w:ascii="GHEA Grapalat" w:hAnsi="GHEA Grapalat" w:cs="Sylfaen"/>
          <w:lang w:val="hy-AM"/>
        </w:rPr>
      </w:pPr>
    </w:p>
    <w:p w14:paraId="49693E92" w14:textId="77777777" w:rsidR="00E752B6" w:rsidRDefault="00E752B6" w:rsidP="00BE2572">
      <w:pPr>
        <w:rPr>
          <w:rFonts w:ascii="GHEA Grapalat" w:hAnsi="GHEA Grapalat" w:cs="Sylfaen"/>
          <w:lang w:val="hy-AM"/>
        </w:rPr>
      </w:pPr>
    </w:p>
    <w:p w14:paraId="6592455F" w14:textId="77777777" w:rsidR="00E752B6" w:rsidRDefault="00E752B6" w:rsidP="00BE2572">
      <w:pPr>
        <w:rPr>
          <w:rFonts w:ascii="GHEA Grapalat" w:hAnsi="GHEA Grapalat" w:cs="Sylfaen"/>
          <w:lang w:val="hy-AM"/>
        </w:rPr>
      </w:pPr>
    </w:p>
    <w:p w14:paraId="377C4D1E" w14:textId="77777777" w:rsidR="00E752B6" w:rsidRDefault="00E752B6" w:rsidP="00BE2572">
      <w:pPr>
        <w:rPr>
          <w:rFonts w:ascii="GHEA Grapalat" w:hAnsi="GHEA Grapalat" w:cs="Sylfaen"/>
          <w:lang w:val="hy-AM"/>
        </w:rPr>
      </w:pPr>
    </w:p>
    <w:p w14:paraId="36A73830" w14:textId="77777777" w:rsidR="00E752B6" w:rsidRDefault="00E752B6" w:rsidP="00BE2572">
      <w:pPr>
        <w:rPr>
          <w:rFonts w:ascii="GHEA Grapalat" w:hAnsi="GHEA Grapalat" w:cs="Sylfaen"/>
          <w:lang w:val="hy-AM"/>
        </w:rPr>
      </w:pPr>
    </w:p>
    <w:p w14:paraId="48235D6F" w14:textId="77777777" w:rsidR="00E752B6" w:rsidRDefault="00E752B6" w:rsidP="00BE2572">
      <w:pPr>
        <w:rPr>
          <w:rFonts w:ascii="GHEA Grapalat" w:hAnsi="GHEA Grapalat" w:cs="Sylfaen"/>
          <w:lang w:val="hy-AM"/>
        </w:rPr>
      </w:pPr>
    </w:p>
    <w:p w14:paraId="0FC4368E" w14:textId="77777777" w:rsidR="00E752B6" w:rsidRDefault="00E752B6" w:rsidP="00BE2572">
      <w:pPr>
        <w:rPr>
          <w:rFonts w:ascii="GHEA Grapalat" w:hAnsi="GHEA Grapalat" w:cs="Sylfaen"/>
          <w:lang w:val="hy-AM"/>
        </w:rPr>
      </w:pPr>
    </w:p>
    <w:p w14:paraId="756DA725" w14:textId="77777777" w:rsidR="00E752B6" w:rsidRDefault="00E752B6" w:rsidP="00BE2572">
      <w:pPr>
        <w:rPr>
          <w:rFonts w:ascii="GHEA Grapalat" w:hAnsi="GHEA Grapalat" w:cs="Sylfaen"/>
          <w:lang w:val="hy-AM"/>
        </w:rPr>
      </w:pPr>
    </w:p>
    <w:p w14:paraId="0AB2342D" w14:textId="77777777" w:rsidR="00E752B6" w:rsidRDefault="00E752B6" w:rsidP="00BE2572">
      <w:pPr>
        <w:rPr>
          <w:rFonts w:ascii="GHEA Grapalat" w:hAnsi="GHEA Grapalat" w:cs="Sylfaen"/>
          <w:lang w:val="hy-AM"/>
        </w:rPr>
      </w:pPr>
    </w:p>
    <w:p w14:paraId="71884E07" w14:textId="77777777"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5265EC7" w14:textId="77777777" w:rsidR="00BE2572" w:rsidRPr="00B138F3" w:rsidRDefault="00BE2572" w:rsidP="00BE2572">
      <w:pPr>
        <w:rPr>
          <w:rFonts w:ascii="GHEA Grapalat" w:hAnsi="GHEA Grapalat" w:cs="Sylfaen"/>
        </w:rPr>
      </w:pPr>
      <w:r w:rsidRPr="00B138F3">
        <w:rPr>
          <w:rFonts w:ascii="GHEA Grapalat" w:hAnsi="GHEA Grapalat" w:cs="Sylfaen"/>
        </w:rPr>
        <w:br w:type="page"/>
      </w:r>
    </w:p>
    <w:p w14:paraId="7C0EB20F" w14:textId="77777777"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47023D6D"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D1EB6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423F9A84"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D178F39"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2BDE4C4F"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A223AEF"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5E3B9A32"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2F9752EC"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5B54EAA5"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63BA9DA5"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093EBDC1"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5D6BB7B8"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FB4DCC"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2E464BA"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7EF8F055"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2F28F8FF"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51E51BE3"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4DF0AA6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73E90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1BFB3E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12661A5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0C1DA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5DB023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68495FF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C63AF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63D1C244"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01169A0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20950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C02F3A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0D26BAD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F3B04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5CBF091B"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7CD452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E3863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BA00482" w14:textId="77777777"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4D9A89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5D70E1A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DADD9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6472C922"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229B05C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3A6B4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C31780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20D66F1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F0AFD2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8DC02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2F105A2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215F4B6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DD9CD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53D5E04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B58DA6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9DD14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0873498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49D939E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90308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FA2BFC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71A3FE1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483F4D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BEA37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5E91D91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1C42C89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15EBE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90896D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990D68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1B7545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55454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534FBF2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5665AB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B32D3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EDA982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430C161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758C10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2BFA2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7F2894D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2E3D54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7ABDE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4D4BD2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3068963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DDB779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F1469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5D2CDE2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1D54325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1C5D8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53D75D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1DE728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4602B02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877C3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13B5828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55D5D7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D88C8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394FEF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66076D8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215F7B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2CEAF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063FBA7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5E01BF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9D1B2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326C9B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C149FE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CD90E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3C3C00A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4F2A6E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FA567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DD31B6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06CFC71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DBA497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48559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68092E1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433A224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41527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D06395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22D26D5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31840B8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A0913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20F1216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5D9AA46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A23AF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ABDFCD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59A74E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48F4C4A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BBF23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1247371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511844E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18B8A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E6F900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439D04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28A3A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3F1B93A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FFCB19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3660C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слова "для обеспечения исполнения </w:t>
            </w:r>
            <w:r w:rsidRPr="00B138F3">
              <w:rPr>
                <w:rFonts w:ascii="GHEA Grapalat" w:hAnsi="GHEA Grapalat"/>
                <w:sz w:val="18"/>
                <w:szCs w:val="18"/>
              </w:rPr>
              <w:lastRenderedPageBreak/>
              <w:t>договора"</w:t>
            </w:r>
          </w:p>
        </w:tc>
        <w:tc>
          <w:tcPr>
            <w:tcW w:w="2640" w:type="dxa"/>
            <w:tcBorders>
              <w:top w:val="single" w:sz="4" w:space="0" w:color="auto"/>
              <w:left w:val="single" w:sz="4" w:space="0" w:color="auto"/>
              <w:bottom w:val="single" w:sz="4" w:space="0" w:color="auto"/>
              <w:right w:val="single" w:sz="4" w:space="0" w:color="auto"/>
            </w:tcBorders>
          </w:tcPr>
          <w:p w14:paraId="0D2B612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 по </w:t>
            </w:r>
            <w:r w:rsidRPr="00B138F3">
              <w:rPr>
                <w:rFonts w:ascii="GHEA Grapalat" w:hAnsi="GHEA Grapalat"/>
                <w:sz w:val="18"/>
                <w:szCs w:val="18"/>
              </w:rPr>
              <w:lastRenderedPageBreak/>
              <w:t>приглашению</w:t>
            </w:r>
          </w:p>
        </w:tc>
      </w:tr>
      <w:tr w:rsidR="00B138F3" w:rsidRPr="00B138F3" w14:paraId="2A3155D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F7405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14:paraId="506BB3E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EE07EA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67A43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4127EE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149B705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21F8D14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B77864" w14:textId="77777777"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3692794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2C42A62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ED0375" w14:textId="77777777"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06AA5874" w14:textId="77777777"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50100F6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132C34F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2812831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82748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64BE2F8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6F32DE0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D7CC06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5ED439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7A470FC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1336602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0612429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3AFC0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16E3F5C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259C87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6B3A0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19E8B2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A4DBBE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432F3BB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5AC1C1C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92027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4D752DA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23652FC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BE652B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4DFFE82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при наличии печати, когда </w:t>
            </w:r>
            <w:r w:rsidRPr="00B138F3">
              <w:rPr>
                <w:rFonts w:ascii="GHEA Grapalat" w:hAnsi="GHEA Grapalat"/>
                <w:sz w:val="18"/>
                <w:szCs w:val="18"/>
              </w:rPr>
              <w:lastRenderedPageBreak/>
              <w:t>плательщик представляет Требование в бумажной форме</w:t>
            </w:r>
          </w:p>
          <w:p w14:paraId="6D7A30DA" w14:textId="77777777"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3B111B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14:paraId="3B021A8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представлении в бумажной форме</w:t>
            </w:r>
          </w:p>
        </w:tc>
      </w:tr>
      <w:tr w:rsidR="00B138F3" w:rsidRPr="00B138F3" w14:paraId="0F46BB7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34DE3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14:paraId="453DD0C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F7F323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B7471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7B2F442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F565D5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3639924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93030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4DE6DC0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2C931DB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E8631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482DCF6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07B8EA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3F1C280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703125D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AE7F6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165B17D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FAE897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DD805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D90593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5BBC994"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6962F13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861C6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3BFC46C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583506D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53E37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E4AD82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853FECE"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3E67485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CB9BC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0524C76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6F01F87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A6668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FB7BC1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06B73B36"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6CF7B0C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4EA3D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32EF78F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27FFA49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5A3C6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1CC057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AF9D1F0"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4CE3C81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451B1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72DB4C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F7DD5C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7FA4F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0E75D0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6E7FD0D" w14:textId="77777777" w:rsidR="00BE2572" w:rsidRPr="00B138F3" w:rsidRDefault="00BE2572" w:rsidP="000745BE">
            <w:pPr>
              <w:widowControl w:val="0"/>
              <w:spacing w:after="120"/>
              <w:jc w:val="center"/>
              <w:rPr>
                <w:rFonts w:ascii="GHEA Grapalat" w:hAnsi="GHEA Grapalat"/>
                <w:sz w:val="18"/>
                <w:szCs w:val="18"/>
              </w:rPr>
            </w:pPr>
          </w:p>
        </w:tc>
      </w:tr>
      <w:tr w:rsidR="00FF3DE9" w:rsidRPr="00B138F3" w14:paraId="412C31D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7F328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7FC1622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w:t>
            </w:r>
            <w:r w:rsidRPr="00B138F3">
              <w:rPr>
                <w:rFonts w:ascii="GHEA Grapalat" w:hAnsi="GHEA Grapalat"/>
                <w:sz w:val="18"/>
                <w:szCs w:val="18"/>
              </w:rPr>
              <w:lastRenderedPageBreak/>
              <w:t>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38DEF2C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C14346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E2C10A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B882625" w14:textId="77777777" w:rsidR="00BE2572" w:rsidRPr="00B138F3" w:rsidRDefault="00BE2572" w:rsidP="000745BE">
            <w:pPr>
              <w:widowControl w:val="0"/>
              <w:spacing w:after="120"/>
              <w:jc w:val="center"/>
              <w:rPr>
                <w:rFonts w:ascii="GHEA Grapalat" w:hAnsi="GHEA Grapalat"/>
                <w:sz w:val="18"/>
                <w:szCs w:val="18"/>
              </w:rPr>
            </w:pPr>
          </w:p>
        </w:tc>
      </w:tr>
    </w:tbl>
    <w:p w14:paraId="57818549" w14:textId="77777777" w:rsidR="00BE2572" w:rsidRPr="00B138F3" w:rsidRDefault="00BE2572" w:rsidP="00BE2572">
      <w:pPr>
        <w:widowControl w:val="0"/>
        <w:spacing w:after="160"/>
        <w:ind w:left="567" w:right="565"/>
        <w:jc w:val="center"/>
        <w:rPr>
          <w:rFonts w:ascii="GHEA Grapalat" w:hAnsi="GHEA Grapalat"/>
          <w:b/>
        </w:rPr>
      </w:pPr>
    </w:p>
    <w:p w14:paraId="1EE31C7C" w14:textId="77777777" w:rsidR="00BE2572" w:rsidRPr="00B138F3" w:rsidRDefault="00BE2572" w:rsidP="00BE2572">
      <w:pPr>
        <w:widowControl w:val="0"/>
        <w:spacing w:after="160"/>
        <w:ind w:left="567" w:right="565"/>
        <w:jc w:val="center"/>
        <w:rPr>
          <w:rFonts w:ascii="GHEA Grapalat" w:hAnsi="GHEA Grapalat"/>
          <w:b/>
        </w:rPr>
      </w:pPr>
    </w:p>
    <w:p w14:paraId="09C88828" w14:textId="77777777" w:rsidR="00BE2572" w:rsidRPr="00B138F3" w:rsidRDefault="00BE2572" w:rsidP="00BE2572">
      <w:pPr>
        <w:widowControl w:val="0"/>
        <w:spacing w:after="160"/>
        <w:ind w:left="567" w:right="565"/>
        <w:jc w:val="center"/>
        <w:rPr>
          <w:rFonts w:ascii="GHEA Grapalat" w:hAnsi="GHEA Grapalat"/>
          <w:b/>
        </w:rPr>
      </w:pPr>
    </w:p>
    <w:p w14:paraId="6D1C2877" w14:textId="77777777" w:rsidR="00BE2572" w:rsidRPr="00B138F3" w:rsidRDefault="00BE2572" w:rsidP="00BE2572">
      <w:pPr>
        <w:widowControl w:val="0"/>
        <w:spacing w:after="160"/>
        <w:ind w:left="567" w:right="565"/>
        <w:jc w:val="center"/>
        <w:rPr>
          <w:rFonts w:ascii="GHEA Grapalat" w:hAnsi="GHEA Grapalat"/>
          <w:b/>
        </w:rPr>
      </w:pPr>
    </w:p>
    <w:p w14:paraId="6C495770" w14:textId="77777777" w:rsidR="00BE2572" w:rsidRPr="00B138F3" w:rsidRDefault="00BE2572" w:rsidP="00BE2572">
      <w:pPr>
        <w:widowControl w:val="0"/>
        <w:spacing w:after="160"/>
        <w:ind w:left="567" w:right="565"/>
        <w:jc w:val="center"/>
        <w:rPr>
          <w:rFonts w:ascii="GHEA Grapalat" w:hAnsi="GHEA Grapalat"/>
          <w:b/>
        </w:rPr>
      </w:pPr>
    </w:p>
    <w:p w14:paraId="54AC476B" w14:textId="77777777" w:rsidR="00BE2572" w:rsidRPr="00B138F3" w:rsidRDefault="00BE2572" w:rsidP="00BE2572">
      <w:pPr>
        <w:widowControl w:val="0"/>
        <w:spacing w:after="160"/>
        <w:ind w:left="567" w:right="565"/>
        <w:jc w:val="center"/>
        <w:rPr>
          <w:rFonts w:ascii="GHEA Grapalat" w:hAnsi="GHEA Grapalat"/>
          <w:b/>
        </w:rPr>
      </w:pPr>
    </w:p>
    <w:p w14:paraId="703CA4B7" w14:textId="77777777" w:rsidR="00BE2572" w:rsidRPr="00B138F3" w:rsidRDefault="00BE2572" w:rsidP="00BE2572">
      <w:pPr>
        <w:widowControl w:val="0"/>
        <w:spacing w:after="160"/>
        <w:ind w:left="567" w:right="565"/>
        <w:jc w:val="center"/>
        <w:rPr>
          <w:rFonts w:ascii="GHEA Grapalat" w:hAnsi="GHEA Grapalat"/>
          <w:b/>
        </w:rPr>
      </w:pPr>
    </w:p>
    <w:p w14:paraId="6188004E" w14:textId="77777777" w:rsidR="00BE2572" w:rsidRPr="00B138F3" w:rsidRDefault="00BE2572" w:rsidP="00BE2572">
      <w:pPr>
        <w:widowControl w:val="0"/>
        <w:spacing w:after="160"/>
        <w:ind w:left="567" w:right="565"/>
        <w:jc w:val="center"/>
        <w:rPr>
          <w:rFonts w:ascii="GHEA Grapalat" w:hAnsi="GHEA Grapalat"/>
          <w:b/>
        </w:rPr>
      </w:pPr>
    </w:p>
    <w:p w14:paraId="3980AC0B" w14:textId="77777777" w:rsidR="00BE2572" w:rsidRPr="00B138F3" w:rsidRDefault="00BE2572" w:rsidP="00BE2572">
      <w:pPr>
        <w:widowControl w:val="0"/>
        <w:spacing w:after="160"/>
        <w:ind w:left="567" w:right="565"/>
        <w:jc w:val="center"/>
        <w:rPr>
          <w:rFonts w:ascii="GHEA Grapalat" w:hAnsi="GHEA Grapalat"/>
          <w:b/>
        </w:rPr>
      </w:pPr>
    </w:p>
    <w:p w14:paraId="1854F791" w14:textId="77777777" w:rsidR="00BE2572" w:rsidRPr="00B138F3" w:rsidRDefault="00BE2572" w:rsidP="00BE2572">
      <w:pPr>
        <w:widowControl w:val="0"/>
        <w:spacing w:after="160"/>
        <w:ind w:left="567" w:right="565"/>
        <w:jc w:val="center"/>
        <w:rPr>
          <w:rFonts w:ascii="GHEA Grapalat" w:hAnsi="GHEA Grapalat"/>
          <w:b/>
        </w:rPr>
      </w:pPr>
    </w:p>
    <w:p w14:paraId="0EAA39CA" w14:textId="77777777"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14:paraId="3377B221" w14:textId="77777777" w:rsidR="00131F0B" w:rsidRPr="00C858FA" w:rsidRDefault="00131F0B" w:rsidP="00131F0B">
      <w:pPr>
        <w:widowControl w:val="0"/>
        <w:spacing w:after="160"/>
        <w:ind w:firstLine="567"/>
        <w:jc w:val="right"/>
        <w:rPr>
          <w:rFonts w:ascii="GHEA Grapalat" w:hAnsi="GHEA Grapalat" w:cs="Arial"/>
          <w:b/>
          <w:lang w:val="hy-AM"/>
        </w:rPr>
      </w:pPr>
      <w:r>
        <w:rPr>
          <w:rFonts w:ascii="GHEA Grapalat" w:hAnsi="GHEA Grapalat"/>
          <w:b/>
        </w:rPr>
        <w:lastRenderedPageBreak/>
        <w:br w:type="page"/>
      </w:r>
      <w:r w:rsidRPr="00C858FA">
        <w:rPr>
          <w:rFonts w:ascii="GHEA Grapalat" w:hAnsi="GHEA Grapalat"/>
          <w:b/>
        </w:rPr>
        <w:lastRenderedPageBreak/>
        <w:t>Приложение № 5</w:t>
      </w:r>
      <w:r w:rsidRPr="00C858FA">
        <w:rPr>
          <w:rFonts w:ascii="GHEA Grapalat" w:hAnsi="GHEA Grapalat"/>
          <w:b/>
          <w:lang w:val="hy-AM"/>
        </w:rPr>
        <w:t>.2</w:t>
      </w:r>
    </w:p>
    <w:p w14:paraId="11F97B3A" w14:textId="06AC5F3E" w:rsidR="00131F0B" w:rsidRPr="00C858FA" w:rsidRDefault="00131F0B" w:rsidP="00131F0B">
      <w:pPr>
        <w:pStyle w:val="BodyTextIndent3"/>
        <w:widowControl w:val="0"/>
        <w:spacing w:after="160" w:line="240" w:lineRule="auto"/>
        <w:jc w:val="right"/>
        <w:rPr>
          <w:rFonts w:ascii="GHEA Grapalat" w:hAnsi="GHEA Grapalat" w:cs="Arial"/>
          <w:b/>
          <w:sz w:val="24"/>
          <w:szCs w:val="24"/>
        </w:rPr>
      </w:pPr>
      <w:r w:rsidRPr="00C858FA">
        <w:rPr>
          <w:rFonts w:ascii="GHEA Grapalat" w:hAnsi="GHEA Grapalat"/>
          <w:b/>
          <w:sz w:val="24"/>
          <w:szCs w:val="24"/>
        </w:rPr>
        <w:t xml:space="preserve">к Приглашению на под кодом </w:t>
      </w:r>
      <w:r w:rsidR="00547E83">
        <w:rPr>
          <w:rFonts w:ascii="GHEA Grapalat" w:hAnsi="GHEA Grapalat"/>
          <w:b/>
          <w:sz w:val="24"/>
          <w:szCs w:val="24"/>
        </w:rPr>
        <w:t>HFF-GH-NPTcDzB -2025/6</w:t>
      </w:r>
    </w:p>
    <w:p w14:paraId="2AF90E61" w14:textId="77777777" w:rsidR="00131F0B" w:rsidRPr="00C858FA" w:rsidRDefault="00131F0B" w:rsidP="00131F0B">
      <w:pPr>
        <w:widowControl w:val="0"/>
        <w:spacing w:after="160"/>
        <w:ind w:left="567" w:right="565"/>
        <w:jc w:val="center"/>
        <w:rPr>
          <w:rFonts w:ascii="GHEA Grapalat" w:hAnsi="GHEA Grapalat"/>
          <w:b/>
        </w:rPr>
      </w:pPr>
    </w:p>
    <w:p w14:paraId="2FA95C75" w14:textId="77777777" w:rsidR="00131F0B" w:rsidRPr="00C858FA" w:rsidRDefault="00131F0B" w:rsidP="00131F0B">
      <w:pPr>
        <w:pStyle w:val="BodyTextIndent3"/>
        <w:widowControl w:val="0"/>
        <w:spacing w:after="160" w:line="240" w:lineRule="auto"/>
        <w:jc w:val="center"/>
        <w:rPr>
          <w:rFonts w:ascii="GHEA Grapalat" w:hAnsi="GHEA Grapalat"/>
          <w:sz w:val="24"/>
          <w:szCs w:val="24"/>
          <w:lang w:val="hy-AM"/>
        </w:rPr>
      </w:pPr>
      <w:r w:rsidRPr="00C858FA">
        <w:rPr>
          <w:rFonts w:ascii="GHEA Grapalat" w:hAnsi="GHEA Grapalat"/>
          <w:sz w:val="24"/>
          <w:szCs w:val="24"/>
        </w:rPr>
        <w:t xml:space="preserve">ГАРАНТИЯ </w:t>
      </w:r>
      <w:r w:rsidRPr="00C858FA">
        <w:rPr>
          <w:rFonts w:ascii="GHEA Grapalat" w:hAnsi="GHEA Grapalat"/>
          <w:sz w:val="24"/>
          <w:szCs w:val="24"/>
          <w:lang w:val="en-US"/>
        </w:rPr>
        <w:t>N</w:t>
      </w:r>
      <w:r w:rsidRPr="00C858FA">
        <w:rPr>
          <w:rFonts w:ascii="GHEA Grapalat" w:hAnsi="GHEA Grapalat"/>
          <w:sz w:val="24"/>
          <w:szCs w:val="24"/>
          <w:lang w:val="hy-AM"/>
        </w:rPr>
        <w:t>________</w:t>
      </w:r>
    </w:p>
    <w:p w14:paraId="0F4CB758" w14:textId="77777777" w:rsidR="00131F0B" w:rsidRPr="00C858FA" w:rsidRDefault="00131F0B" w:rsidP="00131F0B">
      <w:pPr>
        <w:widowControl w:val="0"/>
        <w:spacing w:after="160"/>
        <w:ind w:left="567" w:right="565"/>
        <w:jc w:val="center"/>
        <w:rPr>
          <w:rFonts w:ascii="GHEA Grapalat" w:hAnsi="GHEA Grapalat"/>
          <w:b/>
        </w:rPr>
      </w:pPr>
      <w:r w:rsidRPr="00C858FA">
        <w:rPr>
          <w:rFonts w:ascii="GHEA Grapalat" w:hAnsi="GHEA Grapalat"/>
          <w:b/>
        </w:rPr>
        <w:t>(обеспечение предоплаты)</w:t>
      </w:r>
    </w:p>
    <w:p w14:paraId="0D225F59" w14:textId="77777777" w:rsidR="00131F0B" w:rsidRPr="00C858FA" w:rsidRDefault="00131F0B" w:rsidP="00131F0B">
      <w:pPr>
        <w:widowControl w:val="0"/>
        <w:spacing w:after="160"/>
        <w:ind w:left="567" w:right="565"/>
        <w:jc w:val="center"/>
        <w:rPr>
          <w:rFonts w:ascii="GHEA Grapalat" w:hAnsi="GHEA Grapalat"/>
          <w:b/>
        </w:rPr>
      </w:pPr>
    </w:p>
    <w:p w14:paraId="7AB08B88" w14:textId="77777777" w:rsidR="00131F0B" w:rsidRPr="00C858FA" w:rsidRDefault="00131F0B" w:rsidP="00131F0B">
      <w:pPr>
        <w:pStyle w:val="NormalWeb"/>
        <w:shd w:val="clear" w:color="auto" w:fill="FFFFFF"/>
        <w:spacing w:before="0" w:beforeAutospacing="0" w:after="0" w:afterAutospacing="0"/>
        <w:jc w:val="both"/>
        <w:rPr>
          <w:rStyle w:val="Strong"/>
          <w:rFonts w:ascii="GHEA Grapalat" w:eastAsiaTheme="minorHAnsi" w:hAnsi="GHEA Grapalat" w:cstheme="minorBidi"/>
          <w:b w:val="0"/>
          <w:bCs w:val="0"/>
        </w:rPr>
      </w:pPr>
      <w:r w:rsidRPr="00C858FA">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w:t>
      </w:r>
      <w:r w:rsidRPr="00C858FA">
        <w:rPr>
          <w:rFonts w:eastAsiaTheme="minorHAnsi" w:cstheme="minorBidi"/>
        </w:rPr>
        <w:t>N</w:t>
      </w:r>
      <w:r w:rsidRPr="00C858FA">
        <w:rPr>
          <w:rFonts w:eastAsiaTheme="minorHAnsi" w:cstheme="minorBidi"/>
          <w:lang w:val="hy-AM"/>
        </w:rPr>
        <w:t xml:space="preserve">  </w:t>
      </w:r>
      <w:r w:rsidRPr="00C858FA">
        <w:rPr>
          <w:rStyle w:val="Strong"/>
          <w:rFonts w:ascii="GHEA Grapalat" w:hAnsi="GHEA Grapalat"/>
          <w:sz w:val="20"/>
          <w:szCs w:val="20"/>
          <w:u w:val="single"/>
          <w:lang w:val="hy-AM"/>
        </w:rPr>
        <w:tab/>
      </w:r>
      <w:r w:rsidRPr="00C858FA">
        <w:rPr>
          <w:rStyle w:val="Strong"/>
          <w:rFonts w:ascii="GHEA Grapalat" w:hAnsi="GHEA Grapalat"/>
          <w:sz w:val="20"/>
          <w:szCs w:val="20"/>
          <w:u w:val="single"/>
        </w:rPr>
        <w:t>___________</w:t>
      </w:r>
      <w:r w:rsidRPr="00C858FA">
        <w:rPr>
          <w:rFonts w:ascii="GHEA Grapalat" w:eastAsiaTheme="minorHAnsi" w:hAnsi="GHEA Grapalat" w:cstheme="minorBidi"/>
        </w:rPr>
        <w:t>заключаемым между</w:t>
      </w:r>
    </w:p>
    <w:p w14:paraId="61E5D511" w14:textId="77777777" w:rsidR="00131F0B" w:rsidRPr="00C858FA" w:rsidRDefault="00131F0B" w:rsidP="00131F0B">
      <w:pPr>
        <w:pStyle w:val="NormalWeb"/>
        <w:shd w:val="clear" w:color="auto" w:fill="FFFFFF"/>
        <w:spacing w:before="0" w:beforeAutospacing="0" w:after="0" w:afterAutospacing="0"/>
        <w:jc w:val="both"/>
        <w:rPr>
          <w:rFonts w:ascii="GHEA Grapalat" w:eastAsiaTheme="minorHAnsi" w:hAnsi="GHEA Grapalat" w:cstheme="minorBidi"/>
        </w:rPr>
      </w:pPr>
      <w:r w:rsidRPr="00C858FA">
        <w:rPr>
          <w:rStyle w:val="Strong"/>
          <w:rFonts w:ascii="GHEA Grapalat" w:hAnsi="GHEA Grapalat"/>
          <w:sz w:val="20"/>
          <w:szCs w:val="20"/>
        </w:rPr>
        <w:t xml:space="preserve">                                                    </w:t>
      </w:r>
      <w:r w:rsidRPr="00C858FA">
        <w:rPr>
          <w:rStyle w:val="Strong"/>
          <w:rFonts w:ascii="GHEA Grapalat" w:hAnsi="GHEA Grapalat"/>
          <w:b w:val="0"/>
          <w:sz w:val="20"/>
          <w:szCs w:val="20"/>
        </w:rPr>
        <w:t xml:space="preserve">   </w:t>
      </w:r>
      <w:r w:rsidRPr="00C858FA">
        <w:rPr>
          <w:rStyle w:val="Strong"/>
          <w:rFonts w:ascii="GHEA Grapalat" w:hAnsi="GHEA Grapalat"/>
          <w:b w:val="0"/>
          <w:sz w:val="20"/>
          <w:szCs w:val="20"/>
          <w:lang w:val="hy-AM"/>
        </w:rPr>
        <w:tab/>
      </w:r>
      <w:r w:rsidRPr="00C858FA">
        <w:rPr>
          <w:rStyle w:val="Strong"/>
          <w:rFonts w:ascii="GHEA Grapalat" w:hAnsi="GHEA Grapalat"/>
          <w:b w:val="0"/>
          <w:sz w:val="20"/>
          <w:szCs w:val="20"/>
          <w:lang w:val="hy-AM"/>
        </w:rPr>
        <w:tab/>
      </w:r>
      <w:r w:rsidRPr="00C858FA">
        <w:rPr>
          <w:rStyle w:val="Strong"/>
          <w:rFonts w:ascii="GHEA Grapalat" w:hAnsi="GHEA Grapalat"/>
          <w:b w:val="0"/>
          <w:sz w:val="20"/>
          <w:szCs w:val="20"/>
        </w:rPr>
        <w:t xml:space="preserve">           </w:t>
      </w:r>
      <w:r w:rsidRPr="00C858FA">
        <w:rPr>
          <w:rStyle w:val="Strong"/>
          <w:rFonts w:ascii="GHEA Grapalat" w:hAnsi="GHEA Grapalat"/>
          <w:b w:val="0"/>
          <w:sz w:val="16"/>
          <w:szCs w:val="16"/>
        </w:rPr>
        <w:t>номер заключаемого договора</w:t>
      </w:r>
      <w:r w:rsidRPr="00C858FA">
        <w:rPr>
          <w:rFonts w:ascii="GHEA Grapalat" w:eastAsiaTheme="minorHAnsi" w:hAnsi="GHEA Grapalat" w:cstheme="minorBidi"/>
        </w:rPr>
        <w:t xml:space="preserve"> </w:t>
      </w:r>
    </w:p>
    <w:p w14:paraId="492BE656" w14:textId="77777777" w:rsidR="00131F0B" w:rsidRPr="00C858FA" w:rsidRDefault="00131F0B" w:rsidP="00131F0B">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C858FA">
        <w:rPr>
          <w:rFonts w:ascii="GHEA Grapalat" w:hAnsi="GHEA Grapalat"/>
          <w:sz w:val="20"/>
          <w:szCs w:val="20"/>
          <w:u w:val="single"/>
        </w:rPr>
        <w:t>______________________</w:t>
      </w:r>
      <w:r w:rsidRPr="00C858FA">
        <w:rPr>
          <w:rFonts w:ascii="GHEA Grapalat" w:hAnsi="GHEA Grapalat"/>
          <w:sz w:val="20"/>
          <w:szCs w:val="20"/>
          <w:lang w:val="hy-AM"/>
        </w:rPr>
        <w:t xml:space="preserve"> </w:t>
      </w:r>
      <w:r w:rsidRPr="00C858FA">
        <w:rPr>
          <w:rFonts w:ascii="GHEA Grapalat" w:eastAsiaTheme="minorHAnsi" w:hAnsi="GHEA Grapalat" w:cstheme="minorBidi"/>
        </w:rPr>
        <w:t xml:space="preserve">   (далее-бенефициар)   и</w:t>
      </w:r>
      <w:r w:rsidRPr="00C858FA">
        <w:rPr>
          <w:rStyle w:val="Strong"/>
          <w:rFonts w:ascii="GHEA Grapalat" w:hAnsi="GHEA Grapalat"/>
          <w:b w:val="0"/>
          <w:sz w:val="20"/>
          <w:szCs w:val="20"/>
        </w:rPr>
        <w:t xml:space="preserve">   </w:t>
      </w:r>
      <w:r w:rsidRPr="00C858FA">
        <w:rPr>
          <w:rStyle w:val="Strong"/>
          <w:rFonts w:ascii="GHEA Grapalat" w:hAnsi="GHEA Grapalat"/>
          <w:b w:val="0"/>
          <w:sz w:val="20"/>
          <w:szCs w:val="20"/>
          <w:u w:val="single"/>
          <w:lang w:val="hy-AM"/>
        </w:rPr>
        <w:tab/>
      </w:r>
      <w:r w:rsidRPr="00C858FA">
        <w:rPr>
          <w:rStyle w:val="Strong"/>
          <w:rFonts w:ascii="GHEA Grapalat" w:hAnsi="GHEA Grapalat"/>
          <w:b w:val="0"/>
          <w:sz w:val="20"/>
          <w:szCs w:val="20"/>
          <w:u w:val="single"/>
          <w:lang w:val="hy-AM"/>
        </w:rPr>
        <w:tab/>
      </w:r>
      <w:r w:rsidRPr="00C858FA">
        <w:rPr>
          <w:rStyle w:val="Strong"/>
          <w:rFonts w:ascii="GHEA Grapalat" w:hAnsi="GHEA Grapalat"/>
          <w:b w:val="0"/>
          <w:sz w:val="20"/>
          <w:szCs w:val="20"/>
          <w:u w:val="single"/>
          <w:lang w:val="hy-AM"/>
        </w:rPr>
        <w:tab/>
      </w:r>
      <w:r w:rsidRPr="00C858FA">
        <w:rPr>
          <w:rStyle w:val="Strong"/>
          <w:rFonts w:ascii="GHEA Grapalat" w:hAnsi="GHEA Grapalat"/>
          <w:b w:val="0"/>
          <w:sz w:val="20"/>
          <w:szCs w:val="20"/>
          <w:u w:val="single"/>
          <w:lang w:val="hy-AM"/>
        </w:rPr>
        <w:tab/>
      </w:r>
      <w:r w:rsidRPr="00C858FA">
        <w:rPr>
          <w:rFonts w:eastAsiaTheme="minorHAnsi" w:cstheme="minorBidi"/>
        </w:rPr>
        <w:t xml:space="preserve">    </w:t>
      </w:r>
    </w:p>
    <w:p w14:paraId="34304011" w14:textId="77777777" w:rsidR="00131F0B" w:rsidRPr="00C858FA" w:rsidRDefault="00131F0B" w:rsidP="00131F0B">
      <w:pPr>
        <w:pStyle w:val="NormalWeb"/>
        <w:shd w:val="clear" w:color="auto" w:fill="FFFFFF"/>
        <w:spacing w:before="0" w:beforeAutospacing="0" w:after="0" w:afterAutospacing="0"/>
        <w:ind w:left="-142"/>
        <w:rPr>
          <w:rStyle w:val="Strong"/>
          <w:rFonts w:ascii="GHEA Grapalat" w:hAnsi="GHEA Grapalat"/>
          <w:b w:val="0"/>
          <w:sz w:val="16"/>
          <w:szCs w:val="16"/>
        </w:rPr>
      </w:pPr>
      <w:r w:rsidRPr="00C858FA">
        <w:rPr>
          <w:rStyle w:val="Strong"/>
          <w:rFonts w:ascii="GHEA Grapalat" w:hAnsi="GHEA Grapalat"/>
          <w:b w:val="0"/>
          <w:sz w:val="18"/>
          <w:szCs w:val="18"/>
        </w:rPr>
        <w:t xml:space="preserve"> </w:t>
      </w:r>
      <w:r w:rsidRPr="00C858FA">
        <w:rPr>
          <w:rStyle w:val="Strong"/>
          <w:rFonts w:ascii="GHEA Grapalat" w:hAnsi="GHEA Grapalat"/>
          <w:b w:val="0"/>
          <w:sz w:val="16"/>
          <w:szCs w:val="16"/>
        </w:rPr>
        <w:t>наименование заказчика                                                                  наименование отобранного участника</w:t>
      </w:r>
    </w:p>
    <w:p w14:paraId="3A16A950" w14:textId="77777777" w:rsidR="00131F0B" w:rsidRPr="00C858FA" w:rsidRDefault="00131F0B" w:rsidP="00131F0B">
      <w:pPr>
        <w:pStyle w:val="NormalWeb"/>
        <w:shd w:val="clear" w:color="auto" w:fill="FFFFFF"/>
        <w:spacing w:before="0" w:beforeAutospacing="0" w:after="0" w:afterAutospacing="0"/>
        <w:ind w:left="-142"/>
        <w:rPr>
          <w:rFonts w:cs="Sylfaen"/>
          <w:sz w:val="16"/>
          <w:szCs w:val="16"/>
          <w:vertAlign w:val="superscript"/>
          <w:lang w:val="hy-AM"/>
        </w:rPr>
      </w:pPr>
      <w:r w:rsidRPr="00C858FA">
        <w:rPr>
          <w:rStyle w:val="Strong"/>
          <w:rFonts w:ascii="GHEA Grapalat" w:hAnsi="GHEA Grapalat"/>
          <w:b w:val="0"/>
          <w:sz w:val="16"/>
          <w:szCs w:val="16"/>
        </w:rPr>
        <w:t xml:space="preserve">                                                                </w:t>
      </w:r>
      <w:r w:rsidRPr="00C858FA">
        <w:rPr>
          <w:rStyle w:val="Strong"/>
          <w:rFonts w:ascii="GHEA Grapalat" w:hAnsi="GHEA Grapalat"/>
          <w:b w:val="0"/>
          <w:sz w:val="16"/>
          <w:szCs w:val="16"/>
          <w:lang w:val="hy-AM"/>
        </w:rPr>
        <w:tab/>
      </w:r>
    </w:p>
    <w:p w14:paraId="126A3370" w14:textId="77777777" w:rsidR="00131F0B" w:rsidRPr="00C858FA" w:rsidRDefault="00131F0B" w:rsidP="00131F0B">
      <w:pPr>
        <w:pStyle w:val="NormalWeb"/>
        <w:shd w:val="clear" w:color="auto" w:fill="FFFFFF"/>
        <w:spacing w:before="0" w:beforeAutospacing="0" w:after="0" w:afterAutospacing="0"/>
        <w:jc w:val="both"/>
        <w:rPr>
          <w:rFonts w:ascii="GHEA Grapalat" w:hAnsi="GHEA Grapalat"/>
          <w:sz w:val="20"/>
          <w:szCs w:val="20"/>
        </w:rPr>
      </w:pPr>
      <w:r w:rsidRPr="00C858FA">
        <w:rPr>
          <w:rFonts w:eastAsiaTheme="minorHAnsi" w:cstheme="minorBidi"/>
        </w:rPr>
        <w:t>(</w:t>
      </w:r>
      <w:r w:rsidRPr="00C858FA">
        <w:rPr>
          <w:rFonts w:ascii="GHEA Grapalat" w:eastAsiaTheme="minorHAnsi" w:hAnsi="GHEA Grapalat" w:cstheme="minorBidi"/>
        </w:rPr>
        <w:t xml:space="preserve">далее-принципал). </w:t>
      </w:r>
    </w:p>
    <w:p w14:paraId="0F440D35" w14:textId="77777777" w:rsidR="00131F0B" w:rsidRPr="00C858F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858FA">
        <w:rPr>
          <w:rStyle w:val="Strong"/>
          <w:rFonts w:ascii="GHEA Grapalat" w:hAnsi="GHEA Grapalat"/>
          <w:sz w:val="20"/>
          <w:szCs w:val="20"/>
          <w:lang w:val="hy-AM"/>
        </w:rPr>
        <w:tab/>
      </w:r>
      <w:r w:rsidRPr="00C858FA">
        <w:rPr>
          <w:rStyle w:val="Strong"/>
          <w:rFonts w:ascii="GHEA Grapalat" w:hAnsi="GHEA Grapalat"/>
          <w:sz w:val="20"/>
          <w:szCs w:val="20"/>
          <w:lang w:val="hy-AM"/>
        </w:rPr>
        <w:tab/>
      </w:r>
      <w:r w:rsidRPr="00C858FA">
        <w:rPr>
          <w:rFonts w:eastAsiaTheme="minorHAnsi" w:cstheme="minorBidi"/>
        </w:rPr>
        <w:t xml:space="preserve"> </w:t>
      </w:r>
    </w:p>
    <w:p w14:paraId="40BB629A" w14:textId="77777777" w:rsidR="00131F0B" w:rsidRPr="00C858F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858FA">
        <w:rPr>
          <w:rStyle w:val="Strong"/>
          <w:rFonts w:ascii="GHEA Grapalat" w:hAnsi="GHEA Grapalat"/>
          <w:sz w:val="20"/>
          <w:szCs w:val="20"/>
          <w:lang w:val="hy-AM"/>
        </w:rPr>
        <w:tab/>
      </w:r>
      <w:r w:rsidRPr="00C858FA">
        <w:rPr>
          <w:rStyle w:val="Strong"/>
          <w:rFonts w:ascii="GHEA Grapalat" w:hAnsi="GHEA Grapalat"/>
          <w:sz w:val="20"/>
          <w:szCs w:val="20"/>
          <w:lang w:val="hy-AM"/>
        </w:rPr>
        <w:tab/>
      </w:r>
      <w:r w:rsidRPr="00C858FA">
        <w:rPr>
          <w:rFonts w:eastAsiaTheme="minorHAnsi" w:cstheme="minorBidi"/>
        </w:rPr>
        <w:t xml:space="preserve"> </w:t>
      </w:r>
    </w:p>
    <w:p w14:paraId="6FC27832" w14:textId="77777777" w:rsidR="00131F0B" w:rsidRPr="00C858FA" w:rsidRDefault="00131F0B" w:rsidP="00131F0B">
      <w:pPr>
        <w:pStyle w:val="NormalWeb"/>
        <w:shd w:val="clear" w:color="auto" w:fill="FFFFFF"/>
        <w:spacing w:before="0" w:beforeAutospacing="0" w:after="0" w:afterAutospacing="0"/>
        <w:jc w:val="both"/>
        <w:rPr>
          <w:rFonts w:ascii="GHEA Grapalat" w:eastAsiaTheme="minorHAnsi" w:hAnsi="GHEA Grapalat" w:cstheme="minorBidi"/>
          <w:lang w:val="hy-AM"/>
        </w:rPr>
      </w:pPr>
      <w:r w:rsidRPr="00C858FA">
        <w:rPr>
          <w:rFonts w:ascii="GHEA Grapalat" w:eastAsiaTheme="minorHAnsi" w:hAnsi="GHEA Grapalat" w:cstheme="minorBidi"/>
        </w:rPr>
        <w:t xml:space="preserve">  2.  По гарантии </w:t>
      </w:r>
      <w:r w:rsidRPr="00C858FA">
        <w:rPr>
          <w:rFonts w:ascii="GHEA Grapalat" w:eastAsiaTheme="minorHAnsi" w:hAnsi="GHEA Grapalat" w:cstheme="minorBidi"/>
          <w:lang w:val="hy-AM"/>
        </w:rPr>
        <w:t xml:space="preserve">---------------------------------------------------------------------------- </w:t>
      </w:r>
    </w:p>
    <w:p w14:paraId="128A1698" w14:textId="77777777" w:rsidR="00131F0B" w:rsidRPr="00616AAA" w:rsidRDefault="00131F0B" w:rsidP="00131F0B">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616AAA">
        <w:rPr>
          <w:rFonts w:ascii="GHEA Grapalat" w:eastAsiaTheme="minorHAnsi" w:hAnsi="GHEA Grapalat" w:cstheme="minorBidi"/>
          <w:sz w:val="18"/>
          <w:szCs w:val="18"/>
        </w:rPr>
        <w:t xml:space="preserve">                                                           наименование банка выдающего гарантию</w:t>
      </w:r>
    </w:p>
    <w:p w14:paraId="56918595" w14:textId="77777777" w:rsidR="00131F0B" w:rsidRPr="00616AAA" w:rsidRDefault="00131F0B" w:rsidP="00131F0B">
      <w:pPr>
        <w:pStyle w:val="NormalWeb"/>
        <w:shd w:val="clear" w:color="auto" w:fill="FFFFFF"/>
        <w:spacing w:before="0" w:beforeAutospacing="0" w:after="0" w:afterAutospacing="0"/>
        <w:jc w:val="both"/>
        <w:rPr>
          <w:rFonts w:ascii="GHEA Grapalat" w:eastAsiaTheme="minorHAnsi" w:hAnsi="GHEA Grapalat" w:cstheme="minorBidi"/>
        </w:rPr>
      </w:pPr>
    </w:p>
    <w:p w14:paraId="27BE8018" w14:textId="77777777" w:rsidR="00131F0B" w:rsidRPr="00616AAA" w:rsidRDefault="00131F0B" w:rsidP="00131F0B">
      <w:pPr>
        <w:pStyle w:val="NormalWeb"/>
        <w:shd w:val="clear" w:color="auto" w:fill="FFFFFF"/>
        <w:spacing w:before="0" w:beforeAutospacing="0" w:after="0" w:afterAutospacing="0"/>
        <w:jc w:val="both"/>
        <w:rPr>
          <w:rFonts w:ascii="GHEA Grapalat" w:eastAsiaTheme="minorHAnsi" w:hAnsi="GHEA Grapalat" w:cstheme="minorBidi"/>
        </w:rPr>
      </w:pPr>
      <w:r w:rsidRPr="00616AAA">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14:paraId="5244DFD3" w14:textId="77777777" w:rsidR="00131F0B" w:rsidRPr="00616AAA" w:rsidRDefault="00131F0B" w:rsidP="00131F0B">
      <w:pPr>
        <w:pStyle w:val="NormalWeb"/>
        <w:shd w:val="clear" w:color="auto" w:fill="FFFFFF"/>
        <w:spacing w:before="0" w:beforeAutospacing="0" w:after="0" w:afterAutospacing="0"/>
        <w:jc w:val="center"/>
        <w:rPr>
          <w:rFonts w:ascii="GHEA Grapalat" w:eastAsiaTheme="minorHAnsi" w:hAnsi="GHEA Grapalat" w:cstheme="minorBidi"/>
        </w:rPr>
      </w:pPr>
      <w:r w:rsidRPr="00616AAA">
        <w:rPr>
          <w:rFonts w:ascii="GHEA Grapalat" w:eastAsiaTheme="minorHAnsi" w:hAnsi="GHEA Grapalat" w:cstheme="minorBidi"/>
          <w:sz w:val="18"/>
          <w:szCs w:val="18"/>
        </w:rPr>
        <w:t xml:space="preserve">                                                       сумма в цифрах и прописью</w:t>
      </w:r>
    </w:p>
    <w:p w14:paraId="374B89F4" w14:textId="77777777" w:rsidR="00131F0B" w:rsidRPr="00616AAA" w:rsidRDefault="00131F0B" w:rsidP="00131F0B">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616AAA">
        <w:rPr>
          <w:rFonts w:ascii="GHEA Grapalat" w:eastAsiaTheme="minorHAnsi" w:hAnsi="GHEA Grapalat" w:cstheme="minorBidi"/>
        </w:rPr>
        <w:t xml:space="preserve">                         </w:t>
      </w:r>
    </w:p>
    <w:p w14:paraId="67F8297C" w14:textId="77777777" w:rsidR="00131F0B" w:rsidRPr="00616AAA" w:rsidRDefault="00131F0B" w:rsidP="00131F0B">
      <w:pPr>
        <w:pStyle w:val="NormalWeb"/>
        <w:shd w:val="clear" w:color="auto" w:fill="FFFFFF"/>
        <w:spacing w:before="0" w:beforeAutospacing="0" w:after="0" w:afterAutospacing="0"/>
        <w:jc w:val="both"/>
        <w:rPr>
          <w:rFonts w:ascii="GHEA Grapalat" w:eastAsiaTheme="minorHAnsi" w:hAnsi="GHEA Grapalat" w:cstheme="minorBidi"/>
        </w:rPr>
      </w:pPr>
      <w:r w:rsidRPr="00616AAA">
        <w:rPr>
          <w:rFonts w:ascii="GHEA Grapalat" w:eastAsiaTheme="minorHAnsi" w:hAnsi="GHEA Grapalat" w:cstheme="minorBidi"/>
        </w:rPr>
        <w:t xml:space="preserve">(далее-сумма гарантии) в течение </w:t>
      </w:r>
      <w:r w:rsidR="00EE1AD6">
        <w:rPr>
          <w:rFonts w:ascii="GHEA Grapalat" w:eastAsiaTheme="minorHAnsi" w:hAnsi="GHEA Grapalat" w:cstheme="minorBidi"/>
        </w:rPr>
        <w:t>пяти</w:t>
      </w:r>
      <w:r w:rsidRPr="00616AAA">
        <w:rPr>
          <w:rFonts w:ascii="GHEA Grapalat" w:eastAsiaTheme="minorHAnsi" w:hAnsi="GHEA Grapalat" w:cstheme="minorBidi"/>
        </w:rPr>
        <w:t xml:space="preserve"> рабочих дней после получения требования. Выплата производится посредством перечисления на расчетный счет____________________ бенефициара.</w:t>
      </w:r>
    </w:p>
    <w:p w14:paraId="365C5DB4" w14:textId="77777777" w:rsidR="00131F0B" w:rsidRPr="00616AAA" w:rsidRDefault="00131F0B" w:rsidP="00131F0B">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616AAA">
        <w:rPr>
          <w:rFonts w:ascii="GHEA Grapalat" w:eastAsiaTheme="minorHAnsi" w:hAnsi="GHEA Grapalat" w:cstheme="minorBidi"/>
        </w:rPr>
        <w:t xml:space="preserve">             </w:t>
      </w:r>
      <w:r w:rsidRPr="00616AAA">
        <w:rPr>
          <w:rFonts w:ascii="GHEA Grapalat" w:eastAsiaTheme="minorHAnsi" w:hAnsi="GHEA Grapalat" w:cstheme="minorBidi"/>
          <w:sz w:val="18"/>
          <w:szCs w:val="18"/>
        </w:rPr>
        <w:t>расчетный счет</w:t>
      </w:r>
      <w:r w:rsidR="00DB3187">
        <w:rPr>
          <w:rFonts w:ascii="GHEA Grapalat" w:eastAsiaTheme="minorHAnsi" w:hAnsi="GHEA Grapalat" w:cstheme="minorBidi"/>
          <w:sz w:val="18"/>
          <w:szCs w:val="18"/>
        </w:rPr>
        <w:t>*</w:t>
      </w:r>
    </w:p>
    <w:p w14:paraId="10838C33" w14:textId="77777777" w:rsidR="00131F0B" w:rsidRPr="00616AAA" w:rsidRDefault="00131F0B" w:rsidP="00131F0B">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616AAA">
        <w:rPr>
          <w:rStyle w:val="Strong"/>
          <w:rFonts w:ascii="GHEA Grapalat" w:hAnsi="GHEA Grapalat"/>
          <w:sz w:val="20"/>
          <w:szCs w:val="20"/>
        </w:rPr>
        <w:t xml:space="preserve">3. </w:t>
      </w:r>
      <w:r w:rsidRPr="00616AAA">
        <w:rPr>
          <w:rFonts w:ascii="GHEA Grapalat" w:eastAsiaTheme="minorHAnsi" w:hAnsi="GHEA Grapalat" w:cstheme="minorBidi"/>
        </w:rPr>
        <w:t>Настоящая гарантия является безотзывной.</w:t>
      </w:r>
    </w:p>
    <w:p w14:paraId="21A630C9" w14:textId="77777777" w:rsidR="00131F0B" w:rsidRPr="00616AAA" w:rsidRDefault="00131F0B" w:rsidP="00131F0B">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7FAA4198"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41A3555C" w14:textId="77777777" w:rsidR="00131F0B" w:rsidRPr="00200997" w:rsidRDefault="00131F0B" w:rsidP="00131F0B">
      <w:pPr>
        <w:pStyle w:val="NormalWeb"/>
        <w:shd w:val="clear" w:color="auto" w:fill="FFFFFF"/>
        <w:ind w:firstLine="374"/>
        <w:contextualSpacing/>
        <w:jc w:val="both"/>
        <w:rPr>
          <w:rFonts w:ascii="GHEA Grapalat" w:eastAsiaTheme="minorHAnsi" w:hAnsi="GHEA Grapalat" w:cstheme="minorBidi"/>
        </w:rPr>
      </w:pPr>
      <w:r w:rsidRPr="00200997">
        <w:rPr>
          <w:rFonts w:ascii="GHEA Grapalat" w:eastAsiaTheme="minorHAnsi" w:hAnsi="GHEA Grapalat" w:cstheme="minorBidi"/>
        </w:rPr>
        <w:t xml:space="preserve">5. Гарантия действует </w:t>
      </w:r>
      <w:r w:rsidR="00F74DA0">
        <w:rPr>
          <w:rFonts w:ascii="GHEA Grapalat" w:eastAsiaTheme="minorHAnsi" w:hAnsi="GHEA Grapalat" w:cstheme="minorBidi"/>
        </w:rPr>
        <w:t>с момента выпуска и в силе</w:t>
      </w:r>
      <w:r w:rsidR="00F74DA0" w:rsidRPr="007C2C8F">
        <w:rPr>
          <w:rFonts w:ascii="GHEA Grapalat" w:eastAsiaTheme="minorHAnsi" w:hAnsi="GHEA Grapalat" w:cstheme="minorBidi"/>
        </w:rPr>
        <w:t xml:space="preserve"> </w:t>
      </w:r>
      <w:r w:rsidRPr="00200997">
        <w:rPr>
          <w:rFonts w:ascii="GHEA Grapalat" w:eastAsiaTheme="minorHAnsi" w:hAnsi="GHEA Grapalat" w:cstheme="minorBidi"/>
        </w:rPr>
        <w:t>со дня вступления в силу договора N________________________ заключаемого  между  бенефициаром и</w:t>
      </w:r>
      <w:del w:id="7" w:author="Inesa Kocharyan" w:date="2023-07-07T17:59:00Z">
        <w:r w:rsidRPr="00200997" w:rsidDel="00F74DA0">
          <w:rPr>
            <w:rFonts w:ascii="GHEA Grapalat" w:eastAsiaTheme="minorHAnsi" w:hAnsi="GHEA Grapalat" w:cstheme="minorBidi"/>
          </w:rPr>
          <w:delText xml:space="preserve"> </w:delText>
        </w:r>
      </w:del>
      <w:r w:rsidRPr="00200997">
        <w:rPr>
          <w:rFonts w:ascii="GHEA Grapalat" w:eastAsiaTheme="minorHAnsi" w:hAnsi="GHEA Grapalat" w:cstheme="minorBidi"/>
        </w:rPr>
        <w:t xml:space="preserve">   </w:t>
      </w:r>
    </w:p>
    <w:p w14:paraId="320E8F0D" w14:textId="77777777" w:rsidR="00131F0B" w:rsidRPr="00200997" w:rsidRDefault="00F74DA0" w:rsidP="00131F0B">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00131F0B" w:rsidRPr="00200997">
        <w:rPr>
          <w:rFonts w:ascii="GHEA Grapalat" w:eastAsiaTheme="minorHAnsi" w:hAnsi="GHEA Grapalat" w:cstheme="minorBidi"/>
          <w:sz w:val="18"/>
          <w:szCs w:val="18"/>
        </w:rPr>
        <w:t>номер заключаемого договара</w:t>
      </w:r>
    </w:p>
    <w:p w14:paraId="7392BD63" w14:textId="77777777" w:rsidR="00131F0B" w:rsidRPr="00200997" w:rsidRDefault="00131F0B" w:rsidP="00131F0B">
      <w:pPr>
        <w:pStyle w:val="NormalWeb"/>
        <w:shd w:val="clear" w:color="auto" w:fill="FFFFFF"/>
        <w:ind w:firstLine="374"/>
        <w:contextualSpacing/>
        <w:jc w:val="both"/>
        <w:rPr>
          <w:rFonts w:ascii="GHEA Grapalat" w:eastAsiaTheme="minorHAnsi" w:hAnsi="GHEA Grapalat" w:cstheme="minorBidi"/>
        </w:rPr>
      </w:pPr>
    </w:p>
    <w:p w14:paraId="5F786CBC" w14:textId="77777777" w:rsidR="00131F0B" w:rsidRPr="00200997" w:rsidRDefault="00F74DA0" w:rsidP="00131F0B">
      <w:pPr>
        <w:pStyle w:val="NormalWeb"/>
        <w:shd w:val="clear" w:color="auto" w:fill="FFFFFF"/>
        <w:contextualSpacing/>
        <w:jc w:val="both"/>
        <w:rPr>
          <w:rFonts w:ascii="GHEA Grapalat" w:eastAsiaTheme="minorHAnsi" w:hAnsi="GHEA Grapalat" w:cstheme="minorBidi"/>
          <w:lang w:val="hy-AM"/>
        </w:rPr>
      </w:pPr>
      <w:r w:rsidRPr="00200997">
        <w:rPr>
          <w:rFonts w:ascii="GHEA Grapalat" w:eastAsiaTheme="minorHAnsi" w:hAnsi="GHEA Grapalat" w:cstheme="minorBidi"/>
        </w:rPr>
        <w:t xml:space="preserve">принципалом </w:t>
      </w:r>
      <w:r w:rsidR="00131F0B" w:rsidRPr="00200997">
        <w:rPr>
          <w:rFonts w:ascii="GHEA Grapalat" w:eastAsiaTheme="minorHAnsi" w:hAnsi="GHEA Grapalat" w:cstheme="minorBidi"/>
        </w:rPr>
        <w:t xml:space="preserve">и  действует </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в</w:t>
      </w:r>
      <w:r w:rsidR="00131F0B" w:rsidRPr="00200997">
        <w:rPr>
          <w:rFonts w:ascii="GHEA Grapalat" w:hAnsi="GHEA Grapalat"/>
        </w:rPr>
        <w:t>ключительно</w:t>
      </w:r>
      <w:r w:rsidR="00131F0B" w:rsidRPr="00200997">
        <w:rPr>
          <w:rFonts w:ascii="GHEA Grapalat" w:eastAsiaTheme="minorHAnsi" w:hAnsi="GHEA Grapalat" w:cstheme="minorBidi"/>
        </w:rPr>
        <w:t xml:space="preserve"> </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 xml:space="preserve">до </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 xml:space="preserve">девяностого </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 xml:space="preserve">рабочего </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дня</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 xml:space="preserve">следующего за днем </w:t>
      </w:r>
    </w:p>
    <w:p w14:paraId="29F0462F" w14:textId="77777777" w:rsidR="00131F0B" w:rsidRPr="00200997" w:rsidRDefault="00131F0B" w:rsidP="00131F0B">
      <w:pPr>
        <w:pStyle w:val="NormalWeb"/>
        <w:shd w:val="clear" w:color="auto" w:fill="FFFFFF"/>
        <w:contextualSpacing/>
        <w:jc w:val="both"/>
        <w:rPr>
          <w:rFonts w:ascii="GHEA Grapalat" w:eastAsiaTheme="minorHAnsi" w:hAnsi="GHEA Grapalat" w:cstheme="minorBidi"/>
          <w:sz w:val="18"/>
          <w:szCs w:val="18"/>
          <w:lang w:val="hy-AM"/>
        </w:rPr>
      </w:pPr>
    </w:p>
    <w:p w14:paraId="01C14368" w14:textId="77777777" w:rsidR="00131F0B" w:rsidRPr="00200997" w:rsidRDefault="00131F0B" w:rsidP="00131F0B">
      <w:pPr>
        <w:pStyle w:val="NormalWeb"/>
        <w:shd w:val="clear" w:color="auto" w:fill="FFFFFF"/>
        <w:contextualSpacing/>
        <w:jc w:val="center"/>
        <w:rPr>
          <w:rFonts w:eastAsiaTheme="minorHAnsi" w:cstheme="minorBidi"/>
        </w:rPr>
      </w:pPr>
      <w:r w:rsidRPr="00200997">
        <w:rPr>
          <w:rFonts w:ascii="GHEA Grapalat" w:eastAsiaTheme="minorHAnsi" w:hAnsi="GHEA Grapalat" w:cstheme="minorBidi"/>
          <w:lang w:val="hy-AM"/>
        </w:rPr>
        <w:t>--------------------------------------------------------</w:t>
      </w:r>
      <w:r w:rsidRPr="00200997">
        <w:rPr>
          <w:rFonts w:ascii="GHEA Grapalat" w:eastAsiaTheme="minorHAnsi" w:hAnsi="GHEA Grapalat" w:cstheme="minorBidi"/>
        </w:rPr>
        <w:t>------------------</w:t>
      </w:r>
      <w:r w:rsidRPr="00200997">
        <w:rPr>
          <w:rFonts w:ascii="GHEA Grapalat" w:eastAsiaTheme="minorHAnsi" w:hAnsi="GHEA Grapalat" w:cstheme="minorBidi"/>
          <w:lang w:val="hy-AM"/>
        </w:rPr>
        <w:t>----------------------</w:t>
      </w:r>
      <w:r w:rsidRPr="00200997">
        <w:rPr>
          <w:rFonts w:eastAsiaTheme="minorHAnsi" w:cstheme="minorBidi"/>
        </w:rPr>
        <w:t xml:space="preserve"> </w:t>
      </w:r>
      <w:r w:rsidRPr="00200997">
        <w:rPr>
          <w:rFonts w:eastAsiaTheme="minorHAnsi" w:cstheme="minorBidi"/>
          <w:lang w:val="hy-AM"/>
        </w:rPr>
        <w:t>.</w:t>
      </w:r>
      <w:r w:rsidRPr="00200997">
        <w:rPr>
          <w:rFonts w:eastAsiaTheme="minorHAnsi" w:cstheme="minorBidi"/>
        </w:rPr>
        <w:t xml:space="preserve">                    </w:t>
      </w:r>
      <w:r w:rsidRPr="00200997">
        <w:rPr>
          <w:rFonts w:ascii="GHEA Grapalat" w:hAnsi="GHEA Grapalat"/>
          <w:sz w:val="16"/>
          <w:szCs w:val="16"/>
        </w:rPr>
        <w:t xml:space="preserve"> крайний  срок</w:t>
      </w:r>
      <w:r w:rsidRPr="00200997">
        <w:rPr>
          <w:rFonts w:ascii="GHEA Grapalat" w:eastAsiaTheme="minorHAnsi" w:hAnsi="GHEA Grapalat" w:cstheme="minorBidi"/>
          <w:sz w:val="16"/>
          <w:szCs w:val="16"/>
        </w:rPr>
        <w:t xml:space="preserve"> оказнаия услуг</w:t>
      </w:r>
      <w:r w:rsidRPr="00200997">
        <w:rPr>
          <w:rFonts w:ascii="GHEA Grapalat" w:hAnsi="GHEA Grapalat"/>
          <w:sz w:val="16"/>
          <w:szCs w:val="16"/>
        </w:rPr>
        <w:t>, предусмотренный заключаемым договором</w:t>
      </w:r>
    </w:p>
    <w:p w14:paraId="6E43A773" w14:textId="77777777" w:rsidR="00131F0B" w:rsidRPr="00200997" w:rsidRDefault="00131F0B" w:rsidP="00131F0B">
      <w:pPr>
        <w:pStyle w:val="NormalWeb"/>
        <w:shd w:val="clear" w:color="auto" w:fill="FFFFFF"/>
        <w:contextualSpacing/>
        <w:jc w:val="center"/>
        <w:rPr>
          <w:rFonts w:eastAsiaTheme="minorHAnsi" w:cstheme="minorBidi"/>
        </w:rPr>
      </w:pPr>
    </w:p>
    <w:p w14:paraId="347BC93D" w14:textId="77777777" w:rsidR="00741367" w:rsidRPr="001666A7" w:rsidRDefault="00131F0B" w:rsidP="00131F0B">
      <w:pPr>
        <w:pStyle w:val="NormalWeb"/>
        <w:shd w:val="clear" w:color="auto" w:fill="FFFFFF"/>
        <w:contextualSpacing/>
        <w:jc w:val="both"/>
        <w:rPr>
          <w:rFonts w:ascii="GHEA Grapalat" w:eastAsiaTheme="minorHAnsi" w:hAnsi="GHEA Grapalat" w:cstheme="minorBidi"/>
        </w:rPr>
      </w:pPr>
      <w:r w:rsidRPr="00200997">
        <w:rPr>
          <w:rFonts w:ascii="GHEA Grapalat" w:eastAsiaTheme="minorHAnsi" w:hAnsi="GHEA Grapalat" w:cstheme="minorBidi"/>
        </w:rPr>
        <w:lastRenderedPageBreak/>
        <w:t>В день предоставления гарантии лицо, выдающее гарантию, с официального адреса</w:t>
      </w:r>
      <w:r w:rsidRPr="00200997">
        <w:rPr>
          <w:rFonts w:ascii="GHEA Grapalat" w:eastAsiaTheme="minorHAnsi" w:hAnsi="GHEA Grapalat" w:cstheme="minorBidi"/>
          <w:lang w:val="hy-AM"/>
        </w:rPr>
        <w:t xml:space="preserve"> </w:t>
      </w:r>
      <w:r w:rsidRPr="00200997">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41367" w:rsidRPr="001666A7">
        <w:rPr>
          <w:rFonts w:ascii="GHEA Grapalat" w:eastAsiaTheme="minorHAnsi" w:hAnsi="GHEA Grapalat" w:cstheme="minorBidi"/>
        </w:rPr>
        <w:t>-----------------------------------------------------------</w:t>
      </w:r>
      <w:r w:rsidRPr="00200997">
        <w:rPr>
          <w:rFonts w:ascii="GHEA Grapalat" w:eastAsiaTheme="minorHAnsi" w:hAnsi="GHEA Grapalat" w:cstheme="minorBidi"/>
        </w:rPr>
        <w:t xml:space="preserve">, </w:t>
      </w:r>
    </w:p>
    <w:p w14:paraId="0BE3E747" w14:textId="77777777" w:rsidR="00741367" w:rsidRPr="006E181F" w:rsidRDefault="00741367" w:rsidP="00741367">
      <w:pPr>
        <w:pStyle w:val="NormalWeb"/>
        <w:shd w:val="clear" w:color="auto" w:fill="FFFFFF"/>
        <w:contextualSpacing/>
        <w:jc w:val="both"/>
        <w:rPr>
          <w:rFonts w:ascii="GHEA Grapalat" w:eastAsiaTheme="minorHAnsi" w:hAnsi="GHEA Grapalat" w:cstheme="minorBidi"/>
        </w:rPr>
      </w:pPr>
      <w:r w:rsidRPr="006E181F">
        <w:rPr>
          <w:rStyle w:val="Strong"/>
          <w:sz w:val="20"/>
          <w:szCs w:val="20"/>
        </w:rPr>
        <w:t xml:space="preserve">                                                   </w:t>
      </w:r>
      <w:r w:rsidRPr="001666A7">
        <w:rPr>
          <w:rStyle w:val="Strong"/>
          <w:sz w:val="20"/>
          <w:szCs w:val="20"/>
        </w:rPr>
        <w:t xml:space="preserve">                                       </w:t>
      </w:r>
      <w:r w:rsidRPr="006E181F">
        <w:rPr>
          <w:rStyle w:val="Strong"/>
          <w:sz w:val="20"/>
          <w:szCs w:val="20"/>
        </w:rPr>
        <w:t xml:space="preserve">  </w:t>
      </w:r>
      <w:r>
        <w:rPr>
          <w:rStyle w:val="Strong"/>
          <w:b w:val="0"/>
          <w:bCs w:val="0"/>
          <w:sz w:val="20"/>
          <w:szCs w:val="20"/>
        </w:rPr>
        <w:t>адрес эл. почты секретаря</w:t>
      </w:r>
    </w:p>
    <w:p w14:paraId="412C5886" w14:textId="77777777" w:rsidR="00131F0B" w:rsidRPr="00200997" w:rsidRDefault="00131F0B" w:rsidP="00131F0B">
      <w:pPr>
        <w:pStyle w:val="NormalWeb"/>
        <w:shd w:val="clear" w:color="auto" w:fill="FFFFFF"/>
        <w:contextualSpacing/>
        <w:jc w:val="both"/>
        <w:rPr>
          <w:rFonts w:ascii="GHEA Grapalat" w:eastAsiaTheme="minorHAnsi" w:hAnsi="GHEA Grapalat" w:cstheme="minorBidi"/>
        </w:rPr>
      </w:pPr>
      <w:r w:rsidRPr="00200997">
        <w:rPr>
          <w:rFonts w:ascii="GHEA Grapalat" w:eastAsiaTheme="minorHAnsi" w:hAnsi="GHEA Grapalat" w:cstheme="minorBidi"/>
        </w:rPr>
        <w:t>указанный в приглашении к процедуре закупкок, организованной с целью заключения договора упомянутого в пункте 1 настоящей гарантии.</w:t>
      </w:r>
    </w:p>
    <w:p w14:paraId="5D4CDC54" w14:textId="77777777" w:rsidR="00131F0B" w:rsidRPr="00B138F3" w:rsidRDefault="00131F0B" w:rsidP="00131F0B">
      <w:pPr>
        <w:pStyle w:val="NormalWeb"/>
        <w:shd w:val="clear" w:color="auto" w:fill="FFFFFF"/>
        <w:contextualSpacing/>
        <w:jc w:val="both"/>
        <w:rPr>
          <w:rStyle w:val="Strong"/>
          <w:rFonts w:ascii="GHEA Grapalat" w:hAnsi="GHEA Grapalat"/>
          <w:b w:val="0"/>
          <w:bCs w:val="0"/>
          <w:sz w:val="20"/>
          <w:szCs w:val="20"/>
        </w:rPr>
      </w:pPr>
    </w:p>
    <w:p w14:paraId="68AD5F93"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5E387B2B"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7DA089F" w14:textId="77777777" w:rsidR="00131F0B" w:rsidRPr="00616AAA" w:rsidRDefault="00131F0B" w:rsidP="00131F0B">
      <w:pPr>
        <w:pStyle w:val="NormalWeb"/>
        <w:shd w:val="clear" w:color="auto" w:fill="FFFFFF"/>
        <w:ind w:firstLine="374"/>
        <w:contextualSpacing/>
        <w:jc w:val="both"/>
        <w:rPr>
          <w:rFonts w:ascii="GHEA Grapalat" w:eastAsiaTheme="minorHAnsi" w:hAnsi="GHEA Grapalat" w:cstheme="minorBidi"/>
        </w:rPr>
      </w:pPr>
      <w:r w:rsidRPr="00616AAA">
        <w:rPr>
          <w:rFonts w:ascii="GHEA Grapalat" w:eastAsiaTheme="minorHAnsi" w:hAnsi="GHEA Grapalat" w:cstheme="minorBidi"/>
        </w:rPr>
        <w:t>1) копии заключенного договора N</w:t>
      </w:r>
      <w:r w:rsidRPr="00616AAA">
        <w:rPr>
          <w:rFonts w:ascii="GHEA Grapalat" w:eastAsiaTheme="minorHAnsi" w:hAnsi="GHEA Grapalat" w:cstheme="minorBidi"/>
          <w:lang w:val="hy-AM"/>
        </w:rPr>
        <w:t xml:space="preserve"> </w:t>
      </w:r>
      <w:r w:rsidRPr="00616AAA">
        <w:rPr>
          <w:rFonts w:ascii="GHEA Grapalat" w:eastAsiaTheme="minorHAnsi" w:hAnsi="GHEA Grapalat" w:cstheme="minorBidi"/>
        </w:rPr>
        <w:t xml:space="preserve">_____________________, включая </w:t>
      </w:r>
    </w:p>
    <w:p w14:paraId="42899A19" w14:textId="77777777" w:rsidR="00131F0B" w:rsidRPr="00616AAA" w:rsidRDefault="00131F0B" w:rsidP="00131F0B">
      <w:pPr>
        <w:pStyle w:val="NormalWeb"/>
        <w:shd w:val="clear" w:color="auto" w:fill="FFFFFF"/>
        <w:contextualSpacing/>
        <w:jc w:val="both"/>
        <w:rPr>
          <w:rFonts w:ascii="GHEA Grapalat" w:eastAsiaTheme="minorHAnsi" w:hAnsi="GHEA Grapalat" w:cstheme="minorBidi"/>
          <w:sz w:val="18"/>
          <w:szCs w:val="18"/>
        </w:rPr>
      </w:pPr>
      <w:r w:rsidRPr="00616AAA">
        <w:rPr>
          <w:rFonts w:eastAsiaTheme="minorHAnsi" w:cstheme="minorBidi"/>
        </w:rPr>
        <w:t xml:space="preserve">                                                                         </w:t>
      </w:r>
      <w:r w:rsidRPr="00616AAA">
        <w:rPr>
          <w:rFonts w:ascii="GHEA Grapalat" w:eastAsiaTheme="minorHAnsi" w:hAnsi="GHEA Grapalat" w:cstheme="minorBidi"/>
          <w:sz w:val="18"/>
          <w:szCs w:val="18"/>
        </w:rPr>
        <w:t>номер заключаемого договара</w:t>
      </w:r>
    </w:p>
    <w:p w14:paraId="33E97EDC"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копии внесенных  в него изменений, дополнительных соглашений,</w:t>
      </w:r>
    </w:p>
    <w:p w14:paraId="1FB4863B"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B8E43C6"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fldChar w:fldCharType="begin"/>
      </w:r>
      <w:r>
        <w:instrText>HYPERLINK "http://www.procurement.am"</w:instrText>
      </w:r>
      <w:r>
        <w:fldChar w:fldCharType="separate"/>
      </w:r>
      <w:r w:rsidRPr="00616AAA">
        <w:rPr>
          <w:rStyle w:val="Hyperlink"/>
          <w:rFonts w:ascii="GHEA Grapalat" w:hAnsi="GHEA Grapalat"/>
          <w:color w:val="auto"/>
          <w:sz w:val="20"/>
          <w:szCs w:val="20"/>
          <w:lang w:val="hy-AM"/>
        </w:rPr>
        <w:t>www.procurement.am</w:t>
      </w:r>
      <w:r>
        <w:fldChar w:fldCharType="end"/>
      </w:r>
      <w:r w:rsidRPr="00616AAA">
        <w:rPr>
          <w:rFonts w:ascii="GHEA Grapalat" w:eastAsiaTheme="minorHAnsi" w:hAnsi="GHEA Grapalat" w:cstheme="minorBidi"/>
        </w:rPr>
        <w:t xml:space="preserve"> .</w:t>
      </w:r>
    </w:p>
    <w:p w14:paraId="4BCAE190"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13C3B09"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7.</w:t>
      </w:r>
      <w:r w:rsidRPr="00616AAA">
        <w:t xml:space="preserve"> </w:t>
      </w:r>
      <w:r w:rsidRPr="00616AAA">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3EB1AD6C"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156EA51"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8.</w:t>
      </w:r>
      <w:r w:rsidRPr="00616AAA">
        <w:t xml:space="preserve"> </w:t>
      </w:r>
      <w:r w:rsidRPr="00616AAA">
        <w:rPr>
          <w:rFonts w:ascii="GHEA Grapalat" w:eastAsiaTheme="minorHAnsi" w:hAnsi="GHEA Grapalat" w:cstheme="minorBidi"/>
        </w:rPr>
        <w:t>Лицо, выдающее гарантию, отклоняет требование бенефициара, если:</w:t>
      </w:r>
    </w:p>
    <w:p w14:paraId="3E67F659"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356294C4" w14:textId="77777777" w:rsidR="00131F0B" w:rsidRPr="00616AAA" w:rsidRDefault="00131F0B" w:rsidP="00131F0B">
      <w:pPr>
        <w:pStyle w:val="NormalWeb"/>
        <w:shd w:val="clear" w:color="auto" w:fill="FFFFFF"/>
        <w:spacing w:before="0" w:beforeAutospacing="0" w:after="0" w:afterAutospacing="0"/>
        <w:ind w:firstLine="375"/>
        <w:rPr>
          <w:rFonts w:ascii="GHEA Grapalat" w:eastAsiaTheme="minorHAnsi" w:hAnsi="GHEA Grapalat" w:cstheme="minorBidi"/>
        </w:rPr>
      </w:pPr>
      <w:r w:rsidRPr="00616AAA">
        <w:rPr>
          <w:rFonts w:ascii="GHEA Grapalat" w:eastAsiaTheme="minorHAnsi" w:hAnsi="GHEA Grapalat" w:cstheme="minorBidi"/>
        </w:rPr>
        <w:t>2) требование представлено по истечении срока, установленного гарантией.</w:t>
      </w:r>
    </w:p>
    <w:p w14:paraId="21F1F447" w14:textId="77777777" w:rsidR="00131F0B" w:rsidRPr="00616AAA" w:rsidRDefault="00131F0B" w:rsidP="00131F0B">
      <w:pPr>
        <w:pStyle w:val="NormalWeb"/>
        <w:shd w:val="clear" w:color="auto" w:fill="FFFFFF"/>
        <w:spacing w:before="0" w:beforeAutospacing="0" w:after="0" w:afterAutospacing="0"/>
        <w:ind w:firstLine="375"/>
        <w:rPr>
          <w:rFonts w:ascii="GHEA Grapalat" w:eastAsiaTheme="minorHAnsi" w:hAnsi="GHEA Grapalat" w:cstheme="minorBidi"/>
        </w:rPr>
      </w:pPr>
    </w:p>
    <w:p w14:paraId="5A350FCC" w14:textId="77777777" w:rsidR="00131F0B" w:rsidRPr="00616AAA" w:rsidRDefault="00131F0B" w:rsidP="00131F0B">
      <w:pPr>
        <w:pStyle w:val="NormalWeb"/>
        <w:shd w:val="clear" w:color="auto" w:fill="FFFFFF"/>
        <w:spacing w:before="0" w:beforeAutospacing="0" w:after="0" w:afterAutospacing="0"/>
        <w:ind w:firstLine="375"/>
        <w:rPr>
          <w:rFonts w:ascii="GHEA Grapalat" w:eastAsiaTheme="minorHAnsi" w:hAnsi="GHEA Grapalat" w:cstheme="minorBidi"/>
        </w:rPr>
      </w:pPr>
      <w:r w:rsidRPr="00616AAA">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40ABF44E" w14:textId="77777777" w:rsidR="00131F0B" w:rsidRPr="00616AAA" w:rsidRDefault="00131F0B" w:rsidP="00131F0B">
      <w:pPr>
        <w:pStyle w:val="NormalWeb"/>
        <w:shd w:val="clear" w:color="auto" w:fill="FFFFFF"/>
        <w:spacing w:before="0" w:beforeAutospacing="0" w:after="0" w:afterAutospacing="0"/>
        <w:ind w:firstLine="375"/>
        <w:rPr>
          <w:rFonts w:ascii="GHEA Grapalat" w:eastAsiaTheme="minorHAnsi" w:hAnsi="GHEA Grapalat" w:cstheme="minorBidi"/>
        </w:rPr>
      </w:pPr>
      <w:r w:rsidRPr="00616AAA">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1FC81D18" w14:textId="77777777" w:rsidR="00131F0B"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5B10E381" w14:textId="77777777" w:rsidR="00131F0B" w:rsidRPr="00295C31"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295C31">
        <w:rPr>
          <w:rFonts w:ascii="GHEA Grapalat" w:eastAsiaTheme="minorHAnsi" w:hAnsi="GHEA Grapalat" w:cstheme="minorBidi"/>
        </w:rPr>
        <w:t>12. В день предоставления гарантии лицо, выдающее гарантию, с официального адреса</w:t>
      </w:r>
      <w:r w:rsidRPr="00295C31">
        <w:rPr>
          <w:rFonts w:ascii="GHEA Grapalat" w:eastAsiaTheme="minorHAnsi" w:hAnsi="GHEA Grapalat" w:cstheme="minorBidi"/>
          <w:lang w:val="hy-AM"/>
        </w:rPr>
        <w:t xml:space="preserve"> </w:t>
      </w:r>
      <w:r w:rsidRPr="00295C31">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w:t>
      </w:r>
    </w:p>
    <w:p w14:paraId="31F4B823" w14:textId="77777777" w:rsidR="00131F0B" w:rsidRPr="00295C31"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sz w:val="16"/>
          <w:szCs w:val="16"/>
        </w:rPr>
      </w:pPr>
      <w:r w:rsidRPr="00295C31">
        <w:rPr>
          <w:rFonts w:ascii="GHEA Grapalat" w:eastAsiaTheme="minorHAnsi" w:hAnsi="GHEA Grapalat" w:cstheme="minorBidi"/>
        </w:rPr>
        <w:t xml:space="preserve">                                             </w:t>
      </w:r>
      <w:r w:rsidRPr="00295C31">
        <w:rPr>
          <w:rFonts w:ascii="GHEA Grapalat" w:eastAsiaTheme="minorHAnsi" w:hAnsi="GHEA Grapalat" w:cstheme="minorBidi"/>
          <w:sz w:val="16"/>
          <w:szCs w:val="16"/>
        </w:rPr>
        <w:t>код процедуры</w:t>
      </w:r>
    </w:p>
    <w:p w14:paraId="1448DC40" w14:textId="77777777" w:rsidR="00131F0B" w:rsidRPr="00295C31" w:rsidRDefault="00131F0B" w:rsidP="00131F0B">
      <w:pPr>
        <w:pStyle w:val="NormalWeb"/>
        <w:shd w:val="clear" w:color="auto" w:fill="FFFFFF"/>
        <w:spacing w:before="0" w:beforeAutospacing="0" w:after="0" w:afterAutospacing="0"/>
        <w:ind w:firstLine="375"/>
        <w:jc w:val="both"/>
        <w:rPr>
          <w:rFonts w:ascii="GHEA Grapalat" w:hAnsi="GHEA Grapalat"/>
          <w:sz w:val="20"/>
          <w:szCs w:val="20"/>
        </w:rPr>
      </w:pPr>
    </w:p>
    <w:p w14:paraId="4A364C4E" w14:textId="77777777" w:rsidR="00131F0B" w:rsidRPr="00295C31" w:rsidRDefault="00131F0B" w:rsidP="00131F0B">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295C31">
        <w:rPr>
          <w:rFonts w:ascii="GHEA Grapalat" w:hAnsi="GHEA Grapalat"/>
          <w:sz w:val="20"/>
          <w:szCs w:val="20"/>
          <w:lang w:val="hy-AM"/>
        </w:rPr>
        <w:t>Руководитель исполнительного органа</w:t>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p>
    <w:p w14:paraId="201A2A00" w14:textId="77777777" w:rsidR="00131F0B" w:rsidRPr="00295C31" w:rsidRDefault="00131F0B" w:rsidP="00131F0B">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26C9F76D" w14:textId="77777777" w:rsidR="00131F0B" w:rsidRPr="00295C31" w:rsidRDefault="00131F0B" w:rsidP="00131F0B">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2D25D7A2" w14:textId="77777777" w:rsidR="00131F0B" w:rsidRPr="00295C31" w:rsidRDefault="00131F0B" w:rsidP="00131F0B">
      <w:pPr>
        <w:pStyle w:val="NormalWeb"/>
        <w:shd w:val="clear" w:color="auto" w:fill="FFFFFF"/>
        <w:spacing w:before="0" w:beforeAutospacing="0" w:after="0" w:afterAutospacing="0"/>
        <w:ind w:firstLine="375"/>
        <w:jc w:val="both"/>
        <w:rPr>
          <w:rFonts w:ascii="GHEA Grapalat" w:hAnsi="GHEA Grapalat"/>
          <w:sz w:val="20"/>
          <w:szCs w:val="20"/>
          <w:lang w:val="hy-AM"/>
        </w:rPr>
      </w:pP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p>
    <w:p w14:paraId="1FCE1CD3" w14:textId="77777777" w:rsidR="00131F0B" w:rsidRPr="00AA2E36" w:rsidRDefault="00131F0B" w:rsidP="00131F0B">
      <w:pPr>
        <w:pStyle w:val="NormalWeb"/>
        <w:shd w:val="clear" w:color="auto" w:fill="FFFFFF"/>
        <w:spacing w:before="0" w:beforeAutospacing="0" w:after="0" w:afterAutospacing="0"/>
        <w:rPr>
          <w:rFonts w:ascii="GHEA Grapalat" w:hAnsi="GHEA Grapalat" w:cs="Sylfaen"/>
          <w:vertAlign w:val="superscript"/>
        </w:rPr>
      </w:pPr>
      <w:r w:rsidRPr="00295C31">
        <w:rPr>
          <w:rFonts w:ascii="GHEA Grapalat" w:hAnsi="GHEA Grapalat" w:cs="Sylfaen"/>
          <w:vertAlign w:val="superscript"/>
          <w:lang w:val="hy-AM"/>
        </w:rPr>
        <w:lastRenderedPageBreak/>
        <w:t xml:space="preserve">                                                        </w:t>
      </w:r>
      <w:r w:rsidRPr="00295C31">
        <w:rPr>
          <w:rFonts w:ascii="GHEA Grapalat" w:hAnsi="GHEA Grapalat" w:cs="Sylfaen"/>
          <w:vertAlign w:val="superscript"/>
        </w:rPr>
        <w:t>число, месяц, год</w:t>
      </w:r>
    </w:p>
    <w:p w14:paraId="41347C41" w14:textId="77777777" w:rsidR="00131F0B" w:rsidRPr="00FC3A49"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color w:val="FF0000"/>
          <w:lang w:val="hy-AM"/>
        </w:rPr>
      </w:pPr>
    </w:p>
    <w:p w14:paraId="158FACE5" w14:textId="77777777" w:rsidR="00131F0B" w:rsidRPr="00FC3A49" w:rsidRDefault="00131F0B" w:rsidP="00131F0B">
      <w:pPr>
        <w:widowControl w:val="0"/>
        <w:spacing w:after="160"/>
        <w:ind w:left="567" w:right="565"/>
        <w:jc w:val="center"/>
        <w:rPr>
          <w:rFonts w:ascii="GHEA Grapalat" w:hAnsi="GHEA Grapalat"/>
          <w:b/>
          <w:color w:val="FF0000"/>
          <w:lang w:val="hy-AM"/>
        </w:rPr>
      </w:pPr>
    </w:p>
    <w:p w14:paraId="43E89A84" w14:textId="77777777" w:rsidR="00131F0B" w:rsidRPr="00B138F3" w:rsidRDefault="00131F0B" w:rsidP="00131F0B">
      <w:pPr>
        <w:widowControl w:val="0"/>
        <w:spacing w:after="160"/>
        <w:ind w:left="567" w:right="565"/>
        <w:jc w:val="center"/>
        <w:rPr>
          <w:rFonts w:ascii="GHEA Grapalat" w:hAnsi="GHEA Grapalat"/>
          <w:b/>
        </w:rPr>
      </w:pPr>
    </w:p>
    <w:p w14:paraId="4D7CA52D" w14:textId="77777777" w:rsidR="00131F0B" w:rsidRDefault="00131F0B" w:rsidP="00131F0B">
      <w:pPr>
        <w:rPr>
          <w:rFonts w:ascii="GHEA Grapalat" w:hAnsi="GHEA Grapalat"/>
          <w:b/>
        </w:rPr>
      </w:pPr>
      <w:r>
        <w:rPr>
          <w:rFonts w:ascii="GHEA Grapalat" w:hAnsi="GHEA Grapalat"/>
          <w:b/>
        </w:rPr>
        <w:br w:type="page"/>
      </w:r>
    </w:p>
    <w:p w14:paraId="41D9866A" w14:textId="77777777" w:rsidR="003B2F27" w:rsidRPr="006F1605" w:rsidRDefault="003B2F27" w:rsidP="003B2F27">
      <w:pPr>
        <w:pStyle w:val="norm"/>
        <w:widowControl w:val="0"/>
        <w:spacing w:after="160" w:line="360" w:lineRule="auto"/>
        <w:ind w:firstLine="284"/>
        <w:jc w:val="right"/>
        <w:rPr>
          <w:rFonts w:ascii="GHEA Grapalat" w:hAnsi="GHEA Grapalat" w:cs="Sylfaen"/>
          <w:b/>
          <w:sz w:val="24"/>
          <w:szCs w:val="24"/>
        </w:rPr>
      </w:pPr>
      <w:r w:rsidRPr="00AD29CE">
        <w:rPr>
          <w:rFonts w:ascii="GHEA Grapalat" w:hAnsi="GHEA Grapalat"/>
          <w:b/>
          <w:sz w:val="24"/>
          <w:szCs w:val="24"/>
        </w:rPr>
        <w:lastRenderedPageBreak/>
        <w:t xml:space="preserve">Приложение № </w:t>
      </w:r>
      <w:r w:rsidR="00B337B0" w:rsidRPr="006F1605">
        <w:rPr>
          <w:rFonts w:ascii="GHEA Grapalat" w:hAnsi="GHEA Grapalat"/>
          <w:b/>
          <w:sz w:val="24"/>
          <w:szCs w:val="24"/>
        </w:rPr>
        <w:t>6</w:t>
      </w:r>
    </w:p>
    <w:p w14:paraId="51066CE5" w14:textId="14044806" w:rsidR="003B2F27" w:rsidRPr="00C95D0C" w:rsidRDefault="003B2F27" w:rsidP="003B2F27">
      <w:pPr>
        <w:pStyle w:val="BodyTextIndent3"/>
        <w:widowControl w:val="0"/>
        <w:spacing w:after="160"/>
        <w:jc w:val="right"/>
        <w:rPr>
          <w:rFonts w:ascii="GHEA Grapalat" w:hAnsi="GHEA Grapalat" w:cs="Sylfaen"/>
          <w:b/>
          <w:sz w:val="24"/>
          <w:szCs w:val="24"/>
        </w:rPr>
      </w:pPr>
      <w:r w:rsidRPr="00AD29CE">
        <w:rPr>
          <w:rFonts w:ascii="GHEA Grapalat" w:hAnsi="GHEA Grapalat"/>
          <w:b/>
          <w:sz w:val="24"/>
          <w:szCs w:val="24"/>
        </w:rPr>
        <w:t xml:space="preserve">к Приглашению на </w:t>
      </w:r>
      <w:r w:rsidR="0074525E">
        <w:rPr>
          <w:rFonts w:ascii="GHEA Grapalat" w:hAnsi="GHEA Grapalat"/>
          <w:b/>
          <w:sz w:val="24"/>
          <w:szCs w:val="24"/>
        </w:rPr>
        <w:t>запрос котировок</w:t>
      </w:r>
      <w:r w:rsidRPr="00C95D0C">
        <w:rPr>
          <w:rFonts w:ascii="GHEA Grapalat" w:hAnsi="GHEA Grapalat" w:cs="Sylfaen"/>
          <w:b/>
          <w:sz w:val="24"/>
          <w:szCs w:val="24"/>
        </w:rPr>
        <w:br/>
      </w:r>
      <w:r>
        <w:rPr>
          <w:rFonts w:ascii="GHEA Grapalat" w:hAnsi="GHEA Grapalat"/>
          <w:b/>
          <w:sz w:val="24"/>
          <w:szCs w:val="24"/>
        </w:rPr>
        <w:t xml:space="preserve">под кодом </w:t>
      </w:r>
      <w:r w:rsidR="00547E83">
        <w:rPr>
          <w:rFonts w:ascii="GHEA Grapalat" w:hAnsi="GHEA Grapalat"/>
          <w:b/>
          <w:sz w:val="24"/>
          <w:szCs w:val="24"/>
        </w:rPr>
        <w:t>HFF-GH-NPTcDzB -2025/6</w:t>
      </w:r>
    </w:p>
    <w:p w14:paraId="7E8C659A" w14:textId="77777777" w:rsidR="003B2F27" w:rsidRPr="00AD29CE" w:rsidRDefault="003B2F27" w:rsidP="003B2F27">
      <w:pPr>
        <w:widowControl w:val="0"/>
        <w:spacing w:after="160" w:line="360" w:lineRule="auto"/>
        <w:jc w:val="right"/>
        <w:rPr>
          <w:rFonts w:ascii="GHEA Grapalat" w:hAnsi="GHEA Grapalat"/>
          <w:i/>
        </w:rPr>
      </w:pPr>
    </w:p>
    <w:p w14:paraId="6B22D208" w14:textId="77777777"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________________________ ДЛЯ НУЖД ГОСУДАРСТВА </w:t>
      </w:r>
    </w:p>
    <w:p w14:paraId="31E07E4F" w14:textId="77777777"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9"/>
        <w:gridCol w:w="4542"/>
      </w:tblGrid>
      <w:tr w:rsidR="003B2F27" w14:paraId="426CFA48" w14:textId="77777777" w:rsidTr="005B7138">
        <w:tc>
          <w:tcPr>
            <w:tcW w:w="4643" w:type="dxa"/>
          </w:tcPr>
          <w:p w14:paraId="0C5A6ADA" w14:textId="77777777" w:rsidR="003B2F27" w:rsidRPr="00D04EA3" w:rsidRDefault="003B2F27" w:rsidP="005B7138">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14:paraId="03C1F1FC" w14:textId="77777777"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14:paraId="69CA7CA9" w14:textId="77777777" w:rsidR="003B2F27" w:rsidRPr="00D04EA3" w:rsidRDefault="003B2F27" w:rsidP="003B2F27">
      <w:pPr>
        <w:widowControl w:val="0"/>
        <w:spacing w:after="160" w:line="336" w:lineRule="auto"/>
        <w:jc w:val="center"/>
        <w:rPr>
          <w:rFonts w:ascii="GHEA Grapalat" w:hAnsi="GHEA Grapalat"/>
          <w:b/>
          <w:u w:val="single"/>
          <w:lang w:val="en-US"/>
        </w:rPr>
      </w:pPr>
    </w:p>
    <w:p w14:paraId="181D5DCD" w14:textId="77777777" w:rsidR="003B2F27" w:rsidRPr="00AD29CE" w:rsidRDefault="003B2F27" w:rsidP="003B2F27">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39A4455C" w14:textId="77777777" w:rsidR="003B2F27" w:rsidRPr="00D04EA3" w:rsidRDefault="003B2F27" w:rsidP="003B2F27">
      <w:pPr>
        <w:spacing w:after="160" w:line="336" w:lineRule="auto"/>
        <w:jc w:val="center"/>
        <w:rPr>
          <w:rFonts w:ascii="GHEA Grapalat" w:hAnsi="GHEA Grapalat"/>
          <w:b/>
        </w:rPr>
      </w:pPr>
      <w:r w:rsidRPr="00D04EA3">
        <w:rPr>
          <w:rFonts w:ascii="GHEA Grapalat" w:hAnsi="GHEA Grapalat"/>
          <w:b/>
        </w:rPr>
        <w:t>1. ПРЕДМЕТ ДОГОВОРА</w:t>
      </w:r>
    </w:p>
    <w:p w14:paraId="6E05A3A0" w14:textId="77777777"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C95D0C">
        <w:rPr>
          <w:rFonts w:ascii="GHEA Grapalat" w:hAnsi="GHEA Grapalat"/>
        </w:rPr>
        <w:t>________________</w:t>
      </w:r>
      <w:r w:rsidRPr="00AD29CE">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69631CB8"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608F6" w:rsidRPr="000608F6">
        <w:rPr>
          <w:rFonts w:ascii="GHEA Grapalat" w:hAnsi="GHEA Grapalat"/>
          <w:vertAlign w:val="superscript"/>
        </w:rPr>
        <w:t>15.</w:t>
      </w:r>
      <w:r w:rsidR="00DA3C30">
        <w:rPr>
          <w:rFonts w:ascii="GHEA Grapalat" w:hAnsi="GHEA Grapalat"/>
          <w:vertAlign w:val="superscript"/>
        </w:rPr>
        <w:t>1</w:t>
      </w:r>
    </w:p>
    <w:p w14:paraId="1A51B8C1" w14:textId="77777777" w:rsidR="003B2F27" w:rsidRPr="00AD29CE" w:rsidRDefault="003B2F27" w:rsidP="00DA3C30">
      <w:pPr>
        <w:rPr>
          <w:rFonts w:ascii="GHEA Grapalat" w:hAnsi="GHEA Grapalat" w:cs="Sylfaen"/>
          <w:b/>
          <w:smallCaps/>
        </w:rPr>
      </w:pPr>
      <w:r>
        <w:rPr>
          <w:rFonts w:ascii="GHEA Grapalat" w:hAnsi="GHEA Grapalat" w:cs="Sylfaen"/>
        </w:rPr>
        <w:br w:type="page"/>
      </w:r>
      <w:r w:rsidRPr="00AD29CE">
        <w:rPr>
          <w:rFonts w:ascii="GHEA Grapalat" w:hAnsi="GHEA Grapalat"/>
          <w:b/>
          <w:smallCaps/>
        </w:rPr>
        <w:lastRenderedPageBreak/>
        <w:t>2. ПРАВА И ОБЯЗАННОСТИ СТОРОН</w:t>
      </w:r>
    </w:p>
    <w:p w14:paraId="4C298BE5"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14:paraId="70E8AA7A"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14:paraId="28E105CE"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14:paraId="5BA8707F" w14:textId="77777777" w:rsidR="003B2F27" w:rsidRPr="00BC61E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00DA3C30" w:rsidRPr="00DA3C30">
        <w:rPr>
          <w:rFonts w:ascii="GHEA Grapalat" w:hAnsi="GHEA Grapalat"/>
          <w:vertAlign w:val="superscript"/>
        </w:rPr>
        <w:t>15.2</w:t>
      </w:r>
    </w:p>
    <w:p w14:paraId="67F0AEF9" w14:textId="77777777" w:rsidR="003B2F27" w:rsidRPr="00BC61E7" w:rsidRDefault="003B2F27" w:rsidP="003B2F27">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14:paraId="17756372"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0D74CFDA"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14:paraId="5556A3F4"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14:paraId="77DCA599"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14:paraId="66C9D63E" w14:textId="77777777" w:rsidR="00830C72" w:rsidRDefault="003B2F27" w:rsidP="003B2F27">
      <w:pPr>
        <w:widowControl w:val="0"/>
        <w:pBdr>
          <w:bottom w:val="single" w:sz="6" w:space="1" w:color="auto"/>
        </w:pBdr>
        <w:tabs>
          <w:tab w:val="left" w:pos="1276"/>
        </w:tabs>
        <w:spacing w:after="160" w:line="360" w:lineRule="auto"/>
        <w:ind w:firstLine="567"/>
        <w:jc w:val="both"/>
        <w:rPr>
          <w:rFonts w:ascii="GHEA Grapalat" w:hAnsi="GHEA Grapalat"/>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682CE582" w14:textId="77777777" w:rsidR="00830C72" w:rsidRPr="00830C72" w:rsidRDefault="00D55A31" w:rsidP="00830C72">
      <w:pPr>
        <w:jc w:val="both"/>
        <w:rPr>
          <w:rFonts w:ascii="GHEA Grapalat" w:hAnsi="GHEA Grapalat"/>
          <w:lang w:val="hy-AM"/>
        </w:rPr>
      </w:pPr>
      <w:r>
        <w:rPr>
          <w:rFonts w:ascii="GHEA Grapalat" w:hAnsi="GHEA Grapalat"/>
          <w:b/>
          <w:vertAlign w:val="superscript"/>
          <w:lang w:val="hy-AM"/>
        </w:rPr>
        <w:t>15.</w:t>
      </w:r>
      <w:r w:rsidR="00830C72" w:rsidRPr="00830C72">
        <w:rPr>
          <w:rFonts w:ascii="GHEA Grapalat" w:hAnsi="GHEA Grapalat"/>
          <w:b/>
          <w:vertAlign w:val="superscript"/>
        </w:rPr>
        <w:t>2</w:t>
      </w:r>
      <w:r w:rsidR="00830C72" w:rsidRPr="00830C72">
        <w:rPr>
          <w:rFonts w:ascii="GHEA Grapalat" w:hAnsi="GHEA Grapalat"/>
          <w:b/>
        </w:rPr>
        <w:t xml:space="preserve"> </w:t>
      </w:r>
      <w:r w:rsidR="00830C72" w:rsidRPr="00830C72">
        <w:rPr>
          <w:rFonts w:ascii="GHEA Grapalat" w:hAnsi="GHEA Grapalat"/>
          <w:i/>
          <w:sz w:val="20"/>
          <w:szCs w:val="20"/>
        </w:rPr>
        <w:t xml:space="preserve">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w:t>
      </w:r>
      <w:r w:rsidR="00830C72" w:rsidRPr="00830C72">
        <w:rPr>
          <w:rFonts w:ascii="GHEA Grapalat" w:hAnsi="GHEA Grapalat"/>
          <w:i/>
          <w:sz w:val="20"/>
          <w:szCs w:val="20"/>
        </w:rPr>
        <w:lastRenderedPageBreak/>
        <w:t>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p>
    <w:p w14:paraId="1D6D9607" w14:textId="77777777" w:rsidR="00830C72" w:rsidRDefault="00830C72">
      <w:pPr>
        <w:rPr>
          <w:rFonts w:ascii="GHEA Grapalat" w:hAnsi="GHEA Grapalat"/>
          <w:lang w:val="hy-AM"/>
        </w:rPr>
      </w:pPr>
    </w:p>
    <w:p w14:paraId="1021504E"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p>
    <w:p w14:paraId="691277EE" w14:textId="77777777" w:rsidR="003B2F27" w:rsidRPr="00780EB7"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14:paraId="048FDD20"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14:paraId="1E22CB2D"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14:paraId="37D939D1"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14:paraId="238BD0CF"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14:paraId="45D64C6C"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14:paraId="493EA00E"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14:paraId="028F043E" w14:textId="77777777" w:rsidR="00BF30C1" w:rsidRPr="00675CA2" w:rsidRDefault="00BF30C1" w:rsidP="00442D0D">
      <w:pPr>
        <w:widowControl w:val="0"/>
        <w:spacing w:after="160" w:line="360" w:lineRule="auto"/>
        <w:ind w:firstLine="567"/>
        <w:jc w:val="both"/>
        <w:rPr>
          <w:rFonts w:ascii="GHEA Grapalat" w:hAnsi="GHEA Grapalat"/>
        </w:rPr>
      </w:pPr>
      <w:r w:rsidRPr="001A081D">
        <w:rPr>
          <w:rFonts w:ascii="GHEA Grapalat" w:hAnsi="GHEA Grapalat"/>
        </w:rPr>
        <w:t>2.4.</w:t>
      </w:r>
      <w:r w:rsidR="00626428" w:rsidRPr="00BD2C67">
        <w:rPr>
          <w:rFonts w:ascii="GHEA Grapalat" w:hAnsi="GHEA Grapalat"/>
        </w:rPr>
        <w:t>4</w:t>
      </w:r>
      <w:r w:rsidRPr="001A081D">
        <w:rPr>
          <w:rFonts w:ascii="GHEA Grapalat" w:hAnsi="GHEA Grapalat"/>
        </w:rPr>
        <w:t xml:space="preserve">. </w:t>
      </w:r>
      <w:r w:rsidR="00C054A7" w:rsidRPr="001A081D">
        <w:rPr>
          <w:rFonts w:ascii="GHEA Grapalat" w:hAnsi="GHEA Grapalat"/>
        </w:rPr>
        <w:t>П</w:t>
      </w:r>
      <w:r w:rsidRPr="001A081D">
        <w:rPr>
          <w:rFonts w:ascii="GHEA Grapalat" w:hAnsi="GHEA Grapalat"/>
        </w:rPr>
        <w:t xml:space="preserve">ри возникновении проектных отклонений в ходе выполнения строительных работ </w:t>
      </w:r>
      <w:r w:rsidR="00C054A7" w:rsidRPr="001A081D">
        <w:rPr>
          <w:rFonts w:ascii="GHEA Grapalat" w:hAnsi="GHEA Grapalat"/>
        </w:rPr>
        <w:t>И</w:t>
      </w:r>
      <w:r w:rsidRPr="001A081D">
        <w:rPr>
          <w:rFonts w:ascii="GHEA Grapalat" w:hAnsi="GHEA Grapalat"/>
        </w:rPr>
        <w:t xml:space="preserve">сполнитель выплачивает </w:t>
      </w:r>
      <w:r w:rsidR="00E21B4C" w:rsidRPr="001A081D">
        <w:rPr>
          <w:rFonts w:ascii="GHEA Grapalat" w:hAnsi="GHEA Grapalat"/>
        </w:rPr>
        <w:t>З</w:t>
      </w:r>
      <w:r w:rsidRPr="001A081D">
        <w:rPr>
          <w:rFonts w:ascii="GHEA Grapalat" w:hAnsi="GHEA Grapalat"/>
        </w:rPr>
        <w:t>аказчику штраф в размере потер</w:t>
      </w:r>
      <w:r w:rsidR="00D0407B" w:rsidRPr="001A081D">
        <w:rPr>
          <w:rFonts w:ascii="GHEA Grapalat" w:hAnsi="GHEA Grapalat"/>
        </w:rPr>
        <w:t>ь</w:t>
      </w:r>
      <w:r w:rsidRPr="001A081D">
        <w:rPr>
          <w:rFonts w:ascii="GHEA Grapalat" w:hAnsi="GHEA Grapalat"/>
        </w:rPr>
        <w:t>, возникш</w:t>
      </w:r>
      <w:r w:rsidR="00D0407B" w:rsidRPr="001A081D">
        <w:rPr>
          <w:rFonts w:ascii="GHEA Grapalat" w:hAnsi="GHEA Grapalat"/>
        </w:rPr>
        <w:t>их</w:t>
      </w:r>
      <w:r w:rsidRPr="001A081D">
        <w:rPr>
          <w:rFonts w:ascii="GHEA Grapalat" w:hAnsi="GHEA Grapalat"/>
        </w:rPr>
        <w:t xml:space="preserve"> в </w:t>
      </w:r>
      <w:r w:rsidR="00D0407B" w:rsidRPr="001A081D">
        <w:rPr>
          <w:rFonts w:ascii="GHEA Grapalat" w:hAnsi="GHEA Grapalat"/>
        </w:rPr>
        <w:t>вследствие</w:t>
      </w:r>
      <w:r w:rsidRPr="001A081D">
        <w:rPr>
          <w:rFonts w:ascii="GHEA Grapalat" w:hAnsi="GHEA Grapalat"/>
        </w:rPr>
        <w:t xml:space="preserve"> кажд</w:t>
      </w:r>
      <w:r w:rsidR="00C054A7" w:rsidRPr="001A081D">
        <w:rPr>
          <w:rFonts w:ascii="GHEA Grapalat" w:hAnsi="GHEA Grapalat"/>
        </w:rPr>
        <w:t xml:space="preserve">ого зафиксированного отклонения. При </w:t>
      </w:r>
      <w:r w:rsidR="00C054A7" w:rsidRPr="00675CA2">
        <w:rPr>
          <w:rFonts w:ascii="GHEA Grapalat" w:hAnsi="GHEA Grapalat"/>
        </w:rPr>
        <w:t>этом:</w:t>
      </w:r>
    </w:p>
    <w:p w14:paraId="43A2791E" w14:textId="77777777"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а. отклонением считается </w:t>
      </w:r>
      <w:r w:rsidR="00CE3C86" w:rsidRPr="00675CA2">
        <w:rPr>
          <w:rFonts w:ascii="GHEA Grapalat" w:hAnsi="GHEA Grapalat"/>
        </w:rPr>
        <w:t>вы</w:t>
      </w:r>
      <w:r w:rsidRPr="00675CA2">
        <w:rPr>
          <w:rFonts w:ascii="GHEA Grapalat" w:hAnsi="GHEA Grapalat"/>
        </w:rPr>
        <w:t xml:space="preserve">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w:t>
      </w:r>
      <w:r w:rsidRPr="00675CA2">
        <w:rPr>
          <w:rFonts w:ascii="GHEA Grapalat" w:hAnsi="GHEA Grapalat"/>
        </w:rPr>
        <w:lastRenderedPageBreak/>
        <w:t>дополнительного объема,</w:t>
      </w:r>
    </w:p>
    <w:p w14:paraId="4B0D4F63" w14:textId="77777777"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б. </w:t>
      </w:r>
      <w:r w:rsidR="00097FDB" w:rsidRPr="00675CA2">
        <w:rPr>
          <w:rFonts w:ascii="GHEA Grapalat" w:hAnsi="GHEA Grapalat"/>
        </w:rPr>
        <w:t>потер</w:t>
      </w:r>
      <w:r w:rsidR="00CE3C86" w:rsidRPr="00675CA2">
        <w:rPr>
          <w:rFonts w:ascii="GHEA Grapalat" w:hAnsi="GHEA Grapalat"/>
        </w:rPr>
        <w:t>ями</w:t>
      </w:r>
      <w:r w:rsidRPr="00675CA2">
        <w:rPr>
          <w:rFonts w:ascii="GHEA Grapalat" w:hAnsi="GHEA Grapalat"/>
        </w:rPr>
        <w:t xml:space="preserve"> считаются такие проектные отклонения, которые приводят к изменению фактически выполненных работ (</w:t>
      </w:r>
      <w:r w:rsidR="00CE3C86" w:rsidRPr="00675CA2">
        <w:rPr>
          <w:rFonts w:ascii="GHEA Grapalat" w:hAnsi="GHEA Grapalat"/>
        </w:rPr>
        <w:t>разрушению</w:t>
      </w:r>
      <w:r w:rsidRPr="00675CA2">
        <w:rPr>
          <w:rFonts w:ascii="GHEA Grapalat" w:hAnsi="GHEA Grapalat"/>
        </w:rPr>
        <w:t xml:space="preserve">, реконструкции и т.д.) и </w:t>
      </w:r>
      <w:r w:rsidR="00157ECC" w:rsidRPr="00675CA2">
        <w:rPr>
          <w:rFonts w:ascii="GHEA Grapalat" w:hAnsi="GHEA Grapalat"/>
        </w:rPr>
        <w:t xml:space="preserve">к </w:t>
      </w:r>
      <w:r w:rsidRPr="00675CA2">
        <w:rPr>
          <w:rFonts w:ascii="GHEA Grapalat" w:hAnsi="GHEA Grapalat"/>
        </w:rPr>
        <w:t>выполнению дополнительных работ, а размер штрафа равен пятидесяти процентам стоимости фактически выполненных работ, приведшим к потере</w:t>
      </w:r>
      <w:r w:rsidR="00CF6889">
        <w:rPr>
          <w:rStyle w:val="FootnoteReference"/>
          <w:rFonts w:ascii="GHEA Grapalat" w:hAnsi="GHEA Grapalat"/>
        </w:rPr>
        <w:footnoteReference w:customMarkFollows="1" w:id="17"/>
        <w:t>16</w:t>
      </w:r>
      <w:r w:rsidRPr="00675CA2">
        <w:rPr>
          <w:rFonts w:ascii="GHEA Grapalat" w:hAnsi="GHEA Grapalat"/>
        </w:rPr>
        <w:t>.</w:t>
      </w:r>
      <w:r w:rsidR="003F1048" w:rsidRPr="00675CA2">
        <w:rPr>
          <w:rFonts w:ascii="GHEA Grapalat" w:hAnsi="GHEA Grapalat"/>
          <w:lang w:val="hy-AM"/>
        </w:rPr>
        <w:t xml:space="preserve"> </w:t>
      </w:r>
      <w:r w:rsidRPr="00675CA2">
        <w:rPr>
          <w:rFonts w:ascii="GHEA Grapalat" w:hAnsi="GHEA Grapalat"/>
        </w:rPr>
        <w:t xml:space="preserve"> </w:t>
      </w:r>
    </w:p>
    <w:p w14:paraId="58AB717D" w14:textId="77777777"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14:paraId="442DB129"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r w:rsidR="009962D6" w:rsidRPr="009962D6">
        <w:rPr>
          <w:rFonts w:ascii="GHEA Grapalat" w:hAnsi="GHEA Grapalat"/>
          <w:vertAlign w:val="superscript"/>
        </w:rPr>
        <w:t>16.1</w:t>
      </w:r>
    </w:p>
    <w:p w14:paraId="27F24930"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_______ экземпляр акта сдачи-приемки (Приложение № 3). </w:t>
      </w:r>
    </w:p>
    <w:p w14:paraId="14EE815E"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1CE5BF34"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lastRenderedPageBreak/>
        <w:t>а)</w:t>
      </w:r>
      <w:r>
        <w:rPr>
          <w:rFonts w:ascii="GHEA Grapalat" w:hAnsi="GHEA Grapalat"/>
        </w:rPr>
        <w:tab/>
        <w:t>для урегулирования вопроса предпринимает меры, предусмотренные договором для подобной ситуации;</w:t>
      </w:r>
    </w:p>
    <w:p w14:paraId="34E4EF61"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14:paraId="4DC02CA3"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3.3.</w:t>
      </w:r>
      <w:r>
        <w:rPr>
          <w:rFonts w:ascii="GHEA Grapalat" w:hAnsi="GHEA Grapalat"/>
        </w:rPr>
        <w:tab/>
        <w:t>Заказчик в течение _____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14:paraId="607D3F3B" w14:textId="77777777" w:rsidR="00184C37" w:rsidRPr="008F582C" w:rsidRDefault="00184C37" w:rsidP="00184C37">
      <w:pPr>
        <w:widowControl w:val="0"/>
        <w:spacing w:after="160" w:line="336" w:lineRule="auto"/>
        <w:ind w:firstLine="720"/>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14:paraId="3FEFA85B" w14:textId="77777777" w:rsidR="0034272D" w:rsidRDefault="0034272D" w:rsidP="003B2F27">
      <w:pPr>
        <w:widowControl w:val="0"/>
        <w:spacing w:after="160" w:line="336" w:lineRule="auto"/>
        <w:jc w:val="center"/>
        <w:rPr>
          <w:rFonts w:ascii="GHEA Grapalat" w:hAnsi="GHEA Grapalat"/>
          <w:b/>
        </w:rPr>
      </w:pPr>
    </w:p>
    <w:p w14:paraId="681A7071" w14:textId="77777777" w:rsidR="003B2F27" w:rsidRPr="00AD29CE" w:rsidRDefault="003B2F27" w:rsidP="003B2F27">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14:paraId="59588088" w14:textId="77777777" w:rsidR="003B2F27" w:rsidRPr="00D04EA3"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AD2CE2">
        <w:rPr>
          <w:rStyle w:val="FootnoteReference"/>
          <w:rFonts w:ascii="GHEA Grapalat" w:hAnsi="GHEA Grapalat"/>
        </w:rPr>
        <w:footnoteReference w:customMarkFollows="1" w:id="18"/>
        <w:t>17</w:t>
      </w:r>
      <w:r>
        <w:rPr>
          <w:rFonts w:ascii="GHEA Grapalat" w:hAnsi="GHEA Grapalat"/>
        </w:rPr>
        <w:t>.</w:t>
      </w:r>
    </w:p>
    <w:p w14:paraId="3347C74F" w14:textId="77777777"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63B5FCBC" w14:textId="77777777"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57ADACBC" w14:textId="77777777" w:rsidR="003B2F27" w:rsidRPr="00844C3A" w:rsidRDefault="003B2F27" w:rsidP="003B2F27">
      <w:pPr>
        <w:widowControl w:val="0"/>
        <w:tabs>
          <w:tab w:val="left" w:pos="1276"/>
        </w:tabs>
        <w:spacing w:after="160" w:line="336" w:lineRule="auto"/>
        <w:ind w:firstLine="567"/>
        <w:jc w:val="both"/>
        <w:rPr>
          <w:rFonts w:ascii="GHEA Grapalat" w:hAnsi="GHEA Grapalat"/>
        </w:rPr>
      </w:pPr>
      <w:r w:rsidRPr="00AD29CE">
        <w:rPr>
          <w:rFonts w:ascii="GHEA Grapalat" w:hAnsi="GHEA Grapalat"/>
        </w:rPr>
        <w:t>4.1.</w:t>
      </w:r>
      <w:r>
        <w:rPr>
          <w:rFonts w:ascii="GHEA Grapalat" w:hAnsi="GHEA Grapalat"/>
        </w:rPr>
        <w:t>1.</w:t>
      </w:r>
      <w:r>
        <w:rPr>
          <w:rFonts w:ascii="GHEA Grapalat" w:hAnsi="GHEA Grapalat"/>
        </w:rPr>
        <w:tab/>
      </w:r>
      <w:r w:rsidRPr="00AD29CE">
        <w:rPr>
          <w:rFonts w:ascii="GHEA Grapalat" w:hAnsi="GHEA Grapalat"/>
        </w:rPr>
        <w:t>Заказчик перечи</w:t>
      </w:r>
      <w:r>
        <w:rPr>
          <w:rFonts w:ascii="GHEA Grapalat" w:hAnsi="GHEA Grapalat"/>
        </w:rPr>
        <w:t>сляет сумму в размере до</w:t>
      </w:r>
      <w:r w:rsidRPr="00844C3A">
        <w:rPr>
          <w:rFonts w:ascii="GHEA Grapalat" w:hAnsi="GHEA Grapalat"/>
        </w:rPr>
        <w:t>_______</w:t>
      </w:r>
      <w:r>
        <w:rPr>
          <w:rFonts w:ascii="GHEA Grapalat" w:hAnsi="GHEA Grapalat"/>
        </w:rPr>
        <w:t xml:space="preserve"> (</w:t>
      </w:r>
      <w:r w:rsidRPr="00844C3A">
        <w:rPr>
          <w:rFonts w:ascii="GHEA Grapalat" w:hAnsi="GHEA Grapalat"/>
        </w:rPr>
        <w:t>________________</w:t>
      </w:r>
      <w:r w:rsidRPr="00AD29CE">
        <w:rPr>
          <w:rFonts w:ascii="GHEA Grapalat" w:hAnsi="GHEA Grapalat"/>
        </w:rPr>
        <w:t xml:space="preserve">) </w:t>
      </w:r>
      <w:r w:rsidRPr="00844C3A">
        <w:rPr>
          <w:rFonts w:ascii="GHEA Grapalat" w:hAnsi="GHEA Grapalat"/>
        </w:rPr>
        <w:t xml:space="preserve">драмов Республики Армения от цены договора на банковский счет Исполнителя в качестве предоплаты. Погашение предоплаты осуществляется в форме уменьшений (удержаний) из выплат, производимых на основании актов сдачи-приемки. </w:t>
      </w:r>
      <w:r w:rsidR="00076092" w:rsidRPr="00B138F3">
        <w:rPr>
          <w:rFonts w:ascii="GHEA Grapalat" w:hAnsi="GHEA Grapalat"/>
        </w:rPr>
        <w:t xml:space="preserve">При этом </w:t>
      </w:r>
      <w:r w:rsidR="00076092" w:rsidRPr="00B138F3">
        <w:rPr>
          <w:rFonts w:ascii="GHEA Grapalat" w:hAnsi="GHEA Grapalat"/>
        </w:rPr>
        <w:lastRenderedPageBreak/>
        <w:t xml:space="preserve">до полного погашения предоплаты платежи </w:t>
      </w:r>
      <w:r w:rsidR="00076092" w:rsidRPr="00AD29CE">
        <w:rPr>
          <w:rFonts w:ascii="GHEA Grapalat" w:hAnsi="GHEA Grapalat"/>
        </w:rPr>
        <w:t>Исполнител</w:t>
      </w:r>
      <w:r w:rsidR="00076092">
        <w:rPr>
          <w:rFonts w:ascii="GHEA Grapalat" w:hAnsi="GHEA Grapalat"/>
        </w:rPr>
        <w:t>ю</w:t>
      </w:r>
      <w:r w:rsidR="00076092" w:rsidRPr="00750E05">
        <w:rPr>
          <w:rFonts w:ascii="GHEA Grapalat" w:hAnsi="GHEA Grapalat"/>
        </w:rPr>
        <w:t xml:space="preserve"> не</w:t>
      </w:r>
      <w:r w:rsidR="00076092" w:rsidRPr="00B138F3">
        <w:rPr>
          <w:rFonts w:ascii="GHEA Grapalat" w:hAnsi="GHEA Grapalat"/>
        </w:rPr>
        <w:t xml:space="preserve"> производятся</w:t>
      </w:r>
      <w:r w:rsidR="00076092">
        <w:rPr>
          <w:rStyle w:val="FootnoteReference"/>
          <w:rFonts w:ascii="GHEA Grapalat" w:hAnsi="GHEA Grapalat"/>
        </w:rPr>
        <w:t xml:space="preserve"> </w:t>
      </w:r>
      <w:r w:rsidR="00AD2CE2">
        <w:rPr>
          <w:rStyle w:val="FootnoteReference"/>
          <w:rFonts w:ascii="GHEA Grapalat" w:hAnsi="GHEA Grapalat"/>
        </w:rPr>
        <w:footnoteReference w:customMarkFollows="1" w:id="19"/>
        <w:t>18</w:t>
      </w:r>
      <w:r w:rsidRPr="00844C3A">
        <w:rPr>
          <w:rFonts w:ascii="GHEA Grapalat" w:hAnsi="GHEA Grapalat"/>
        </w:rPr>
        <w:t>.</w:t>
      </w:r>
    </w:p>
    <w:p w14:paraId="3CC88C7A" w14:textId="77777777" w:rsidR="003B2F2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в случае принятия в 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позднее чем до </w:t>
      </w:r>
      <w:r w:rsidR="00603F00">
        <w:rPr>
          <w:rFonts w:ascii="GHEA Grapalat" w:hAnsi="GHEA Grapalat"/>
        </w:rPr>
        <w:t xml:space="preserve">----ого </w:t>
      </w:r>
      <w:r w:rsidRPr="00AD29CE">
        <w:rPr>
          <w:rFonts w:ascii="GHEA Grapalat" w:hAnsi="GHEA Grapalat"/>
        </w:rPr>
        <w:t xml:space="preserve"> декабря данного года. </w:t>
      </w:r>
    </w:p>
    <w:p w14:paraId="74C1F889" w14:textId="77777777" w:rsidR="009B7BE7" w:rsidRPr="009B7BE7" w:rsidRDefault="009B7BE7" w:rsidP="003B2F27">
      <w:pPr>
        <w:widowControl w:val="0"/>
        <w:tabs>
          <w:tab w:val="left" w:pos="1134"/>
        </w:tabs>
        <w:spacing w:after="160" w:line="360" w:lineRule="auto"/>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Pr="009B7BE7">
        <w:rPr>
          <w:rFonts w:ascii="GHEA Grapalat" w:hAnsi="GHEA Grapalat"/>
          <w:vertAlign w:val="superscript"/>
        </w:rPr>
        <w:t>18.1</w:t>
      </w:r>
      <w:r>
        <w:rPr>
          <w:rFonts w:ascii="GHEA Grapalat" w:hAnsi="GHEA Grapalat"/>
          <w:vertAlign w:val="superscript"/>
        </w:rPr>
        <w:t xml:space="preserve"> </w:t>
      </w:r>
      <w:r>
        <w:rPr>
          <w:rFonts w:ascii="GHEA Grapalat" w:hAnsi="GHEA Grapalat"/>
        </w:rPr>
        <w:t>.</w:t>
      </w:r>
    </w:p>
    <w:p w14:paraId="5068A644" w14:textId="77777777" w:rsidR="003B2F27" w:rsidRPr="00F146DC" w:rsidRDefault="0020572B"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t xml:space="preserve">4.3 </w:t>
      </w:r>
      <w:r w:rsidR="003B2F27">
        <w:rPr>
          <w:rFonts w:ascii="GHEA Grapalat" w:hAnsi="GHEA Grapalat"/>
          <w:sz w:val="24"/>
          <w:szCs w:val="24"/>
        </w:rPr>
        <w:t>В</w:t>
      </w:r>
      <w:r w:rsidR="003B2F27" w:rsidRPr="00F77167">
        <w:rPr>
          <w:rFonts w:ascii="GHEA Grapalat" w:hAnsi="GHEA Grapalat"/>
          <w:sz w:val="24"/>
          <w:szCs w:val="24"/>
        </w:rPr>
        <w:t xml:space="preserve"> случае </w:t>
      </w:r>
      <w:r w:rsidR="003B2F27">
        <w:rPr>
          <w:rFonts w:ascii="GHEA Grapalat" w:hAnsi="GHEA Grapalat"/>
          <w:sz w:val="24"/>
          <w:szCs w:val="24"/>
        </w:rPr>
        <w:t>закупок</w:t>
      </w:r>
      <w:r w:rsidR="003B2F27" w:rsidRPr="00F77167">
        <w:rPr>
          <w:rFonts w:ascii="GHEA Grapalat" w:hAnsi="GHEA Grapalat"/>
          <w:sz w:val="24"/>
          <w:szCs w:val="24"/>
        </w:rPr>
        <w:t xml:space="preserve">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w:t>
      </w:r>
      <w:r w:rsidR="003B2F27">
        <w:rPr>
          <w:rFonts w:ascii="GHEA Grapalat" w:hAnsi="GHEA Grapalat"/>
          <w:sz w:val="24"/>
          <w:szCs w:val="24"/>
        </w:rPr>
        <w:t xml:space="preserve"> ВС</w:t>
      </w:r>
      <w:r w:rsidR="003B2F27" w:rsidRPr="00104AE5">
        <w:rPr>
          <w:rFonts w:ascii="GHEA Grapalat" w:hAnsi="GHEA Grapalat"/>
          <w:sz w:val="24"/>
          <w:szCs w:val="24"/>
        </w:rPr>
        <w:t>=</w:t>
      </w:r>
      <w:r w:rsidR="003B2F27" w:rsidRPr="00F146DC">
        <w:rPr>
          <w:rFonts w:ascii="GHEA Grapalat" w:hAnsi="GHEA Grapalat"/>
          <w:sz w:val="24"/>
          <w:szCs w:val="24"/>
        </w:rPr>
        <w:t xml:space="preserve"> </w:t>
      </w:r>
      <w:r w:rsidR="003B2F27" w:rsidRPr="00D87896">
        <w:rPr>
          <w:rFonts w:ascii="GHEA Grapalat" w:hAnsi="GHEA Grapalat"/>
          <w:sz w:val="24"/>
          <w:szCs w:val="24"/>
        </w:rPr>
        <w:t>ЦУ/СЦx</w:t>
      </w:r>
      <w:r w:rsidR="003B2F27">
        <w:rPr>
          <w:rFonts w:ascii="GHEA Grapalat" w:hAnsi="GHEA Grapalat"/>
          <w:sz w:val="24"/>
          <w:szCs w:val="24"/>
        </w:rPr>
        <w:t>У</w:t>
      </w:r>
      <w:r w:rsidR="003B2F27" w:rsidRPr="00D87896">
        <w:rPr>
          <w:rFonts w:ascii="GHEA Grapalat" w:hAnsi="GHEA Grapalat"/>
          <w:sz w:val="24"/>
          <w:szCs w:val="24"/>
        </w:rPr>
        <w:t>x</w:t>
      </w:r>
      <w:r w:rsidR="003B2F27">
        <w:rPr>
          <w:rFonts w:ascii="GHEA Grapalat" w:hAnsi="GHEA Grapalat"/>
          <w:sz w:val="24"/>
          <w:szCs w:val="24"/>
        </w:rPr>
        <w:t>К</w:t>
      </w:r>
    </w:p>
    <w:p w14:paraId="59BF5A57" w14:textId="77777777" w:rsidR="003B2F27" w:rsidRPr="00F77167" w:rsidRDefault="003B2F27" w:rsidP="003B2F27">
      <w:pPr>
        <w:pStyle w:val="norm"/>
        <w:widowControl w:val="0"/>
        <w:spacing w:after="160" w:line="360" w:lineRule="auto"/>
        <w:ind w:firstLine="567"/>
        <w:rPr>
          <w:rFonts w:ascii="GHEA Grapalat" w:hAnsi="GHEA Grapalat"/>
          <w:sz w:val="24"/>
          <w:szCs w:val="24"/>
        </w:rPr>
      </w:pPr>
      <w:r w:rsidRPr="00F77167">
        <w:rPr>
          <w:rFonts w:ascii="GHEA Grapalat" w:hAnsi="GHEA Grapalat"/>
          <w:sz w:val="24"/>
          <w:szCs w:val="24"/>
        </w:rPr>
        <w:t>В</w:t>
      </w:r>
      <w:r>
        <w:rPr>
          <w:rFonts w:ascii="GHEA Grapalat" w:hAnsi="GHEA Grapalat"/>
          <w:sz w:val="24"/>
          <w:szCs w:val="24"/>
        </w:rPr>
        <w:t>С</w:t>
      </w:r>
      <w:r w:rsidRPr="00F77167">
        <w:rPr>
          <w:rFonts w:ascii="GHEA Grapalat" w:hAnsi="GHEA Grapalat"/>
          <w:sz w:val="24"/>
          <w:szCs w:val="24"/>
        </w:rPr>
        <w:t>-сумма, выплачиваемая за оказание отдельных видов услуг, установленных договором;</w:t>
      </w:r>
    </w:p>
    <w:p w14:paraId="1CF99B11" w14:textId="77777777" w:rsidR="003B2F27" w:rsidRPr="00F77167" w:rsidRDefault="003B2F27" w:rsidP="003B2F27">
      <w:pPr>
        <w:pStyle w:val="norm"/>
        <w:widowControl w:val="0"/>
        <w:spacing w:after="160" w:line="360" w:lineRule="auto"/>
        <w:ind w:firstLine="567"/>
        <w:rPr>
          <w:rFonts w:ascii="GHEA Grapalat" w:hAnsi="GHEA Grapalat"/>
          <w:sz w:val="24"/>
          <w:szCs w:val="24"/>
        </w:rPr>
      </w:pPr>
      <w:r w:rsidRPr="00D87896">
        <w:rPr>
          <w:rFonts w:ascii="GHEA Grapalat" w:hAnsi="GHEA Grapalat"/>
          <w:sz w:val="24"/>
          <w:szCs w:val="24"/>
        </w:rPr>
        <w:t>ЦУ</w:t>
      </w:r>
      <w:r w:rsidRPr="00F77167">
        <w:rPr>
          <w:rFonts w:ascii="GHEA Grapalat" w:hAnsi="GHEA Grapalat"/>
          <w:sz w:val="24"/>
          <w:szCs w:val="24"/>
        </w:rPr>
        <w:t xml:space="preserve"> -итоговая цена, предложенная </w:t>
      </w:r>
      <w:r w:rsidR="008F050F">
        <w:rPr>
          <w:rFonts w:ascii="GHEA Grapalat" w:hAnsi="GHEA Grapalat"/>
          <w:sz w:val="24"/>
          <w:szCs w:val="24"/>
        </w:rPr>
        <w:t>ото</w:t>
      </w:r>
      <w:r w:rsidRPr="00F77167">
        <w:rPr>
          <w:rFonts w:ascii="GHEA Grapalat" w:hAnsi="GHEA Grapalat"/>
          <w:sz w:val="24"/>
          <w:szCs w:val="24"/>
        </w:rPr>
        <w:t>бранным участником:</w:t>
      </w:r>
    </w:p>
    <w:p w14:paraId="2EBE9E63" w14:textId="77777777" w:rsidR="003B2F27" w:rsidRPr="00F77167" w:rsidRDefault="003B2F27"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t>СЦ</w:t>
      </w:r>
      <w:r w:rsidRPr="00F77167">
        <w:rPr>
          <w:rFonts w:ascii="GHEA Grapalat" w:hAnsi="GHEA Grapalat"/>
          <w:sz w:val="24"/>
          <w:szCs w:val="24"/>
        </w:rPr>
        <w:t>- совокупность максимальных единиц цен, установленных для оказания услуги:</w:t>
      </w:r>
    </w:p>
    <w:p w14:paraId="61CF132E" w14:textId="77777777" w:rsidR="003B2F27" w:rsidRPr="00F77167" w:rsidRDefault="003B2F27"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t>У</w:t>
      </w:r>
      <w:r w:rsidRPr="00F77167">
        <w:rPr>
          <w:rFonts w:ascii="GHEA Grapalat" w:hAnsi="GHEA Grapalat"/>
          <w:sz w:val="24"/>
          <w:szCs w:val="24"/>
        </w:rPr>
        <w:t>-</w:t>
      </w:r>
      <w:r>
        <w:rPr>
          <w:rFonts w:ascii="GHEA Grapalat" w:hAnsi="GHEA Grapalat"/>
          <w:sz w:val="24"/>
          <w:szCs w:val="24"/>
        </w:rPr>
        <w:t>ц</w:t>
      </w:r>
      <w:r w:rsidRPr="00F77167">
        <w:rPr>
          <w:rFonts w:ascii="GHEA Grapalat" w:hAnsi="GHEA Grapalat"/>
          <w:sz w:val="24"/>
          <w:szCs w:val="24"/>
        </w:rPr>
        <w:t>ена на максимальную единицу предоставленной услуги</w:t>
      </w:r>
    </w:p>
    <w:p w14:paraId="601FB608" w14:textId="77777777" w:rsidR="003B2F27" w:rsidRPr="00CD3395" w:rsidRDefault="003B2F27" w:rsidP="003B2F27">
      <w:pPr>
        <w:widowControl w:val="0"/>
        <w:spacing w:after="160" w:line="360" w:lineRule="auto"/>
        <w:ind w:firstLine="720"/>
        <w:jc w:val="both"/>
        <w:rPr>
          <w:rFonts w:ascii="GHEA Grapalat" w:hAnsi="GHEA Grapalat" w:cs="Sylfaen"/>
        </w:rPr>
      </w:pPr>
      <w:r>
        <w:rPr>
          <w:rFonts w:ascii="GHEA Grapalat" w:hAnsi="GHEA Grapalat"/>
        </w:rPr>
        <w:lastRenderedPageBreak/>
        <w:t>К</w:t>
      </w:r>
      <w:r w:rsidRPr="00F77167">
        <w:rPr>
          <w:rFonts w:ascii="GHEA Grapalat" w:hAnsi="GHEA Grapalat"/>
        </w:rPr>
        <w:t>-количество предоставленных услуг</w:t>
      </w:r>
      <w:r>
        <w:rPr>
          <w:rFonts w:ascii="GHEA Grapalat" w:hAnsi="GHEA Grapalat"/>
        </w:rPr>
        <w:t>.</w:t>
      </w:r>
      <w:r w:rsidR="005C3713">
        <w:rPr>
          <w:rStyle w:val="FootnoteReference"/>
          <w:rFonts w:ascii="GHEA Grapalat" w:hAnsi="GHEA Grapalat" w:cs="Sylfaen"/>
        </w:rPr>
        <w:footnoteReference w:customMarkFollows="1" w:id="20"/>
        <w:t>19</w:t>
      </w:r>
    </w:p>
    <w:p w14:paraId="3B974772" w14:textId="77777777" w:rsidR="003B2F27" w:rsidRPr="00AD29CE" w:rsidRDefault="003B2F27" w:rsidP="003B2F27">
      <w:pPr>
        <w:widowControl w:val="0"/>
        <w:spacing w:after="160" w:line="360" w:lineRule="auto"/>
        <w:ind w:firstLine="720"/>
        <w:jc w:val="center"/>
        <w:rPr>
          <w:rFonts w:ascii="GHEA Grapalat" w:hAnsi="GHEA Grapalat" w:cs="Sylfaen"/>
        </w:rPr>
      </w:pPr>
    </w:p>
    <w:p w14:paraId="359CA187" w14:textId="77777777" w:rsidR="00D932B2" w:rsidRDefault="00D932B2">
      <w:pPr>
        <w:rPr>
          <w:rFonts w:ascii="GHEA Grapalat" w:hAnsi="GHEA Grapalat"/>
          <w:b/>
        </w:rPr>
      </w:pPr>
      <w:r>
        <w:rPr>
          <w:rFonts w:ascii="GHEA Grapalat" w:hAnsi="GHEA Grapalat"/>
          <w:b/>
        </w:rPr>
        <w:br w:type="page"/>
      </w:r>
    </w:p>
    <w:p w14:paraId="54ED8BF6" w14:textId="77777777"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lastRenderedPageBreak/>
        <w:t>5. ОТВЕТСТВЕННОСТЬ СТОРОН</w:t>
      </w:r>
    </w:p>
    <w:p w14:paraId="381F46FE"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14:paraId="22F343F5" w14:textId="0F18FCAE"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14:paraId="6982E4FE"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14:paraId="5D97E00E"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267B55A0" w14:textId="50029B9F" w:rsidR="003B2F27" w:rsidRPr="00547E83"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p>
    <w:p w14:paraId="64909B1D" w14:textId="77777777"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1A9B8606"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00B778A5" w:rsidRPr="00395B34">
        <w:rPr>
          <w:rFonts w:ascii="GHEA Grapalat" w:hAnsi="GHEA Grapalat"/>
        </w:rPr>
        <w:t>полностью и надлежащим 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14:paraId="5B714987" w14:textId="77777777" w:rsidR="003B2F27" w:rsidRPr="00AD29CE" w:rsidRDefault="003B2F27" w:rsidP="003B2F27">
      <w:pPr>
        <w:widowControl w:val="0"/>
        <w:spacing w:after="160" w:line="360" w:lineRule="auto"/>
        <w:ind w:firstLine="720"/>
        <w:jc w:val="center"/>
        <w:rPr>
          <w:rFonts w:ascii="GHEA Grapalat" w:hAnsi="GHEA Grapalat" w:cs="Sylfaen"/>
        </w:rPr>
      </w:pPr>
    </w:p>
    <w:p w14:paraId="241EA679" w14:textId="77777777"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lastRenderedPageBreak/>
        <w:t>6. ДЕЙСТВИЕ НЕПРЕОДОЛИМОЙ СИЛЫ (ФОРС-МАЖОР)</w:t>
      </w:r>
    </w:p>
    <w:p w14:paraId="46E52F0C" w14:textId="77777777"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614AB6F3" w14:textId="77777777" w:rsidR="0043443E" w:rsidRPr="00E661BE" w:rsidRDefault="0043443E" w:rsidP="00810966">
      <w:pPr>
        <w:jc w:val="center"/>
        <w:rPr>
          <w:rFonts w:ascii="GHEA Grapalat" w:hAnsi="GHEA Grapalat"/>
          <w:b/>
        </w:rPr>
      </w:pPr>
    </w:p>
    <w:p w14:paraId="0A596F15" w14:textId="77777777" w:rsidR="003B2F27" w:rsidRPr="00E661BE" w:rsidRDefault="003B2F27" w:rsidP="00810966">
      <w:pPr>
        <w:jc w:val="center"/>
        <w:rPr>
          <w:rFonts w:ascii="GHEA Grapalat" w:hAnsi="GHEA Grapalat"/>
          <w:b/>
        </w:rPr>
      </w:pPr>
      <w:r w:rsidRPr="00AD29CE">
        <w:rPr>
          <w:rFonts w:ascii="GHEA Grapalat" w:hAnsi="GHEA Grapalat"/>
          <w:b/>
        </w:rPr>
        <w:t>7. ИНЫЕ УСЛОВИЯ</w:t>
      </w:r>
    </w:p>
    <w:p w14:paraId="24073433" w14:textId="77777777" w:rsidR="0043443E" w:rsidRPr="00E661BE" w:rsidRDefault="0043443E" w:rsidP="00810966">
      <w:pPr>
        <w:jc w:val="center"/>
        <w:rPr>
          <w:rFonts w:ascii="GHEA Grapalat" w:hAnsi="GHEA Grapalat" w:cs="Sylfaen"/>
          <w:b/>
        </w:rPr>
      </w:pPr>
    </w:p>
    <w:p w14:paraId="436A4B83"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14:paraId="5FDFC943" w14:textId="77777777" w:rsidR="003B2F27" w:rsidRPr="00AD29CE" w:rsidRDefault="003B2F27" w:rsidP="003B2F27">
      <w:pPr>
        <w:widowControl w:val="0"/>
        <w:spacing w:after="160" w:line="360" w:lineRule="auto"/>
        <w:ind w:firstLine="709"/>
        <w:jc w:val="both"/>
        <w:rPr>
          <w:rFonts w:ascii="GHEA Grapalat" w:hAnsi="GHEA Grapalat" w:cs="Sylfaen"/>
        </w:rPr>
      </w:pPr>
      <w:r w:rsidRPr="00AD29CE">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4517F5">
        <w:rPr>
          <w:rStyle w:val="FootnoteReference"/>
          <w:rFonts w:ascii="GHEA Grapalat" w:hAnsi="GHEA Grapalat" w:cs="Sylfaen"/>
        </w:rPr>
        <w:footnoteReference w:customMarkFollows="1" w:id="21"/>
        <w:t>21</w:t>
      </w:r>
    </w:p>
    <w:p w14:paraId="27390607"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51A90997" w14:textId="77777777" w:rsidR="003B2F27" w:rsidRPr="00844C3A" w:rsidRDefault="003B2F27" w:rsidP="003B2F27">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w:t>
      </w:r>
      <w:r w:rsidRPr="00844C3A">
        <w:rPr>
          <w:rFonts w:ascii="GHEA Grapalat" w:hAnsi="GHEA Grapalat"/>
          <w:spacing w:val="-4"/>
        </w:rPr>
        <w:lastRenderedPageBreak/>
        <w:t>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5CE1D7E5" w14:textId="77777777"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14:paraId="5F245790"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10401452"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05583B93" w14:textId="77777777" w:rsidR="003B2F27" w:rsidRPr="00AD29CE" w:rsidRDefault="003B2F27" w:rsidP="003B2F27">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24F22935"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14:paraId="79238F92"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14:paraId="6447D284"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 xml:space="preserve">в случае замены агента в течение исполнения договора Исполнитель в письменной форме уведомляет об этом Заказчика, предоставив копии агентского </w:t>
      </w:r>
      <w:r w:rsidRPr="00AD29CE">
        <w:rPr>
          <w:rFonts w:ascii="GHEA Grapalat" w:hAnsi="GHEA Grapalat"/>
        </w:rPr>
        <w:lastRenderedPageBreak/>
        <w:t>договора и данных являющегося его стороной лица в течение пяти рабочих дней со дня внесения изменения</w:t>
      </w:r>
      <w:r w:rsidR="00693D2B">
        <w:rPr>
          <w:rFonts w:ascii="GHEA Grapalat" w:hAnsi="GHEA Grapalat"/>
        </w:rPr>
        <w:t xml:space="preserve">. </w:t>
      </w:r>
      <w:r w:rsidR="00693D2B" w:rsidRPr="00BE6511">
        <w:rPr>
          <w:rFonts w:ascii="GHEA Grapalat" w:hAnsi="GHEA Grapalat"/>
        </w:rPr>
        <w:t xml:space="preserve">При этом в случае применения настоящего подпункта </w:t>
      </w:r>
      <w:r w:rsidR="00693D2B">
        <w:rPr>
          <w:rFonts w:ascii="GHEA Grapalat" w:hAnsi="GHEA Grapalat"/>
        </w:rPr>
        <w:t>агентом</w:t>
      </w:r>
      <w:r w:rsidR="00693D2B" w:rsidRPr="00BE6511">
        <w:rPr>
          <w:rFonts w:ascii="GHEA Grapalat" w:hAnsi="GHEA Grapalat"/>
        </w:rPr>
        <w:t xml:space="preserve"> не может выступать организация, включённая в список, предусмотренный подпунктом 2 пункта 2 постановления Правительства РА от 20.06.2025 № 817-А</w:t>
      </w:r>
      <w:r w:rsidR="00693D2B">
        <w:rPr>
          <w:rFonts w:ascii="GHEA Grapalat" w:hAnsi="GHEA Grapalat"/>
        </w:rPr>
        <w:t>.</w:t>
      </w:r>
      <w:r w:rsidR="00F67ECE">
        <w:rPr>
          <w:rStyle w:val="FootnoteReference"/>
          <w:rFonts w:ascii="GHEA Grapalat" w:hAnsi="GHEA Grapalat"/>
        </w:rPr>
        <w:footnoteReference w:customMarkFollows="1" w:id="22"/>
        <w:t>22</w:t>
      </w:r>
    </w:p>
    <w:p w14:paraId="3264032C"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FootnoteReference"/>
          <w:rFonts w:ascii="GHEA Grapalat" w:hAnsi="GHEA Grapalat"/>
        </w:rPr>
        <w:footnoteReference w:customMarkFollows="1" w:id="23"/>
        <w:t>23</w:t>
      </w:r>
      <w:r w:rsidRPr="00AD29CE">
        <w:rPr>
          <w:rFonts w:ascii="GHEA Grapalat" w:hAnsi="GHEA Grapalat"/>
        </w:rPr>
        <w:t>.</w:t>
      </w:r>
    </w:p>
    <w:p w14:paraId="41DA7412"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74A39C25" w14:textId="77777777" w:rsidR="003B2F27" w:rsidRPr="00AD29CE" w:rsidRDefault="003B2F27" w:rsidP="003B2F27">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43AA2DD4" w14:textId="77777777"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w:t>
      </w:r>
      <w:r w:rsidRPr="00AD29CE">
        <w:rPr>
          <w:rFonts w:ascii="GHEA Grapalat" w:hAnsi="GHEA Grapalat"/>
        </w:rPr>
        <w:lastRenderedPageBreak/>
        <w:t>регулирующими отношения, связанные с данными сделками, и за них ответственен Исполнитель.</w:t>
      </w:r>
    </w:p>
    <w:p w14:paraId="72ACF78D"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70A1DEBF" w14:textId="77777777" w:rsidR="00076092" w:rsidRDefault="003B2F27" w:rsidP="00076092">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14:paraId="0CEB2F6A" w14:textId="77777777" w:rsidR="00F061E8" w:rsidRPr="00076092" w:rsidRDefault="00F061E8" w:rsidP="00076092">
      <w:pPr>
        <w:widowControl w:val="0"/>
        <w:tabs>
          <w:tab w:val="left" w:pos="1276"/>
        </w:tabs>
        <w:spacing w:after="160" w:line="360" w:lineRule="auto"/>
        <w:ind w:firstLine="567"/>
        <w:jc w:val="both"/>
        <w:rPr>
          <w:rFonts w:ascii="GHEA Grapalat" w:hAnsi="GHEA Grapalat"/>
        </w:rPr>
      </w:pPr>
      <w:r>
        <w:rPr>
          <w:rFonts w:ascii="GHEA Grapalat" w:hAnsi="GHEA Grapalat"/>
        </w:rPr>
        <w:t>7.12</w:t>
      </w:r>
      <w:r w:rsidR="001802E6">
        <w:rPr>
          <w:rFonts w:ascii="GHEA Grapalat" w:hAnsi="GHEA Grapalat"/>
        </w:rPr>
        <w:t xml:space="preserve">. </w:t>
      </w:r>
      <w:r w:rsidR="001802E6">
        <w:rPr>
          <w:rStyle w:val="ezkurwreuab5ozgtqnkl"/>
          <w:rFonts w:ascii="GHEA Grapalat" w:hAnsi="GHEA Grapalat"/>
        </w:rPr>
        <w:t>Исполнитель</w:t>
      </w:r>
      <w:r w:rsidR="001802E6" w:rsidRPr="00B40E38">
        <w:rPr>
          <w:rFonts w:ascii="GHEA Grapalat" w:hAnsi="GHEA Grapalat"/>
        </w:rPr>
        <w:t xml:space="preserve"> </w:t>
      </w:r>
      <w:r w:rsidR="001802E6" w:rsidRPr="00B40E38">
        <w:rPr>
          <w:rStyle w:val="ezkurwreuab5ozgtqnkl"/>
          <w:rFonts w:ascii="GHEA Grapalat" w:hAnsi="GHEA Grapalat"/>
        </w:rPr>
        <w:t>имеет право</w:t>
      </w:r>
      <w:r w:rsidR="001802E6" w:rsidRPr="00B40E38">
        <w:rPr>
          <w:rFonts w:ascii="GHEA Grapalat" w:hAnsi="GHEA Grapalat"/>
        </w:rPr>
        <w:t xml:space="preserve"> </w:t>
      </w:r>
      <w:r w:rsidR="001802E6" w:rsidRPr="00B40E38">
        <w:rPr>
          <w:rStyle w:val="ezkurwreuab5ozgtqnkl"/>
          <w:rFonts w:ascii="GHEA Grapalat" w:hAnsi="GHEA Grapalat"/>
        </w:rPr>
        <w:t xml:space="preserve">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w:t>
      </w:r>
      <w:r w:rsidR="001802E6" w:rsidRPr="009A510B">
        <w:rPr>
          <w:rStyle w:val="ezkurwreuab5ozgtqnkl"/>
          <w:rFonts w:ascii="GHEA Grapalat" w:hAnsi="GHEA Grapalat"/>
        </w:rPr>
        <w:t>о закупке</w:t>
      </w:r>
      <w:r w:rsidR="001802E6" w:rsidRPr="00B40E38">
        <w:rPr>
          <w:rStyle w:val="ezkurwreuab5ozgtqnkl"/>
          <w:rFonts w:ascii="GHEA Grapalat" w:hAnsi="GHEA Grapalat"/>
        </w:rPr>
        <w:t>, на основании договора финансирования (факторинга) в обмен на уступку требования</w:t>
      </w:r>
      <w:r w:rsidR="001802E6" w:rsidRPr="00B40E38">
        <w:rPr>
          <w:rFonts w:ascii="GHEA Grapalat" w:hAnsi="GHEA Grapalat"/>
        </w:rPr>
        <w:t xml:space="preserve"> </w:t>
      </w:r>
      <w:r w:rsidR="001802E6" w:rsidRPr="00B40E38">
        <w:rPr>
          <w:rStyle w:val="ezkurwreuab5ozgtqnkl"/>
          <w:rFonts w:ascii="GHEA Grapalat" w:hAnsi="GHEA Grapalat"/>
        </w:rPr>
        <w:t xml:space="preserve">(далее-договор факторинга). </w:t>
      </w:r>
      <w:r w:rsidR="001802E6">
        <w:rPr>
          <w:rStyle w:val="ezkurwreuab5ozgtqnkl"/>
          <w:rFonts w:ascii="GHEA Grapalat" w:hAnsi="GHEA Grapalat"/>
        </w:rPr>
        <w:t xml:space="preserve">В </w:t>
      </w:r>
      <w:r w:rsidR="001802E6">
        <w:rPr>
          <w:rFonts w:ascii="GHEA Grapalat" w:hAnsi="GHEA Grapalat"/>
        </w:rPr>
        <w:t>д</w:t>
      </w:r>
      <w:r w:rsidR="001802E6" w:rsidRPr="009A510B">
        <w:rPr>
          <w:rFonts w:ascii="GHEA Grapalat" w:hAnsi="GHEA Grapalat"/>
        </w:rPr>
        <w:t>оговор</w:t>
      </w:r>
      <w:r w:rsidR="001802E6">
        <w:rPr>
          <w:rFonts w:ascii="GHEA Grapalat" w:hAnsi="GHEA Grapalat"/>
        </w:rPr>
        <w:t>е</w:t>
      </w:r>
      <w:r w:rsidR="001802E6" w:rsidRPr="009A510B">
        <w:rPr>
          <w:rFonts w:ascii="GHEA Grapalat" w:hAnsi="GHEA Grapalat"/>
        </w:rPr>
        <w:t xml:space="preserve"> факторинга долж</w:t>
      </w:r>
      <w:r w:rsidR="001802E6">
        <w:rPr>
          <w:rFonts w:ascii="GHEA Grapalat" w:hAnsi="GHEA Grapalat"/>
        </w:rPr>
        <w:t>но быть</w:t>
      </w:r>
      <w:r w:rsidR="001802E6" w:rsidRPr="009A510B">
        <w:rPr>
          <w:rFonts w:ascii="GHEA Grapalat" w:hAnsi="GHEA Grapalat"/>
        </w:rPr>
        <w:t xml:space="preserve"> предусм</w:t>
      </w:r>
      <w:r w:rsidR="001802E6">
        <w:rPr>
          <w:rFonts w:ascii="GHEA Grapalat" w:hAnsi="GHEA Grapalat"/>
        </w:rPr>
        <w:t>о</w:t>
      </w:r>
      <w:r w:rsidR="001802E6" w:rsidRPr="009A510B">
        <w:rPr>
          <w:rFonts w:ascii="GHEA Grapalat" w:hAnsi="GHEA Grapalat"/>
        </w:rPr>
        <w:t>тр</w:t>
      </w:r>
      <w:r w:rsidR="001802E6">
        <w:rPr>
          <w:rFonts w:ascii="GHEA Grapalat" w:hAnsi="GHEA Grapalat"/>
        </w:rPr>
        <w:t>ено</w:t>
      </w:r>
      <w:r w:rsidR="001802E6" w:rsidRPr="009A510B">
        <w:rPr>
          <w:rFonts w:ascii="GHEA Grapalat" w:hAnsi="GHEA Grapalat"/>
        </w:rPr>
        <w:t>, что</w:t>
      </w:r>
      <w:r w:rsidR="001802E6">
        <w:rPr>
          <w:rFonts w:ascii="GHEA Grapalat" w:hAnsi="GHEA Grapalat"/>
        </w:rPr>
        <w:t>:</w:t>
      </w:r>
      <w:r w:rsidR="001802E6" w:rsidRPr="009A510B">
        <w:rPr>
          <w:rFonts w:ascii="GHEA Grapalat" w:hAnsi="GHEA Grapalat"/>
        </w:rPr>
        <w:t xml:space="preserve"> финансовый агент соглашается с тем, что при наличии оснований, предусмотренных договором, </w:t>
      </w:r>
      <w:r w:rsidR="001802E6">
        <w:rPr>
          <w:rStyle w:val="ezkurwreuab5ozgtqnkl"/>
          <w:rFonts w:ascii="GHEA Grapalat" w:hAnsi="GHEA Grapalat"/>
        </w:rPr>
        <w:t>Заказчик</w:t>
      </w:r>
      <w:r w:rsidR="001802E6" w:rsidRPr="00B43171">
        <w:rPr>
          <w:rFonts w:ascii="GHEA Grapalat" w:hAnsi="GHEA Grapalat"/>
        </w:rPr>
        <w:t xml:space="preserve"> </w:t>
      </w:r>
      <w:r w:rsidR="001802E6" w:rsidRPr="00B43171">
        <w:rPr>
          <w:rStyle w:val="ezkurwreuab5ozgtqnkl"/>
          <w:rFonts w:ascii="GHEA Grapalat" w:hAnsi="GHEA Grapalat"/>
        </w:rPr>
        <w:t>при осуществлении платежей обеспечи</w:t>
      </w:r>
      <w:r w:rsidR="001802E6">
        <w:rPr>
          <w:rStyle w:val="ezkurwreuab5ozgtqnkl"/>
          <w:rFonts w:ascii="GHEA Grapalat" w:hAnsi="GHEA Grapalat"/>
        </w:rPr>
        <w:t>вает</w:t>
      </w:r>
      <w:r w:rsidR="001802E6" w:rsidRPr="00B43171">
        <w:rPr>
          <w:rStyle w:val="ezkurwreuab5ozgtqnkl"/>
          <w:rFonts w:ascii="GHEA Grapalat" w:hAnsi="GHEA Grapalat"/>
        </w:rPr>
        <w:t xml:space="preserve"> расчет и зачет штрафов и пеней </w:t>
      </w:r>
      <w:r w:rsidR="001802E6">
        <w:rPr>
          <w:rFonts w:ascii="GHEA Grapalat" w:hAnsi="GHEA Grapalat"/>
          <w:color w:val="000000" w:themeColor="text1"/>
        </w:rPr>
        <w:t>Исполнителю</w:t>
      </w:r>
      <w:r w:rsidR="001802E6" w:rsidRPr="00B43171">
        <w:rPr>
          <w:rFonts w:ascii="GHEA Grapalat" w:hAnsi="GHEA Grapalat"/>
        </w:rPr>
        <w:t xml:space="preserve"> </w:t>
      </w:r>
      <w:r w:rsidR="001802E6" w:rsidRPr="00B43171">
        <w:rPr>
          <w:rStyle w:val="ezkurwreuab5ozgtqnkl"/>
          <w:rFonts w:ascii="GHEA Grapalat" w:hAnsi="GHEA Grapalat"/>
        </w:rPr>
        <w:t>с суммами, подлежащими уплате, независимо от</w:t>
      </w:r>
      <w:r w:rsidR="001802E6" w:rsidRPr="00B43171">
        <w:rPr>
          <w:rFonts w:ascii="GHEA Grapalat" w:hAnsi="GHEA Grapalat"/>
        </w:rPr>
        <w:t xml:space="preserve"> </w:t>
      </w:r>
      <w:r w:rsidR="001802E6" w:rsidRPr="00B43171">
        <w:rPr>
          <w:rStyle w:val="ezkurwreuab5ozgtqnkl"/>
          <w:rFonts w:ascii="GHEA Grapalat" w:hAnsi="GHEA Grapalat"/>
        </w:rPr>
        <w:t>того,</w:t>
      </w:r>
      <w:r w:rsidR="001802E6" w:rsidRPr="00B43171">
        <w:rPr>
          <w:rFonts w:ascii="GHEA Grapalat" w:hAnsi="GHEA Grapalat"/>
        </w:rPr>
        <w:t xml:space="preserve"> </w:t>
      </w:r>
      <w:r w:rsidR="001802E6" w:rsidRPr="00B43171">
        <w:rPr>
          <w:rStyle w:val="ezkurwreuab5ozgtqnkl"/>
          <w:rFonts w:ascii="GHEA Grapalat" w:hAnsi="GHEA Grapalat"/>
        </w:rPr>
        <w:t>было ли</w:t>
      </w:r>
      <w:r w:rsidR="001802E6" w:rsidRPr="00B43171">
        <w:rPr>
          <w:rFonts w:ascii="GHEA Grapalat" w:hAnsi="GHEA Grapalat"/>
        </w:rPr>
        <w:t xml:space="preserve"> </w:t>
      </w:r>
      <w:r w:rsidR="001802E6" w:rsidRPr="00B43171">
        <w:rPr>
          <w:rStyle w:val="ezkurwreuab5ozgtqnkl"/>
          <w:rFonts w:ascii="GHEA Grapalat" w:hAnsi="GHEA Grapalat"/>
        </w:rPr>
        <w:t>уступлено требование</w:t>
      </w:r>
      <w:r w:rsidR="001802E6" w:rsidRPr="009A510B">
        <w:rPr>
          <w:rStyle w:val="ezkurwreuab5ozgtqnkl"/>
          <w:rFonts w:ascii="GHEA Grapalat" w:hAnsi="GHEA Grapalat"/>
          <w:lang w:val="hy-AM"/>
        </w:rPr>
        <w:t xml:space="preserve">. </w:t>
      </w:r>
      <w:r w:rsidR="001802E6" w:rsidRPr="009A510B">
        <w:rPr>
          <w:rStyle w:val="ezkurwreuab5ozgtqnkl"/>
          <w:rFonts w:ascii="GHEA Grapalat" w:hAnsi="GHEA Grapalat"/>
        </w:rPr>
        <w:t>П</w:t>
      </w:r>
      <w:r w:rsidR="001802E6" w:rsidRPr="00B43171">
        <w:rPr>
          <w:rStyle w:val="ezkurwreuab5ozgtqnkl"/>
          <w:rFonts w:ascii="GHEA Grapalat" w:hAnsi="GHEA Grapalat"/>
        </w:rPr>
        <w:t>ри</w:t>
      </w:r>
      <w:r w:rsidR="001802E6" w:rsidRPr="00B43171">
        <w:rPr>
          <w:rFonts w:ascii="GHEA Grapalat" w:hAnsi="GHEA Grapalat"/>
        </w:rPr>
        <w:t xml:space="preserve"> </w:t>
      </w:r>
      <w:r w:rsidR="001802E6" w:rsidRPr="00B43171">
        <w:rPr>
          <w:rStyle w:val="ezkurwreuab5ozgtqnkl"/>
          <w:rFonts w:ascii="GHEA Grapalat" w:hAnsi="GHEA Grapalat"/>
        </w:rPr>
        <w:t xml:space="preserve">этом, в случае получения письменного </w:t>
      </w:r>
      <w:r w:rsidR="001802E6" w:rsidRPr="00B43171">
        <w:rPr>
          <w:rStyle w:val="ezkurwreuab5ozgtqnkl"/>
          <w:rFonts w:ascii="GHEA Grapalat" w:hAnsi="GHEA Grapalat"/>
        </w:rPr>
        <w:lastRenderedPageBreak/>
        <w:t xml:space="preserve">уведомления об уступке требования на основании договора факторинга (Приложение </w:t>
      </w:r>
      <w:r w:rsidR="001802E6" w:rsidRPr="009A510B">
        <w:rPr>
          <w:rStyle w:val="ezkurwreuab5ozgtqnkl"/>
          <w:rFonts w:ascii="GHEA Grapalat" w:hAnsi="GHEA Grapalat"/>
        </w:rPr>
        <w:t>N</w:t>
      </w:r>
      <w:r w:rsidR="001802E6" w:rsidRPr="00B43171">
        <w:rPr>
          <w:rStyle w:val="ezkurwreuab5ozgtqnkl"/>
          <w:rFonts w:ascii="GHEA Grapalat" w:hAnsi="GHEA Grapalat"/>
        </w:rPr>
        <w:t xml:space="preserve"> </w:t>
      </w:r>
      <w:r w:rsidR="001802E6">
        <w:rPr>
          <w:rStyle w:val="ezkurwreuab5ozgtqnkl"/>
          <w:rFonts w:ascii="GHEA Grapalat" w:hAnsi="GHEA Grapalat"/>
        </w:rPr>
        <w:t>4</w:t>
      </w:r>
      <w:r w:rsidR="001802E6" w:rsidRPr="00B43171">
        <w:rPr>
          <w:rStyle w:val="ezkurwreuab5ozgtqnkl"/>
          <w:rFonts w:ascii="GHEA Grapalat" w:hAnsi="GHEA Grapalat"/>
        </w:rPr>
        <w:t xml:space="preserve">) </w:t>
      </w:r>
      <w:r w:rsidR="001802E6">
        <w:rPr>
          <w:rStyle w:val="ezkurwreuab5ozgtqnkl"/>
          <w:rFonts w:ascii="GHEA Grapalat" w:hAnsi="GHEA Grapalat"/>
        </w:rPr>
        <w:t>Заказчик</w:t>
      </w:r>
      <w:r w:rsidR="001802E6" w:rsidRPr="00B43171">
        <w:rPr>
          <w:rFonts w:ascii="GHEA Grapalat" w:hAnsi="GHEA Grapalat"/>
        </w:rPr>
        <w:t xml:space="preserve"> </w:t>
      </w:r>
      <w:r w:rsidR="001802E6" w:rsidRPr="00B43171">
        <w:rPr>
          <w:rStyle w:val="ezkurwreuab5ozgtqnkl"/>
          <w:rFonts w:ascii="GHEA Grapalat" w:hAnsi="GHEA Grapalat"/>
        </w:rPr>
        <w:t>производит платеж, установленный договором, финансовому</w:t>
      </w:r>
      <w:r w:rsidR="001802E6" w:rsidRPr="00B43171">
        <w:rPr>
          <w:rFonts w:ascii="GHEA Grapalat" w:hAnsi="GHEA Grapalat"/>
        </w:rPr>
        <w:t xml:space="preserve"> </w:t>
      </w:r>
      <w:r w:rsidR="001802E6" w:rsidRPr="00B43171">
        <w:rPr>
          <w:rStyle w:val="ezkurwreuab5ozgtqnkl"/>
          <w:rFonts w:ascii="GHEA Grapalat" w:hAnsi="GHEA Grapalat"/>
        </w:rPr>
        <w:t>агенту, если</w:t>
      </w:r>
      <w:r w:rsidR="001802E6" w:rsidRPr="00B43171">
        <w:rPr>
          <w:rFonts w:ascii="GHEA Grapalat" w:hAnsi="GHEA Grapalat"/>
        </w:rPr>
        <w:t xml:space="preserve"> </w:t>
      </w:r>
      <w:r w:rsidR="001802E6" w:rsidRPr="00B43171">
        <w:rPr>
          <w:rStyle w:val="ezkurwreuab5ozgtqnkl"/>
          <w:rFonts w:ascii="GHEA Grapalat" w:hAnsi="GHEA Grapalat"/>
        </w:rPr>
        <w:t>уведомление</w:t>
      </w:r>
      <w:r w:rsidR="001802E6" w:rsidRPr="00B43171">
        <w:rPr>
          <w:rFonts w:ascii="GHEA Grapalat" w:hAnsi="GHEA Grapalat"/>
        </w:rPr>
        <w:t xml:space="preserve"> </w:t>
      </w:r>
      <w:r w:rsidR="001802E6" w:rsidRPr="00B43171">
        <w:rPr>
          <w:rStyle w:val="ezkurwreuab5ozgtqnkl"/>
          <w:rFonts w:ascii="GHEA Grapalat" w:hAnsi="GHEA Grapalat"/>
        </w:rPr>
        <w:t>было получено</w:t>
      </w:r>
      <w:r w:rsidR="001802E6" w:rsidRPr="00B43171">
        <w:rPr>
          <w:rFonts w:ascii="GHEA Grapalat" w:hAnsi="GHEA Grapalat"/>
        </w:rPr>
        <w:t xml:space="preserve"> </w:t>
      </w:r>
      <w:r w:rsidR="001802E6" w:rsidRPr="00B43171">
        <w:rPr>
          <w:rStyle w:val="ezkurwreuab5ozgtqnkl"/>
          <w:rFonts w:ascii="GHEA Grapalat" w:hAnsi="GHEA Grapalat"/>
        </w:rPr>
        <w:t xml:space="preserve">в день, предшествующий дню внесения </w:t>
      </w:r>
      <w:r w:rsidR="001802E6">
        <w:rPr>
          <w:rStyle w:val="ezkurwreuab5ozgtqnkl"/>
          <w:rFonts w:ascii="GHEA Grapalat" w:hAnsi="GHEA Grapalat"/>
        </w:rPr>
        <w:t>Заказчиком</w:t>
      </w:r>
      <w:r w:rsidR="001802E6" w:rsidRPr="00B43171">
        <w:rPr>
          <w:rStyle w:val="ezkurwreuab5ozgtqnkl"/>
          <w:rFonts w:ascii="GHEA Grapalat" w:hAnsi="GHEA Grapalat"/>
        </w:rPr>
        <w:t xml:space="preserve"> платежного поручения и копии протокола в казначейскую систему уполномоченного органа</w:t>
      </w:r>
      <w:r w:rsidR="001802E6">
        <w:rPr>
          <w:rStyle w:val="ezkurwreuab5ozgtqnkl"/>
          <w:rFonts w:ascii="GHEA Grapalat" w:hAnsi="GHEA Grapalat"/>
        </w:rPr>
        <w:t xml:space="preserve">. </w:t>
      </w:r>
      <w:r w:rsidR="001802E6" w:rsidRPr="001802E6">
        <w:rPr>
          <w:rStyle w:val="ezkurwreuab5ozgtqnkl"/>
          <w:rFonts w:ascii="GHEA Grapalat" w:hAnsi="GHEA Grapalat"/>
          <w:vertAlign w:val="superscript"/>
        </w:rPr>
        <w:t>24</w:t>
      </w:r>
    </w:p>
    <w:p w14:paraId="3586A9E2"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sidR="00F061E8">
        <w:rPr>
          <w:rFonts w:ascii="GHEA Grapalat" w:hAnsi="GHEA Grapalat"/>
        </w:rPr>
        <w:t>3</w:t>
      </w:r>
      <w:r>
        <w:rPr>
          <w:rFonts w:ascii="GHEA Grapalat" w:hAnsi="GHEA Grapalat"/>
        </w:rPr>
        <w:t>.</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недостижения согласия споры разрешаются в </w:t>
      </w:r>
      <w:r w:rsidR="008A29BA">
        <w:rPr>
          <w:rFonts w:ascii="GHEA Grapalat" w:hAnsi="GHEA Grapalat"/>
        </w:rPr>
        <w:t>судебном порядке.</w:t>
      </w:r>
    </w:p>
    <w:p w14:paraId="0A301BAC"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sidR="00F061E8">
        <w:rPr>
          <w:rFonts w:ascii="GHEA Grapalat" w:hAnsi="GHEA Grapalat"/>
        </w:rPr>
        <w:t>4</w:t>
      </w:r>
      <w:r>
        <w:rPr>
          <w:rFonts w:ascii="GHEA Grapalat" w:hAnsi="GHEA Grapalat"/>
        </w:rPr>
        <w:t>.</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w:t>
      </w:r>
      <w:r w:rsidR="000E5F83">
        <w:rPr>
          <w:rFonts w:ascii="GHEA Grapalat" w:hAnsi="GHEA Grapalat"/>
        </w:rPr>
        <w:t>,</w:t>
      </w:r>
      <w:r w:rsidRPr="00AD29CE">
        <w:rPr>
          <w:rFonts w:ascii="GHEA Grapalat" w:hAnsi="GHEA Grapalat"/>
        </w:rPr>
        <w:t xml:space="preserve"> </w:t>
      </w:r>
      <w:r w:rsidR="000E5F83" w:rsidRPr="00AD29CE">
        <w:rPr>
          <w:rFonts w:ascii="GHEA Grapalat" w:hAnsi="GHEA Grapalat"/>
        </w:rPr>
        <w:t xml:space="preserve">№ 3.1 </w:t>
      </w:r>
      <w:r w:rsidRPr="00AD29CE">
        <w:rPr>
          <w:rFonts w:ascii="GHEA Grapalat" w:hAnsi="GHEA Grapalat"/>
        </w:rPr>
        <w:t>и</w:t>
      </w:r>
      <w:r w:rsidR="000E5F83">
        <w:rPr>
          <w:rFonts w:ascii="GHEA Grapalat" w:hAnsi="GHEA Grapalat"/>
        </w:rPr>
        <w:t xml:space="preserve"> </w:t>
      </w:r>
      <w:r w:rsidR="000E5F83" w:rsidRPr="00AD29CE">
        <w:rPr>
          <w:rFonts w:ascii="GHEA Grapalat" w:hAnsi="GHEA Grapalat"/>
        </w:rPr>
        <w:t xml:space="preserve">№ </w:t>
      </w:r>
      <w:r w:rsidR="000E5F83">
        <w:rPr>
          <w:rFonts w:ascii="GHEA Grapalat" w:hAnsi="GHEA Grapalat"/>
        </w:rPr>
        <w:t>4</w:t>
      </w:r>
      <w:r w:rsidRPr="00AD29CE">
        <w:rPr>
          <w:rFonts w:ascii="GHEA Grapalat" w:hAnsi="GHEA Grapalat"/>
        </w:rPr>
        <w:t xml:space="preserve"> к настоящему Договору считаются неотъемлемой частью договора, и каждой стороне предоставляется по одному экземпляру договора.</w:t>
      </w:r>
    </w:p>
    <w:p w14:paraId="72A23D6B" w14:textId="77777777" w:rsidR="003B2F27"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sidR="00F061E8">
        <w:rPr>
          <w:rFonts w:ascii="GHEA Grapalat" w:hAnsi="GHEA Grapalat"/>
        </w:rPr>
        <w:t>5</w:t>
      </w:r>
      <w:r>
        <w:rPr>
          <w:rFonts w:ascii="GHEA Grapalat" w:hAnsi="GHEA Grapalat"/>
        </w:rPr>
        <w:t>.</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14:paraId="551B2AF4" w14:textId="77777777" w:rsidR="000F7EC6" w:rsidRDefault="003B2F27" w:rsidP="000F7EC6">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sidR="00F061E8">
        <w:rPr>
          <w:rFonts w:ascii="GHEA Grapalat" w:hAnsi="GHEA Grapalat"/>
        </w:rPr>
        <w:t>6</w:t>
      </w:r>
      <w:r>
        <w:rPr>
          <w:rFonts w:ascii="GHEA Grapalat" w:hAnsi="GHEA Grapalat"/>
        </w:rPr>
        <w:t>.</w:t>
      </w:r>
      <w:r>
        <w:rPr>
          <w:rFonts w:ascii="GHEA Grapalat" w:hAnsi="GHEA Grapalat"/>
        </w:rPr>
        <w:tab/>
      </w:r>
      <w:r w:rsidRPr="00AD29CE">
        <w:rPr>
          <w:rFonts w:ascii="GHEA Grapalat" w:hAnsi="GHEA Grapalat"/>
        </w:rPr>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w:t>
      </w:r>
      <w:r w:rsidRPr="00842146">
        <w:rPr>
          <w:rFonts w:ascii="GHEA Grapalat" w:hAnsi="GHEA Grapalat"/>
        </w:rPr>
        <w:t xml:space="preserve">предусматриваются. </w:t>
      </w:r>
      <w:r w:rsidR="00224C7B" w:rsidRPr="00224C7B">
        <w:rPr>
          <w:rFonts w:ascii="GHEA Grapalat" w:hAnsi="GHEA Grapalat"/>
          <w:color w:val="000000" w:themeColor="text1"/>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w:t>
      </w:r>
      <w:r w:rsidR="00224C7B">
        <w:rPr>
          <w:rFonts w:ascii="GHEA Grapalat" w:hAnsi="GHEA Grapalat"/>
          <w:color w:val="000000" w:themeColor="text1"/>
        </w:rPr>
        <w:t>ных</w:t>
      </w:r>
      <w:r w:rsidR="00224C7B" w:rsidRPr="00224C7B">
        <w:rPr>
          <w:rFonts w:ascii="GHEA Grapalat" w:hAnsi="GHEA Grapalat"/>
          <w:color w:val="000000" w:themeColor="text1"/>
        </w:rPr>
        <w:t xml:space="preserve"> </w:t>
      </w:r>
      <w:r w:rsidR="00224C7B">
        <w:rPr>
          <w:rFonts w:ascii="GHEA Grapalat" w:hAnsi="GHEA Grapalat"/>
          <w:color w:val="000000" w:themeColor="text1"/>
        </w:rPr>
        <w:t>услуг</w:t>
      </w:r>
      <w:r w:rsidR="00224C7B" w:rsidRPr="00224C7B">
        <w:rPr>
          <w:rFonts w:ascii="GHEA Grapalat" w:hAnsi="GHEA Grapalat"/>
          <w:color w:val="000000" w:themeColor="text1"/>
        </w:rPr>
        <w:t>, установленного предыдущим соглашением.</w:t>
      </w:r>
      <w:r w:rsidR="00224C7B" w:rsidRPr="00681C1F">
        <w:rPr>
          <w:color w:val="000000" w:themeColor="text1"/>
        </w:rPr>
        <w:t xml:space="preserve"> </w:t>
      </w:r>
      <w:r w:rsidRPr="00842146">
        <w:rPr>
          <w:rFonts w:ascii="GHEA Grapalat" w:hAnsi="GHEA Grapalat"/>
        </w:rPr>
        <w:t xml:space="preserve">Если размер выделенных для исполнения договора финансовых средств превышает </w:t>
      </w:r>
      <w:r w:rsidR="002B2DF0" w:rsidRPr="00842146">
        <w:rPr>
          <w:rFonts w:ascii="GHEA Grapalat" w:hAnsi="GHEA Grapalat"/>
        </w:rPr>
        <w:t>двадцатипя</w:t>
      </w:r>
      <w:r w:rsidRPr="00842146">
        <w:rPr>
          <w:rFonts w:ascii="GHEA Grapalat" w:hAnsi="GHEA Grapalat"/>
        </w:rPr>
        <w:t>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w:t>
      </w:r>
      <w:r w:rsidR="002C12AE" w:rsidRPr="00842146">
        <w:rPr>
          <w:rFonts w:ascii="GHEA Grapalat" w:hAnsi="GHEA Grapalat"/>
        </w:rPr>
        <w:t>й квалификации и</w:t>
      </w:r>
      <w:r w:rsidRPr="00842146">
        <w:rPr>
          <w:rFonts w:ascii="GHEA Grapalat" w:hAnsi="GHEA Grapalat"/>
        </w:rPr>
        <w:t xml:space="preserve"> договора заменяется гарантией или наличными деньгами, с учетом требований </w:t>
      </w:r>
      <w:r w:rsidR="00936F41" w:rsidRPr="00842146">
        <w:rPr>
          <w:rFonts w:ascii="GHEA Grapalat" w:hAnsi="GHEA Grapalat"/>
        </w:rPr>
        <w:t>абзаца "</w:t>
      </w:r>
      <w:r w:rsidR="00936F41">
        <w:rPr>
          <w:rFonts w:ascii="GHEA Grapalat" w:hAnsi="GHEA Grapalat"/>
        </w:rPr>
        <w:t>в</w:t>
      </w:r>
      <w:r w:rsidR="00936F41" w:rsidRPr="00842146">
        <w:rPr>
          <w:rFonts w:ascii="GHEA Grapalat" w:hAnsi="GHEA Grapalat"/>
        </w:rPr>
        <w:t>"</w:t>
      </w:r>
    </w:p>
    <w:p w14:paraId="0E4BC0DD" w14:textId="77777777" w:rsidR="000F7EC6" w:rsidRDefault="000F7EC6" w:rsidP="000F7EC6">
      <w:pPr>
        <w:widowControl w:val="0"/>
        <w:tabs>
          <w:tab w:val="left" w:pos="1276"/>
        </w:tabs>
        <w:spacing w:after="160" w:line="360" w:lineRule="auto"/>
        <w:ind w:firstLine="567"/>
        <w:jc w:val="both"/>
        <w:rPr>
          <w:rFonts w:ascii="GHEA Grapalat" w:hAnsi="GHEA Grapalat"/>
        </w:rPr>
      </w:pPr>
      <w:r>
        <w:rPr>
          <w:rFonts w:ascii="GHEA Grapalat" w:hAnsi="GHEA Grapalat"/>
        </w:rPr>
        <w:lastRenderedPageBreak/>
        <w:t>----------------------------------------</w:t>
      </w:r>
      <w:r w:rsidR="00936F41" w:rsidRPr="00842146">
        <w:rPr>
          <w:rFonts w:ascii="GHEA Grapalat" w:hAnsi="GHEA Grapalat"/>
        </w:rPr>
        <w:t xml:space="preserve"> </w:t>
      </w:r>
      <w:r w:rsidR="00936F41">
        <w:rPr>
          <w:rFonts w:ascii="GHEA Grapalat" w:hAnsi="GHEA Grapalat"/>
        </w:rPr>
        <w:t xml:space="preserve"> </w:t>
      </w:r>
    </w:p>
    <w:p w14:paraId="0B32992F" w14:textId="77777777" w:rsidR="000F7EC6" w:rsidRPr="00A915F5" w:rsidRDefault="000F7EC6" w:rsidP="000F7EC6">
      <w:pPr>
        <w:jc w:val="both"/>
        <w:rPr>
          <w:rStyle w:val="ezkurwreuab5ozgtqnkl"/>
          <w:i/>
          <w:sz w:val="20"/>
          <w:szCs w:val="20"/>
        </w:rPr>
      </w:pPr>
      <w:r w:rsidRPr="000F7EC6">
        <w:rPr>
          <w:rFonts w:ascii="GHEA Grapalat" w:hAnsi="GHEA Grapalat"/>
          <w:vertAlign w:val="superscript"/>
        </w:rPr>
        <w:t>24</w:t>
      </w:r>
      <w:r>
        <w:rPr>
          <w:rFonts w:ascii="GHEA Grapalat" w:hAnsi="GHEA Grapalat"/>
          <w:vertAlign w:val="superscript"/>
        </w:rPr>
        <w:t xml:space="preserve"> </w:t>
      </w:r>
      <w:r w:rsidRPr="00A915F5">
        <w:rPr>
          <w:rStyle w:val="ezkurwreuab5ozgtqnkl"/>
          <w:i/>
          <w:sz w:val="20"/>
          <w:szCs w:val="20"/>
        </w:rPr>
        <w:t>Если</w:t>
      </w:r>
      <w:r w:rsidRPr="00A915F5">
        <w:rPr>
          <w:i/>
          <w:sz w:val="20"/>
          <w:szCs w:val="20"/>
        </w:rPr>
        <w:t xml:space="preserve"> </w:t>
      </w:r>
      <w:r w:rsidRPr="00A915F5">
        <w:rPr>
          <w:rStyle w:val="ezkurwreuab5ozgtqnkl"/>
          <w:rFonts w:ascii="Sylfaen" w:hAnsi="Sylfaen"/>
          <w:i/>
          <w:sz w:val="20"/>
          <w:szCs w:val="20"/>
        </w:rPr>
        <w:t xml:space="preserve">Заказчик </w:t>
      </w:r>
      <w:r w:rsidRPr="00A915F5">
        <w:rPr>
          <w:i/>
          <w:sz w:val="20"/>
          <w:szCs w:val="20"/>
        </w:rPr>
        <w:t xml:space="preserve"> </w:t>
      </w:r>
      <w:r w:rsidRPr="00A915F5">
        <w:rPr>
          <w:rStyle w:val="ezkurwreuab5ozgtqnkl"/>
          <w:i/>
          <w:sz w:val="20"/>
          <w:szCs w:val="20"/>
        </w:rPr>
        <w:t>является</w:t>
      </w:r>
      <w:r w:rsidRPr="00A915F5">
        <w:rPr>
          <w:i/>
          <w:sz w:val="20"/>
          <w:szCs w:val="20"/>
        </w:rPr>
        <w:t xml:space="preserve"> </w:t>
      </w:r>
      <w:r>
        <w:rPr>
          <w:rStyle w:val="ezkurwreuab5ozgtqnkl"/>
          <w:i/>
          <w:sz w:val="20"/>
          <w:szCs w:val="20"/>
        </w:rPr>
        <w:t>заказчиком</w:t>
      </w:r>
      <w:r w:rsidRPr="00A915F5">
        <w:rPr>
          <w:rStyle w:val="ezkurwreuab5ozgtqnkl"/>
          <w:i/>
          <w:sz w:val="20"/>
          <w:szCs w:val="20"/>
        </w:rPr>
        <w:t>, не имеющим счета в казначействе, настоящий</w:t>
      </w:r>
      <w:r w:rsidRPr="00A915F5">
        <w:rPr>
          <w:i/>
          <w:sz w:val="20"/>
          <w:szCs w:val="20"/>
        </w:rPr>
        <w:t xml:space="preserve"> </w:t>
      </w:r>
      <w:r w:rsidRPr="00A915F5">
        <w:rPr>
          <w:rStyle w:val="ezkurwreuab5ozgtqnkl"/>
          <w:i/>
          <w:sz w:val="20"/>
          <w:szCs w:val="20"/>
        </w:rPr>
        <w:t>пункт</w:t>
      </w:r>
      <w:r w:rsidRPr="00A915F5">
        <w:rPr>
          <w:i/>
          <w:sz w:val="20"/>
          <w:szCs w:val="20"/>
        </w:rPr>
        <w:t xml:space="preserve"> </w:t>
      </w:r>
      <w:r w:rsidRPr="00A915F5">
        <w:rPr>
          <w:rStyle w:val="ezkurwreuab5ozgtqnkl"/>
          <w:i/>
          <w:sz w:val="20"/>
          <w:szCs w:val="20"/>
        </w:rPr>
        <w:t>редактируется</w:t>
      </w:r>
      <w:r w:rsidRPr="00A915F5">
        <w:rPr>
          <w:i/>
          <w:sz w:val="20"/>
          <w:szCs w:val="20"/>
        </w:rPr>
        <w:t xml:space="preserve"> </w:t>
      </w:r>
      <w:r w:rsidRPr="00A915F5">
        <w:rPr>
          <w:rStyle w:val="ezkurwreuab5ozgtqnkl"/>
          <w:i/>
          <w:sz w:val="20"/>
          <w:szCs w:val="20"/>
        </w:rPr>
        <w:t>заменив</w:t>
      </w:r>
      <w:r w:rsidRPr="00A915F5">
        <w:rPr>
          <w:i/>
          <w:sz w:val="20"/>
          <w:szCs w:val="20"/>
        </w:rPr>
        <w:t xml:space="preserve"> </w:t>
      </w:r>
      <w:r w:rsidRPr="00A915F5">
        <w:rPr>
          <w:rStyle w:val="ezkurwreuab5ozgtqnkl"/>
          <w:i/>
          <w:sz w:val="20"/>
          <w:szCs w:val="20"/>
        </w:rPr>
        <w:t>слова</w:t>
      </w:r>
      <w:r w:rsidRPr="00A915F5">
        <w:rPr>
          <w:i/>
          <w:sz w:val="20"/>
          <w:szCs w:val="20"/>
        </w:rPr>
        <w:t xml:space="preserve"> </w:t>
      </w:r>
      <w:r w:rsidRPr="00A915F5">
        <w:rPr>
          <w:rStyle w:val="ezkurwreuab5ozgtqnkl"/>
          <w:i/>
          <w:sz w:val="20"/>
          <w:szCs w:val="20"/>
        </w:rPr>
        <w:t>"внесения платежного</w:t>
      </w:r>
      <w:r w:rsidRPr="00A915F5">
        <w:rPr>
          <w:i/>
          <w:sz w:val="20"/>
          <w:szCs w:val="20"/>
        </w:rPr>
        <w:t xml:space="preserve"> </w:t>
      </w:r>
      <w:r w:rsidRPr="00A915F5">
        <w:rPr>
          <w:rStyle w:val="ezkurwreuab5ozgtqnkl"/>
          <w:i/>
          <w:sz w:val="20"/>
          <w:szCs w:val="20"/>
        </w:rPr>
        <w:t>поручения</w:t>
      </w:r>
      <w:r w:rsidRPr="00A915F5">
        <w:rPr>
          <w:i/>
          <w:sz w:val="20"/>
          <w:szCs w:val="20"/>
        </w:rPr>
        <w:t xml:space="preserve"> </w:t>
      </w:r>
      <w:r w:rsidRPr="00A915F5">
        <w:rPr>
          <w:rStyle w:val="ezkurwreuab5ozgtqnkl"/>
          <w:i/>
          <w:sz w:val="20"/>
          <w:szCs w:val="20"/>
        </w:rPr>
        <w:t>и</w:t>
      </w:r>
      <w:r w:rsidRPr="00A915F5">
        <w:rPr>
          <w:i/>
          <w:sz w:val="20"/>
          <w:szCs w:val="20"/>
        </w:rPr>
        <w:t xml:space="preserve"> </w:t>
      </w:r>
      <w:r w:rsidRPr="00A915F5">
        <w:rPr>
          <w:rStyle w:val="ezkurwreuab5ozgtqnkl"/>
          <w:i/>
          <w:sz w:val="20"/>
          <w:szCs w:val="20"/>
        </w:rPr>
        <w:t>копии</w:t>
      </w:r>
      <w:r w:rsidRPr="00A915F5">
        <w:rPr>
          <w:i/>
          <w:sz w:val="20"/>
          <w:szCs w:val="20"/>
        </w:rPr>
        <w:t xml:space="preserve"> </w:t>
      </w:r>
      <w:r w:rsidRPr="00A915F5">
        <w:rPr>
          <w:rStyle w:val="ezkurwreuab5ozgtqnkl"/>
          <w:i/>
          <w:sz w:val="20"/>
          <w:szCs w:val="20"/>
        </w:rPr>
        <w:t>протокола</w:t>
      </w:r>
      <w:r w:rsidRPr="00A915F5">
        <w:rPr>
          <w:i/>
          <w:sz w:val="20"/>
          <w:szCs w:val="20"/>
        </w:rPr>
        <w:t xml:space="preserve"> </w:t>
      </w:r>
      <w:r w:rsidRPr="00A915F5">
        <w:rPr>
          <w:rStyle w:val="ezkurwreuab5ozgtqnkl"/>
          <w:i/>
          <w:sz w:val="20"/>
          <w:szCs w:val="20"/>
        </w:rPr>
        <w:t>в</w:t>
      </w:r>
      <w:r w:rsidRPr="00A915F5">
        <w:rPr>
          <w:i/>
          <w:sz w:val="20"/>
          <w:szCs w:val="20"/>
        </w:rPr>
        <w:t xml:space="preserve"> </w:t>
      </w:r>
      <w:r w:rsidRPr="00A915F5">
        <w:rPr>
          <w:rStyle w:val="ezkurwreuab5ozgtqnkl"/>
          <w:i/>
          <w:sz w:val="20"/>
          <w:szCs w:val="20"/>
        </w:rPr>
        <w:t>казначейскую</w:t>
      </w:r>
      <w:r w:rsidRPr="00A915F5">
        <w:rPr>
          <w:i/>
          <w:sz w:val="20"/>
          <w:szCs w:val="20"/>
        </w:rPr>
        <w:t xml:space="preserve"> </w:t>
      </w:r>
      <w:r w:rsidRPr="00A915F5">
        <w:rPr>
          <w:rStyle w:val="ezkurwreuab5ozgtqnkl"/>
          <w:i/>
          <w:sz w:val="20"/>
          <w:szCs w:val="20"/>
        </w:rPr>
        <w:t>систему</w:t>
      </w:r>
      <w:r w:rsidRPr="00A915F5">
        <w:rPr>
          <w:i/>
          <w:sz w:val="20"/>
          <w:szCs w:val="20"/>
        </w:rPr>
        <w:t xml:space="preserve"> </w:t>
      </w:r>
      <w:r w:rsidRPr="00A915F5">
        <w:rPr>
          <w:rStyle w:val="ezkurwreuab5ozgtqnkl"/>
          <w:i/>
          <w:sz w:val="20"/>
          <w:szCs w:val="20"/>
        </w:rPr>
        <w:t>уполномоченного органа"</w:t>
      </w:r>
      <w:r w:rsidRPr="00A915F5">
        <w:rPr>
          <w:i/>
          <w:sz w:val="20"/>
          <w:szCs w:val="20"/>
        </w:rPr>
        <w:t xml:space="preserve"> </w:t>
      </w:r>
      <w:r w:rsidRPr="00A915F5">
        <w:rPr>
          <w:rStyle w:val="ezkurwreuab5ozgtqnkl"/>
          <w:i/>
          <w:sz w:val="20"/>
          <w:szCs w:val="20"/>
        </w:rPr>
        <w:t>словами "выдачи платежного</w:t>
      </w:r>
      <w:r w:rsidRPr="00A915F5">
        <w:rPr>
          <w:i/>
          <w:sz w:val="20"/>
          <w:szCs w:val="20"/>
        </w:rPr>
        <w:t xml:space="preserve"> </w:t>
      </w:r>
      <w:r w:rsidRPr="00A915F5">
        <w:rPr>
          <w:rStyle w:val="ezkurwreuab5ozgtqnkl"/>
          <w:i/>
          <w:sz w:val="20"/>
          <w:szCs w:val="20"/>
        </w:rPr>
        <w:t>поручения</w:t>
      </w:r>
      <w:r w:rsidRPr="00A915F5">
        <w:rPr>
          <w:i/>
          <w:sz w:val="20"/>
          <w:szCs w:val="20"/>
        </w:rPr>
        <w:t xml:space="preserve"> </w:t>
      </w:r>
      <w:r w:rsidRPr="00A915F5">
        <w:rPr>
          <w:rStyle w:val="ezkurwreuab5ozgtqnkl"/>
          <w:i/>
          <w:sz w:val="20"/>
          <w:szCs w:val="20"/>
        </w:rPr>
        <w:t>банку"</w:t>
      </w:r>
      <w:r>
        <w:rPr>
          <w:rStyle w:val="ezkurwreuab5ozgtqnkl"/>
          <w:i/>
          <w:sz w:val="20"/>
          <w:szCs w:val="20"/>
        </w:rPr>
        <w:t>.</w:t>
      </w:r>
    </w:p>
    <w:p w14:paraId="2F2B4AB6" w14:textId="77777777" w:rsidR="003B2F27" w:rsidRPr="00AD29CE" w:rsidRDefault="00936F41" w:rsidP="003B2F27">
      <w:pPr>
        <w:widowControl w:val="0"/>
        <w:tabs>
          <w:tab w:val="left" w:pos="1276"/>
        </w:tabs>
        <w:spacing w:after="160" w:line="360" w:lineRule="auto"/>
        <w:ind w:firstLine="567"/>
        <w:jc w:val="both"/>
        <w:rPr>
          <w:rFonts w:ascii="GHEA Grapalat" w:hAnsi="GHEA Grapalat"/>
        </w:rPr>
      </w:pPr>
      <w:r w:rsidRPr="00842146">
        <w:rPr>
          <w:rFonts w:ascii="GHEA Grapalat" w:hAnsi="GHEA Grapalat"/>
        </w:rPr>
        <w:t>подпункта 1</w:t>
      </w:r>
      <w:r>
        <w:rPr>
          <w:rFonts w:ascii="GHEA Grapalat" w:hAnsi="GHEA Grapalat"/>
        </w:rPr>
        <w:t xml:space="preserve"> и </w:t>
      </w:r>
      <w:r w:rsidR="003B2F27" w:rsidRPr="00842146">
        <w:rPr>
          <w:rFonts w:ascii="GHEA Grapalat" w:hAnsi="GHEA Grapalat"/>
        </w:rPr>
        <w:t>абзаца "б" подпункта 1</w:t>
      </w:r>
      <w:r w:rsidR="002C12AE" w:rsidRPr="00842146">
        <w:rPr>
          <w:rFonts w:ascii="GHEA Grapalat" w:hAnsi="GHEA Grapalat"/>
        </w:rPr>
        <w:t>7</w:t>
      </w:r>
      <w:r w:rsidR="003B2F27" w:rsidRPr="00842146">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sidRPr="00842146">
        <w:rPr>
          <w:rFonts w:ascii="GHEA Grapalat" w:hAnsi="GHEA Grapalat"/>
        </w:rPr>
        <w:t>й</w:t>
      </w:r>
      <w:r w:rsidR="003B2F27" w:rsidRPr="00842146">
        <w:rPr>
          <w:rFonts w:ascii="GHEA Grapalat" w:hAnsi="GHEA Grapalat"/>
        </w:rPr>
        <w:t xml:space="preserve"> </w:t>
      </w:r>
      <w:r w:rsidR="00A15315" w:rsidRPr="00842146">
        <w:rPr>
          <w:rFonts w:ascii="GHEA Grapalat" w:hAnsi="GHEA Grapalat"/>
        </w:rPr>
        <w:t xml:space="preserve">квалификации и </w:t>
      </w:r>
      <w:r w:rsidR="003B2F27" w:rsidRPr="00842146">
        <w:rPr>
          <w:rFonts w:ascii="GHEA Grapalat" w:hAnsi="GHEA Grapalat"/>
        </w:rPr>
        <w:t>договора представленн</w:t>
      </w:r>
      <w:r w:rsidR="00A27144" w:rsidRPr="00842146">
        <w:rPr>
          <w:rFonts w:ascii="GHEA Grapalat" w:hAnsi="GHEA Grapalat"/>
        </w:rPr>
        <w:t>ых</w:t>
      </w:r>
      <w:r w:rsidR="003B2F27" w:rsidRPr="00842146">
        <w:rPr>
          <w:rFonts w:ascii="GHEA Grapalat" w:hAnsi="GHEA Grapalat"/>
        </w:rPr>
        <w:t xml:space="preserve"> в виде неустойки, также представляет Заказчику нов</w:t>
      </w:r>
      <w:r w:rsidR="00A15315" w:rsidRPr="00842146">
        <w:rPr>
          <w:rFonts w:ascii="GHEA Grapalat" w:hAnsi="GHEA Grapalat"/>
        </w:rPr>
        <w:t>ые</w:t>
      </w:r>
      <w:r w:rsidR="003B2F27" w:rsidRPr="00842146">
        <w:rPr>
          <w:rFonts w:ascii="GHEA Grapalat" w:hAnsi="GHEA Grapalat"/>
        </w:rPr>
        <w:t xml:space="preserve"> обеспечени</w:t>
      </w:r>
      <w:r w:rsidR="00A15315" w:rsidRPr="00842146">
        <w:rPr>
          <w:rFonts w:ascii="GHEA Grapalat" w:hAnsi="GHEA Grapalat"/>
        </w:rPr>
        <w:t>я</w:t>
      </w:r>
      <w:r w:rsidR="003B2F27" w:rsidRPr="00842146">
        <w:rPr>
          <w:rFonts w:ascii="GHEA Grapalat" w:hAnsi="GHEA Grapalat"/>
        </w:rPr>
        <w:t xml:space="preserve"> в течение </w:t>
      </w:r>
      <w:r w:rsidR="00DF4121" w:rsidRPr="00506E29">
        <w:rPr>
          <w:rFonts w:ascii="GHEA Grapalat" w:hAnsi="GHEA Grapalat"/>
        </w:rPr>
        <w:t xml:space="preserve"> ----------- </w:t>
      </w:r>
      <w:r w:rsidR="003B2F27" w:rsidRPr="00842146">
        <w:rPr>
          <w:rFonts w:ascii="GHEA Grapalat" w:hAnsi="GHEA Grapalat"/>
        </w:rPr>
        <w:t>рабочих дней со дня получения извещения о заключении соглашения. В противном случае договор расторгается Заказчиком в одностороннем порядке.</w:t>
      </w:r>
      <w:r w:rsidR="00360C67" w:rsidRPr="00360C67">
        <w:rPr>
          <w:rFonts w:ascii="GHEA Grapalat" w:hAnsi="GHEA Grapalat"/>
          <w:vertAlign w:val="superscript"/>
        </w:rPr>
        <w:t>25</w:t>
      </w:r>
    </w:p>
    <w:p w14:paraId="2ADDE928" w14:textId="77777777" w:rsidR="003B2F27" w:rsidRPr="00AD29CE" w:rsidRDefault="003B2F27" w:rsidP="003B2F27">
      <w:pPr>
        <w:widowControl w:val="0"/>
        <w:spacing w:after="160" w:line="360" w:lineRule="auto"/>
        <w:rPr>
          <w:rFonts w:ascii="GHEA Grapalat" w:hAnsi="GHEA Grapalat"/>
        </w:rPr>
      </w:pPr>
    </w:p>
    <w:p w14:paraId="1E46707C" w14:textId="77777777"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14:paraId="54536C83" w14:textId="77777777" w:rsidTr="005B7138">
        <w:trPr>
          <w:jc w:val="center"/>
        </w:trPr>
        <w:tc>
          <w:tcPr>
            <w:tcW w:w="4536" w:type="dxa"/>
          </w:tcPr>
          <w:p w14:paraId="0F560D6E" w14:textId="77777777"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14:paraId="734DFA44" w14:textId="77777777" w:rsidR="003B2F27" w:rsidRPr="00E40AC8" w:rsidRDefault="003B2F27" w:rsidP="005B7138">
            <w:pPr>
              <w:widowControl w:val="0"/>
              <w:jc w:val="center"/>
              <w:rPr>
                <w:rFonts w:ascii="GHEA Grapalat" w:hAnsi="GHEA Grapalat"/>
              </w:rPr>
            </w:pPr>
            <w:r w:rsidRPr="00E40AC8">
              <w:rPr>
                <w:rFonts w:ascii="GHEA Grapalat" w:hAnsi="GHEA Grapalat"/>
              </w:rPr>
              <w:t>____________________________</w:t>
            </w:r>
          </w:p>
          <w:p w14:paraId="11870395"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03A12ECB" w14:textId="77777777" w:rsidR="003B2F27" w:rsidRDefault="003B2F27" w:rsidP="005B7138">
            <w:pPr>
              <w:widowControl w:val="0"/>
              <w:spacing w:after="160" w:line="360" w:lineRule="auto"/>
              <w:jc w:val="center"/>
              <w:rPr>
                <w:rFonts w:ascii="GHEA Grapalat" w:hAnsi="GHEA Grapalat"/>
                <w:lang w:val="en-US"/>
              </w:rPr>
            </w:pPr>
          </w:p>
          <w:p w14:paraId="598CD60B" w14:textId="77777777"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14:paraId="0AFC5BF6" w14:textId="77777777"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14:paraId="0E60986E"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____________________________</w:t>
            </w:r>
          </w:p>
          <w:p w14:paraId="2AC45FF2"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4AA1924B" w14:textId="77777777" w:rsidR="003B2F27" w:rsidRDefault="003B2F27" w:rsidP="005B7138">
            <w:pPr>
              <w:widowControl w:val="0"/>
              <w:spacing w:after="160" w:line="360" w:lineRule="auto"/>
              <w:jc w:val="center"/>
              <w:rPr>
                <w:rFonts w:ascii="GHEA Grapalat" w:hAnsi="GHEA Grapalat"/>
                <w:lang w:val="en-US"/>
              </w:rPr>
            </w:pPr>
          </w:p>
          <w:p w14:paraId="337616BF" w14:textId="77777777"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r>
    </w:tbl>
    <w:p w14:paraId="1F76B03D" w14:textId="77777777" w:rsidR="003B2F27" w:rsidRPr="00AD29CE" w:rsidRDefault="003B2F27" w:rsidP="003B2F27">
      <w:pPr>
        <w:widowControl w:val="0"/>
        <w:spacing w:after="160" w:line="360" w:lineRule="auto"/>
        <w:ind w:firstLine="709"/>
        <w:jc w:val="center"/>
        <w:rPr>
          <w:rFonts w:ascii="GHEA Grapalat" w:hAnsi="GHEA Grapalat"/>
          <w:b/>
        </w:rPr>
      </w:pPr>
    </w:p>
    <w:p w14:paraId="2753D50D" w14:textId="77777777" w:rsidR="003B2F27" w:rsidRPr="00AD29CE" w:rsidRDefault="003B2F27" w:rsidP="003B2F27">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562112BC" w14:textId="77777777" w:rsidR="003B2F27" w:rsidRDefault="00360C67" w:rsidP="00360C67">
      <w:pPr>
        <w:widowControl w:val="0"/>
        <w:autoSpaceDE w:val="0"/>
        <w:autoSpaceDN w:val="0"/>
        <w:adjustRightInd w:val="0"/>
        <w:spacing w:after="160" w:line="360" w:lineRule="auto"/>
        <w:rPr>
          <w:rFonts w:ascii="GHEA Grapalat" w:hAnsi="GHEA Grapalat" w:cs="TimesArmenianPSMT"/>
        </w:rPr>
      </w:pPr>
      <w:r>
        <w:rPr>
          <w:rFonts w:ascii="GHEA Grapalat" w:hAnsi="GHEA Grapalat" w:cs="TimesArmenianPSMT"/>
        </w:rPr>
        <w:t>----------------</w:t>
      </w:r>
    </w:p>
    <w:p w14:paraId="4DD8AD48" w14:textId="77777777" w:rsidR="00360C67" w:rsidRPr="006F5F33" w:rsidRDefault="00360C67" w:rsidP="00360C67">
      <w:pPr>
        <w:pStyle w:val="FootnoteText"/>
        <w:jc w:val="both"/>
        <w:rPr>
          <w:rFonts w:ascii="GHEA Grapalat" w:hAnsi="GHEA Grapalat"/>
        </w:rPr>
      </w:pPr>
      <w:r w:rsidRPr="00360C67">
        <w:rPr>
          <w:rFonts w:ascii="GHEA Grapalat" w:hAnsi="GHEA Grapalat"/>
          <w:i/>
          <w:vertAlign w:val="superscript"/>
        </w:rPr>
        <w:t>25</w:t>
      </w:r>
      <w:r>
        <w:rPr>
          <w:rFonts w:ascii="GHEA Grapalat" w:hAnsi="GHEA Grapalat"/>
          <w:i/>
        </w:rPr>
        <w:t xml:space="preserve"> </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закупках", и цена Договора не превышает двадцатипятикратный размер базовой единицы</w:t>
      </w:r>
      <w:r w:rsidRPr="006F5F33">
        <w:rPr>
          <w:rFonts w:ascii="GHEA Grapalat" w:hAnsi="GHEA Grapalat"/>
          <w:i/>
        </w:rPr>
        <w:t xml:space="preserve">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w:t>
      </w:r>
      <w:r w:rsidRPr="006F5F33">
        <w:rPr>
          <w:rFonts w:ascii="GHEA Grapalat" w:hAnsi="GHEA Grapalat"/>
          <w:i/>
        </w:rPr>
        <w:t>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14:paraId="0C7C8E15" w14:textId="77777777" w:rsidR="00360C67" w:rsidRPr="009E00B3" w:rsidRDefault="00360C67" w:rsidP="00360C67">
      <w:pPr>
        <w:pStyle w:val="FootnoteText"/>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14:paraId="216376D3" w14:textId="77777777" w:rsidR="00360C67" w:rsidRPr="00506E29" w:rsidRDefault="00DF4121" w:rsidP="00360C67">
      <w:pPr>
        <w:widowControl w:val="0"/>
        <w:autoSpaceDE w:val="0"/>
        <w:autoSpaceDN w:val="0"/>
        <w:adjustRightInd w:val="0"/>
        <w:spacing w:after="160" w:line="360" w:lineRule="auto"/>
        <w:rPr>
          <w:rFonts w:ascii="GHEA Grapalat" w:hAnsi="GHEA Grapalat" w:cs="TimesArmenianPSMT"/>
          <w:sz w:val="20"/>
          <w:szCs w:val="20"/>
        </w:rPr>
      </w:pPr>
      <w:r w:rsidRPr="00506E29">
        <w:rPr>
          <w:rStyle w:val="ezkurwreuab5ozgtqnkl"/>
          <w:rFonts w:ascii="Cambria" w:hAnsi="Cambria" w:cs="Cambria"/>
          <w:i/>
          <w:sz w:val="20"/>
          <w:szCs w:val="20"/>
        </w:rPr>
        <w:t>Срок</w:t>
      </w:r>
      <w:r w:rsidRPr="00506E29">
        <w:rPr>
          <w:rStyle w:val="ezkurwreuab5ozgtqnkl"/>
          <w:i/>
          <w:sz w:val="20"/>
          <w:szCs w:val="20"/>
        </w:rPr>
        <w:t xml:space="preserve">, </w:t>
      </w:r>
      <w:r w:rsidRPr="00506E29">
        <w:rPr>
          <w:rStyle w:val="ezkurwreuab5ozgtqnkl"/>
          <w:rFonts w:ascii="Cambria" w:hAnsi="Cambria" w:cs="Cambria"/>
          <w:i/>
          <w:sz w:val="20"/>
          <w:szCs w:val="20"/>
        </w:rPr>
        <w:t>установленный</w:t>
      </w:r>
      <w:r w:rsidRPr="00506E29">
        <w:rPr>
          <w:i/>
          <w:sz w:val="20"/>
          <w:szCs w:val="20"/>
        </w:rPr>
        <w:t xml:space="preserve"> </w:t>
      </w:r>
      <w:r w:rsidRPr="00506E29">
        <w:rPr>
          <w:rFonts w:ascii="Cambria" w:hAnsi="Cambria"/>
          <w:i/>
          <w:sz w:val="20"/>
          <w:szCs w:val="20"/>
        </w:rPr>
        <w:t xml:space="preserve">в </w:t>
      </w:r>
      <w:r w:rsidRPr="00506E29">
        <w:rPr>
          <w:rStyle w:val="ezkurwreuab5ozgtqnkl"/>
          <w:i/>
          <w:sz w:val="20"/>
          <w:szCs w:val="20"/>
        </w:rPr>
        <w:t>5</w:t>
      </w:r>
      <w:r w:rsidRPr="00506E29">
        <w:rPr>
          <w:rStyle w:val="ezkurwreuab5ozgtqnkl"/>
          <w:rFonts w:asciiTheme="minorHAnsi" w:hAnsiTheme="minorHAnsi"/>
          <w:i/>
          <w:sz w:val="20"/>
          <w:szCs w:val="20"/>
        </w:rPr>
        <w:t>-ом</w:t>
      </w:r>
      <w:r w:rsidRPr="00506E29">
        <w:rPr>
          <w:i/>
          <w:sz w:val="20"/>
          <w:szCs w:val="20"/>
        </w:rPr>
        <w:t xml:space="preserve"> </w:t>
      </w:r>
      <w:r w:rsidRPr="00506E29">
        <w:rPr>
          <w:rStyle w:val="ezkurwreuab5ozgtqnkl"/>
          <w:rFonts w:ascii="Cambria" w:hAnsi="Cambria" w:cs="Cambria"/>
          <w:i/>
          <w:sz w:val="20"/>
          <w:szCs w:val="20"/>
        </w:rPr>
        <w:t>предложении настоящего</w:t>
      </w:r>
      <w:r w:rsidRPr="00506E29">
        <w:rPr>
          <w:i/>
          <w:sz w:val="20"/>
          <w:szCs w:val="20"/>
        </w:rPr>
        <w:t xml:space="preserve"> </w:t>
      </w:r>
      <w:r w:rsidRPr="00506E29">
        <w:rPr>
          <w:rStyle w:val="ezkurwreuab5ozgtqnkl"/>
          <w:rFonts w:ascii="Cambria" w:hAnsi="Cambria" w:cs="Cambria"/>
          <w:i/>
          <w:sz w:val="20"/>
          <w:szCs w:val="20"/>
        </w:rPr>
        <w:t>пункта</w:t>
      </w:r>
      <w:r w:rsidRPr="00506E29">
        <w:rPr>
          <w:i/>
          <w:sz w:val="20"/>
          <w:szCs w:val="20"/>
        </w:rPr>
        <w:t xml:space="preserve">, </w:t>
      </w:r>
      <w:r w:rsidRPr="00506E29">
        <w:rPr>
          <w:rStyle w:val="ezkurwreuab5ozgtqnkl"/>
          <w:rFonts w:ascii="Cambria" w:hAnsi="Cambria" w:cs="Cambria"/>
          <w:i/>
          <w:sz w:val="20"/>
          <w:szCs w:val="20"/>
        </w:rPr>
        <w:t>не</w:t>
      </w:r>
      <w:r w:rsidRPr="00506E29">
        <w:rPr>
          <w:i/>
          <w:sz w:val="20"/>
          <w:szCs w:val="20"/>
        </w:rPr>
        <w:t xml:space="preserve"> </w:t>
      </w:r>
      <w:r w:rsidRPr="00506E29">
        <w:rPr>
          <w:rStyle w:val="ezkurwreuab5ozgtqnkl"/>
          <w:rFonts w:ascii="Cambria" w:hAnsi="Cambria" w:cs="Cambria"/>
          <w:i/>
          <w:sz w:val="20"/>
          <w:szCs w:val="20"/>
        </w:rPr>
        <w:t>может</w:t>
      </w:r>
      <w:r w:rsidRPr="00506E29">
        <w:rPr>
          <w:rStyle w:val="ezkurwreuab5ozgtqnkl"/>
          <w:i/>
          <w:sz w:val="20"/>
          <w:szCs w:val="20"/>
        </w:rPr>
        <w:t xml:space="preserve"> </w:t>
      </w:r>
      <w:r w:rsidRPr="00506E29">
        <w:rPr>
          <w:rStyle w:val="ezkurwreuab5ozgtqnkl"/>
          <w:rFonts w:ascii="Cambria" w:hAnsi="Cambria" w:cs="Cambria"/>
          <w:i/>
          <w:sz w:val="20"/>
          <w:szCs w:val="20"/>
        </w:rPr>
        <w:t>быть</w:t>
      </w:r>
      <w:r w:rsidRPr="00506E29">
        <w:rPr>
          <w:rStyle w:val="ezkurwreuab5ozgtqnkl"/>
          <w:i/>
          <w:sz w:val="20"/>
          <w:szCs w:val="20"/>
        </w:rPr>
        <w:t xml:space="preserve"> </w:t>
      </w:r>
      <w:r w:rsidRPr="00506E29">
        <w:rPr>
          <w:rStyle w:val="ezkurwreuab5ozgtqnkl"/>
          <w:rFonts w:ascii="Cambria" w:hAnsi="Cambria" w:cs="Cambria"/>
          <w:i/>
          <w:sz w:val="20"/>
          <w:szCs w:val="20"/>
        </w:rPr>
        <w:t>менее</w:t>
      </w:r>
      <w:r w:rsidRPr="00506E29">
        <w:rPr>
          <w:i/>
          <w:sz w:val="20"/>
          <w:szCs w:val="20"/>
        </w:rPr>
        <w:t xml:space="preserve"> </w:t>
      </w:r>
      <w:r w:rsidRPr="00506E29">
        <w:rPr>
          <w:rStyle w:val="ezkurwreuab5ozgtqnkl"/>
          <w:i/>
          <w:sz w:val="20"/>
          <w:szCs w:val="20"/>
        </w:rPr>
        <w:t>10</w:t>
      </w:r>
      <w:r w:rsidRPr="00506E29">
        <w:rPr>
          <w:i/>
          <w:sz w:val="20"/>
          <w:szCs w:val="20"/>
        </w:rPr>
        <w:t xml:space="preserve"> </w:t>
      </w:r>
      <w:r w:rsidRPr="00506E29">
        <w:rPr>
          <w:rStyle w:val="ezkurwreuab5ozgtqnkl"/>
          <w:rFonts w:ascii="Cambria" w:hAnsi="Cambria" w:cs="Cambria"/>
          <w:i/>
          <w:sz w:val="20"/>
          <w:szCs w:val="20"/>
        </w:rPr>
        <w:t>рабочих</w:t>
      </w:r>
      <w:r w:rsidRPr="00506E29">
        <w:rPr>
          <w:i/>
          <w:sz w:val="20"/>
          <w:szCs w:val="20"/>
        </w:rPr>
        <w:t xml:space="preserve"> </w:t>
      </w:r>
      <w:r w:rsidRPr="00506E29">
        <w:rPr>
          <w:rStyle w:val="ezkurwreuab5ozgtqnkl"/>
          <w:rFonts w:ascii="Cambria" w:hAnsi="Cambria" w:cs="Cambria"/>
          <w:i/>
          <w:sz w:val="20"/>
          <w:szCs w:val="20"/>
        </w:rPr>
        <w:t>дней</w:t>
      </w:r>
      <w:r w:rsidRPr="00506E29">
        <w:rPr>
          <w:rStyle w:val="ezkurwreuab5ozgtqnkl"/>
          <w:rFonts w:ascii="Cambria" w:hAnsi="Cambria" w:cs="Cambria"/>
          <w:i/>
          <w:sz w:val="20"/>
          <w:szCs w:val="20"/>
          <w:lang w:val="hy-AM"/>
        </w:rPr>
        <w:t>.</w:t>
      </w:r>
    </w:p>
    <w:p w14:paraId="7FD24328" w14:textId="77777777" w:rsidR="003B2F27" w:rsidRDefault="003B2F27" w:rsidP="003B2F27">
      <w:pPr>
        <w:rPr>
          <w:rFonts w:ascii="GHEA Grapalat" w:hAnsi="GHEA Grapalat"/>
        </w:rPr>
      </w:pPr>
      <w:r>
        <w:rPr>
          <w:rFonts w:ascii="GHEA Grapalat" w:hAnsi="GHEA Grapalat"/>
        </w:rPr>
        <w:br w:type="page"/>
      </w:r>
      <w:r w:rsidR="00360C67">
        <w:rPr>
          <w:rFonts w:ascii="GHEA Grapalat" w:hAnsi="GHEA Grapalat"/>
        </w:rPr>
        <w:lastRenderedPageBreak/>
        <w:t>--</w:t>
      </w:r>
    </w:p>
    <w:p w14:paraId="406752D0" w14:textId="77777777"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Приложение № 1</w:t>
      </w:r>
    </w:p>
    <w:p w14:paraId="4D8DD7F8" w14:textId="0C9058DD" w:rsidR="00E020F9" w:rsidRPr="00AD29CE" w:rsidRDefault="00E020F9" w:rsidP="00E020F9">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Pr>
          <w:rFonts w:ascii="GHEA Grapalat" w:hAnsi="GHEA Grapalat"/>
          <w:i/>
        </w:rPr>
        <w:t xml:space="preserve"> </w:t>
      </w:r>
      <w:r w:rsidR="00547E83">
        <w:rPr>
          <w:rFonts w:ascii="GHEA Grapalat" w:hAnsi="GHEA Grapalat"/>
          <w:b/>
          <w:i/>
        </w:rPr>
        <w:t>HFF-GH-NPTcDzB -2025/6</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025</w:t>
      </w:r>
      <w:r w:rsidRPr="00AD29CE">
        <w:rPr>
          <w:rFonts w:ascii="GHEA Grapalat" w:hAnsi="GHEA Grapalat"/>
          <w:i/>
        </w:rPr>
        <w:t>г.</w:t>
      </w:r>
    </w:p>
    <w:p w14:paraId="55A32321" w14:textId="77777777" w:rsidR="00E020F9" w:rsidRPr="00AD29CE" w:rsidRDefault="00E020F9" w:rsidP="00E020F9">
      <w:pPr>
        <w:widowControl w:val="0"/>
        <w:spacing w:after="160" w:line="360" w:lineRule="auto"/>
        <w:jc w:val="center"/>
        <w:rPr>
          <w:rFonts w:ascii="GHEA Grapalat" w:hAnsi="GHEA Grapalat"/>
        </w:rPr>
      </w:pPr>
    </w:p>
    <w:p w14:paraId="6E878140" w14:textId="77777777" w:rsidR="00E020F9" w:rsidRPr="00E40AC8" w:rsidRDefault="00E020F9" w:rsidP="00E020F9">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24"/>
        <w:t>*</w:t>
      </w:r>
    </w:p>
    <w:p w14:paraId="5F767367" w14:textId="77777777" w:rsidR="00E020F9" w:rsidRPr="00AD29CE" w:rsidRDefault="00E020F9" w:rsidP="00E020F9">
      <w:pPr>
        <w:widowControl w:val="0"/>
        <w:spacing w:after="160" w:line="360" w:lineRule="auto"/>
        <w:jc w:val="right"/>
        <w:rPr>
          <w:rFonts w:ascii="GHEA Grapalat" w:hAnsi="GHEA Grapalat"/>
        </w:rPr>
      </w:pPr>
      <w:r w:rsidRPr="00AD29CE">
        <w:rPr>
          <w:rFonts w:ascii="GHEA Grapalat" w:hAnsi="GHEA Grapalat"/>
        </w:rPr>
        <w:t>драмов РА</w:t>
      </w:r>
    </w:p>
    <w:tbl>
      <w:tblPr>
        <w:tblW w:w="111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5"/>
        <w:gridCol w:w="2019"/>
        <w:gridCol w:w="1614"/>
        <w:gridCol w:w="1226"/>
        <w:gridCol w:w="1405"/>
        <w:gridCol w:w="858"/>
        <w:gridCol w:w="937"/>
        <w:gridCol w:w="1173"/>
      </w:tblGrid>
      <w:tr w:rsidR="00E020F9" w:rsidRPr="00E40AC8" w14:paraId="5C84B55A" w14:textId="77777777" w:rsidTr="00411C61">
        <w:trPr>
          <w:trHeight w:val="422"/>
          <w:jc w:val="center"/>
        </w:trPr>
        <w:tc>
          <w:tcPr>
            <w:tcW w:w="11197" w:type="dxa"/>
            <w:gridSpan w:val="8"/>
          </w:tcPr>
          <w:p w14:paraId="5E3619B2" w14:textId="77777777" w:rsidR="00E020F9" w:rsidRPr="00E40AC8" w:rsidRDefault="00E020F9" w:rsidP="00411C61">
            <w:pPr>
              <w:widowControl w:val="0"/>
              <w:spacing w:after="120"/>
              <w:jc w:val="center"/>
              <w:rPr>
                <w:rFonts w:ascii="GHEA Grapalat" w:hAnsi="GHEA Grapalat"/>
                <w:sz w:val="20"/>
              </w:rPr>
            </w:pPr>
            <w:r w:rsidRPr="00E40AC8">
              <w:rPr>
                <w:rFonts w:ascii="GHEA Grapalat" w:hAnsi="GHEA Grapalat"/>
                <w:sz w:val="20"/>
              </w:rPr>
              <w:t>Услуги</w:t>
            </w:r>
          </w:p>
        </w:tc>
      </w:tr>
      <w:tr w:rsidR="00E020F9" w:rsidRPr="00E40AC8" w14:paraId="04B5D88D" w14:textId="77777777" w:rsidTr="00FC002D">
        <w:trPr>
          <w:trHeight w:val="247"/>
          <w:jc w:val="center"/>
        </w:trPr>
        <w:tc>
          <w:tcPr>
            <w:tcW w:w="1965" w:type="dxa"/>
            <w:vMerge w:val="restart"/>
            <w:vAlign w:val="center"/>
          </w:tcPr>
          <w:p w14:paraId="6A2E28EA" w14:textId="77777777" w:rsidR="00E020F9" w:rsidRPr="00E40AC8" w:rsidRDefault="00E020F9" w:rsidP="00411C61">
            <w:pPr>
              <w:widowControl w:val="0"/>
              <w:spacing w:after="12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2019" w:type="dxa"/>
            <w:vMerge w:val="restart"/>
            <w:vAlign w:val="center"/>
          </w:tcPr>
          <w:p w14:paraId="07E49671" w14:textId="77777777" w:rsidR="00E020F9" w:rsidRPr="00E40AC8" w:rsidRDefault="00E020F9" w:rsidP="00411C61">
            <w:pPr>
              <w:widowControl w:val="0"/>
              <w:spacing w:after="12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1614" w:type="dxa"/>
            <w:vMerge w:val="restart"/>
            <w:vAlign w:val="center"/>
          </w:tcPr>
          <w:p w14:paraId="676C2312" w14:textId="77777777" w:rsidR="00E020F9" w:rsidRPr="00E40AC8" w:rsidRDefault="00E020F9" w:rsidP="00411C61">
            <w:pPr>
              <w:widowControl w:val="0"/>
              <w:spacing w:after="120"/>
              <w:jc w:val="center"/>
              <w:rPr>
                <w:rFonts w:ascii="GHEA Grapalat" w:hAnsi="GHEA Grapalat"/>
                <w:sz w:val="20"/>
              </w:rPr>
            </w:pPr>
            <w:r w:rsidRPr="00E40AC8">
              <w:rPr>
                <w:rFonts w:ascii="GHEA Grapalat" w:hAnsi="GHEA Grapalat"/>
                <w:sz w:val="20"/>
              </w:rPr>
              <w:t>техническая характеристика</w:t>
            </w:r>
          </w:p>
        </w:tc>
        <w:tc>
          <w:tcPr>
            <w:tcW w:w="1226" w:type="dxa"/>
            <w:vMerge w:val="restart"/>
            <w:vAlign w:val="center"/>
          </w:tcPr>
          <w:p w14:paraId="3A8A6852" w14:textId="77777777" w:rsidR="00E020F9" w:rsidRPr="00E40AC8" w:rsidRDefault="00E020F9" w:rsidP="00411C61">
            <w:pPr>
              <w:widowControl w:val="0"/>
              <w:spacing w:after="120"/>
              <w:jc w:val="center"/>
              <w:rPr>
                <w:rFonts w:ascii="GHEA Grapalat" w:hAnsi="GHEA Grapalat"/>
                <w:sz w:val="20"/>
              </w:rPr>
            </w:pPr>
            <w:r w:rsidRPr="00E40AC8">
              <w:rPr>
                <w:rFonts w:ascii="GHEA Grapalat" w:hAnsi="GHEA Grapalat"/>
                <w:sz w:val="20"/>
              </w:rPr>
              <w:t>единица измерения</w:t>
            </w:r>
          </w:p>
        </w:tc>
        <w:tc>
          <w:tcPr>
            <w:tcW w:w="1405" w:type="dxa"/>
            <w:vMerge w:val="restart"/>
            <w:vAlign w:val="center"/>
          </w:tcPr>
          <w:p w14:paraId="6AD0D226" w14:textId="77777777" w:rsidR="00E020F9" w:rsidRPr="00E40AC8" w:rsidRDefault="00E020F9" w:rsidP="00411C61">
            <w:pPr>
              <w:widowControl w:val="0"/>
              <w:spacing w:after="120"/>
              <w:jc w:val="center"/>
              <w:rPr>
                <w:rFonts w:ascii="GHEA Grapalat" w:hAnsi="GHEA Grapalat"/>
                <w:sz w:val="20"/>
              </w:rPr>
            </w:pPr>
            <w:r w:rsidRPr="00E40AC8">
              <w:rPr>
                <w:rFonts w:ascii="GHEA Grapalat" w:hAnsi="GHEA Grapalat"/>
                <w:sz w:val="20"/>
              </w:rPr>
              <w:t>общая цена/драмов РА</w:t>
            </w:r>
          </w:p>
        </w:tc>
        <w:tc>
          <w:tcPr>
            <w:tcW w:w="858" w:type="dxa"/>
            <w:vMerge w:val="restart"/>
            <w:vAlign w:val="center"/>
          </w:tcPr>
          <w:p w14:paraId="681AFD21" w14:textId="77777777" w:rsidR="00E020F9" w:rsidRPr="00E40AC8" w:rsidRDefault="00E020F9" w:rsidP="00411C61">
            <w:pPr>
              <w:widowControl w:val="0"/>
              <w:spacing w:after="120"/>
              <w:jc w:val="center"/>
              <w:rPr>
                <w:rFonts w:ascii="GHEA Grapalat" w:hAnsi="GHEA Grapalat"/>
                <w:sz w:val="20"/>
              </w:rPr>
            </w:pPr>
            <w:r w:rsidRPr="00E40AC8">
              <w:rPr>
                <w:rFonts w:ascii="GHEA Grapalat" w:hAnsi="GHEA Grapalat"/>
                <w:sz w:val="20"/>
              </w:rPr>
              <w:t>общий объем</w:t>
            </w:r>
          </w:p>
        </w:tc>
        <w:tc>
          <w:tcPr>
            <w:tcW w:w="2110" w:type="dxa"/>
            <w:gridSpan w:val="2"/>
            <w:vAlign w:val="center"/>
          </w:tcPr>
          <w:p w14:paraId="6E6DC89B" w14:textId="77777777" w:rsidR="00E020F9" w:rsidRPr="00E40AC8" w:rsidRDefault="00E020F9" w:rsidP="00411C61">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E020F9" w:rsidRPr="00E40AC8" w14:paraId="349FDF26" w14:textId="77777777" w:rsidTr="00FC002D">
        <w:trPr>
          <w:trHeight w:val="501"/>
          <w:jc w:val="center"/>
        </w:trPr>
        <w:tc>
          <w:tcPr>
            <w:tcW w:w="1965" w:type="dxa"/>
            <w:vMerge/>
            <w:vAlign w:val="center"/>
          </w:tcPr>
          <w:p w14:paraId="4F413E9C" w14:textId="77777777" w:rsidR="00E020F9" w:rsidRPr="00E40AC8" w:rsidRDefault="00E020F9" w:rsidP="00411C61">
            <w:pPr>
              <w:widowControl w:val="0"/>
              <w:spacing w:after="120"/>
              <w:jc w:val="center"/>
              <w:rPr>
                <w:rFonts w:ascii="GHEA Grapalat" w:hAnsi="GHEA Grapalat"/>
                <w:sz w:val="20"/>
              </w:rPr>
            </w:pPr>
          </w:p>
        </w:tc>
        <w:tc>
          <w:tcPr>
            <w:tcW w:w="2019" w:type="dxa"/>
            <w:vMerge/>
            <w:vAlign w:val="center"/>
          </w:tcPr>
          <w:p w14:paraId="150BD904" w14:textId="77777777" w:rsidR="00E020F9" w:rsidRPr="00E40AC8" w:rsidRDefault="00E020F9" w:rsidP="00411C61">
            <w:pPr>
              <w:widowControl w:val="0"/>
              <w:spacing w:after="120"/>
              <w:jc w:val="center"/>
              <w:rPr>
                <w:rFonts w:ascii="GHEA Grapalat" w:hAnsi="GHEA Grapalat"/>
                <w:sz w:val="20"/>
              </w:rPr>
            </w:pPr>
          </w:p>
        </w:tc>
        <w:tc>
          <w:tcPr>
            <w:tcW w:w="1614" w:type="dxa"/>
            <w:vMerge/>
            <w:vAlign w:val="center"/>
          </w:tcPr>
          <w:p w14:paraId="029128FA" w14:textId="77777777" w:rsidR="00E020F9" w:rsidRPr="00E40AC8" w:rsidRDefault="00E020F9" w:rsidP="00411C61">
            <w:pPr>
              <w:widowControl w:val="0"/>
              <w:spacing w:after="120"/>
              <w:jc w:val="center"/>
              <w:rPr>
                <w:rFonts w:ascii="GHEA Grapalat" w:hAnsi="GHEA Grapalat"/>
                <w:sz w:val="20"/>
              </w:rPr>
            </w:pPr>
          </w:p>
        </w:tc>
        <w:tc>
          <w:tcPr>
            <w:tcW w:w="1226" w:type="dxa"/>
            <w:vMerge/>
            <w:vAlign w:val="center"/>
          </w:tcPr>
          <w:p w14:paraId="15DDACFB" w14:textId="77777777" w:rsidR="00E020F9" w:rsidRPr="00E40AC8" w:rsidRDefault="00E020F9" w:rsidP="00411C61">
            <w:pPr>
              <w:widowControl w:val="0"/>
              <w:spacing w:after="120"/>
              <w:jc w:val="center"/>
              <w:rPr>
                <w:rFonts w:ascii="GHEA Grapalat" w:hAnsi="GHEA Grapalat"/>
                <w:sz w:val="20"/>
              </w:rPr>
            </w:pPr>
          </w:p>
        </w:tc>
        <w:tc>
          <w:tcPr>
            <w:tcW w:w="1405" w:type="dxa"/>
            <w:vMerge/>
            <w:vAlign w:val="center"/>
          </w:tcPr>
          <w:p w14:paraId="7441C876" w14:textId="77777777" w:rsidR="00E020F9" w:rsidRPr="00E40AC8" w:rsidRDefault="00E020F9" w:rsidP="00411C61">
            <w:pPr>
              <w:widowControl w:val="0"/>
              <w:spacing w:after="120"/>
              <w:jc w:val="center"/>
              <w:rPr>
                <w:rFonts w:ascii="GHEA Grapalat" w:hAnsi="GHEA Grapalat"/>
                <w:sz w:val="20"/>
              </w:rPr>
            </w:pPr>
          </w:p>
        </w:tc>
        <w:tc>
          <w:tcPr>
            <w:tcW w:w="858" w:type="dxa"/>
            <w:vMerge/>
            <w:vAlign w:val="center"/>
          </w:tcPr>
          <w:p w14:paraId="1AB45F50" w14:textId="77777777" w:rsidR="00E020F9" w:rsidRPr="00E40AC8" w:rsidRDefault="00E020F9" w:rsidP="00411C61">
            <w:pPr>
              <w:widowControl w:val="0"/>
              <w:spacing w:after="120"/>
              <w:jc w:val="center"/>
              <w:rPr>
                <w:rFonts w:ascii="GHEA Grapalat" w:hAnsi="GHEA Grapalat"/>
                <w:sz w:val="20"/>
              </w:rPr>
            </w:pPr>
          </w:p>
        </w:tc>
        <w:tc>
          <w:tcPr>
            <w:tcW w:w="937" w:type="dxa"/>
            <w:vAlign w:val="center"/>
          </w:tcPr>
          <w:p w14:paraId="14B95110" w14:textId="77777777" w:rsidR="00E020F9" w:rsidRPr="00E40AC8" w:rsidRDefault="00E020F9" w:rsidP="00411C61">
            <w:pPr>
              <w:widowControl w:val="0"/>
              <w:spacing w:after="120"/>
              <w:jc w:val="center"/>
              <w:rPr>
                <w:rFonts w:ascii="GHEA Grapalat" w:hAnsi="GHEA Grapalat"/>
                <w:sz w:val="20"/>
              </w:rPr>
            </w:pPr>
            <w:r w:rsidRPr="00E40AC8">
              <w:rPr>
                <w:rFonts w:ascii="GHEA Grapalat" w:hAnsi="GHEA Grapalat"/>
                <w:sz w:val="20"/>
              </w:rPr>
              <w:t>адрес</w:t>
            </w:r>
          </w:p>
        </w:tc>
        <w:tc>
          <w:tcPr>
            <w:tcW w:w="1173" w:type="dxa"/>
            <w:vAlign w:val="center"/>
          </w:tcPr>
          <w:p w14:paraId="246793DA" w14:textId="77777777" w:rsidR="00E020F9" w:rsidRPr="00E40AC8" w:rsidRDefault="00E020F9" w:rsidP="00411C61">
            <w:pPr>
              <w:widowControl w:val="0"/>
              <w:spacing w:after="120"/>
              <w:jc w:val="center"/>
              <w:rPr>
                <w:rFonts w:ascii="GHEA Grapalat" w:hAnsi="GHEA Grapalat"/>
                <w:sz w:val="20"/>
                <w:lang w:val="en-US"/>
              </w:rPr>
            </w:pPr>
            <w:r w:rsidRPr="00E40AC8">
              <w:rPr>
                <w:rFonts w:ascii="GHEA Grapalat" w:hAnsi="GHEA Grapalat"/>
                <w:sz w:val="20"/>
              </w:rPr>
              <w:t>срок</w:t>
            </w:r>
            <w:r>
              <w:rPr>
                <w:rStyle w:val="FootnoteReference"/>
                <w:rFonts w:ascii="GHEA Grapalat" w:hAnsi="GHEA Grapalat"/>
                <w:sz w:val="20"/>
              </w:rPr>
              <w:footnoteReference w:customMarkFollows="1" w:id="25"/>
              <w:t>**</w:t>
            </w:r>
          </w:p>
        </w:tc>
      </w:tr>
      <w:tr w:rsidR="00E020F9" w:rsidRPr="00E40AC8" w14:paraId="63E44B74" w14:textId="77777777" w:rsidTr="00FC002D">
        <w:trPr>
          <w:trHeight w:val="277"/>
          <w:jc w:val="center"/>
        </w:trPr>
        <w:tc>
          <w:tcPr>
            <w:tcW w:w="1965" w:type="dxa"/>
            <w:vAlign w:val="center"/>
          </w:tcPr>
          <w:p w14:paraId="74407D2F" w14:textId="77777777" w:rsidR="00E020F9" w:rsidRPr="00E40AC8" w:rsidRDefault="00E020F9" w:rsidP="00411C61">
            <w:pPr>
              <w:widowControl w:val="0"/>
              <w:spacing w:after="120"/>
              <w:jc w:val="center"/>
              <w:rPr>
                <w:rFonts w:ascii="GHEA Grapalat" w:hAnsi="GHEA Grapalat"/>
                <w:sz w:val="20"/>
              </w:rPr>
            </w:pPr>
          </w:p>
        </w:tc>
        <w:tc>
          <w:tcPr>
            <w:tcW w:w="2019" w:type="dxa"/>
            <w:vAlign w:val="center"/>
          </w:tcPr>
          <w:p w14:paraId="690F5FBE" w14:textId="77777777" w:rsidR="00E020F9" w:rsidRPr="00E40AC8" w:rsidRDefault="00E020F9" w:rsidP="00411C61">
            <w:pPr>
              <w:widowControl w:val="0"/>
              <w:spacing w:after="120"/>
              <w:jc w:val="center"/>
              <w:rPr>
                <w:rFonts w:ascii="GHEA Grapalat" w:hAnsi="GHEA Grapalat"/>
                <w:sz w:val="20"/>
              </w:rPr>
            </w:pPr>
          </w:p>
        </w:tc>
        <w:tc>
          <w:tcPr>
            <w:tcW w:w="1614" w:type="dxa"/>
            <w:vAlign w:val="center"/>
          </w:tcPr>
          <w:p w14:paraId="0DD8FCFA" w14:textId="77777777" w:rsidR="00E020F9" w:rsidRPr="00E40AC8" w:rsidRDefault="00E020F9" w:rsidP="00411C61">
            <w:pPr>
              <w:widowControl w:val="0"/>
              <w:spacing w:after="120"/>
              <w:jc w:val="center"/>
              <w:rPr>
                <w:rFonts w:ascii="GHEA Grapalat" w:hAnsi="GHEA Grapalat"/>
                <w:sz w:val="20"/>
              </w:rPr>
            </w:pPr>
          </w:p>
        </w:tc>
        <w:tc>
          <w:tcPr>
            <w:tcW w:w="1226" w:type="dxa"/>
            <w:vAlign w:val="center"/>
          </w:tcPr>
          <w:p w14:paraId="586DCD73" w14:textId="77777777" w:rsidR="00E020F9" w:rsidRPr="00E40AC8" w:rsidRDefault="00E020F9" w:rsidP="00411C61">
            <w:pPr>
              <w:widowControl w:val="0"/>
              <w:spacing w:after="120"/>
              <w:jc w:val="center"/>
              <w:rPr>
                <w:rFonts w:ascii="GHEA Grapalat" w:hAnsi="GHEA Grapalat"/>
                <w:sz w:val="20"/>
              </w:rPr>
            </w:pPr>
          </w:p>
        </w:tc>
        <w:tc>
          <w:tcPr>
            <w:tcW w:w="1405" w:type="dxa"/>
            <w:vAlign w:val="center"/>
          </w:tcPr>
          <w:p w14:paraId="076F8B53" w14:textId="77777777" w:rsidR="00E020F9" w:rsidRPr="00E40AC8" w:rsidRDefault="00E020F9" w:rsidP="00411C61">
            <w:pPr>
              <w:widowControl w:val="0"/>
              <w:spacing w:after="120"/>
              <w:jc w:val="center"/>
              <w:rPr>
                <w:rFonts w:ascii="GHEA Grapalat" w:hAnsi="GHEA Grapalat"/>
                <w:sz w:val="20"/>
              </w:rPr>
            </w:pPr>
          </w:p>
        </w:tc>
        <w:tc>
          <w:tcPr>
            <w:tcW w:w="858" w:type="dxa"/>
            <w:vAlign w:val="center"/>
          </w:tcPr>
          <w:p w14:paraId="5D409AC2" w14:textId="77777777" w:rsidR="00E020F9" w:rsidRPr="00E40AC8" w:rsidRDefault="00E020F9" w:rsidP="00411C61">
            <w:pPr>
              <w:widowControl w:val="0"/>
              <w:spacing w:after="120"/>
              <w:jc w:val="center"/>
              <w:rPr>
                <w:rFonts w:ascii="GHEA Grapalat" w:hAnsi="GHEA Grapalat"/>
                <w:sz w:val="20"/>
              </w:rPr>
            </w:pPr>
          </w:p>
        </w:tc>
        <w:tc>
          <w:tcPr>
            <w:tcW w:w="937" w:type="dxa"/>
            <w:vAlign w:val="center"/>
          </w:tcPr>
          <w:p w14:paraId="127DF9BE" w14:textId="77777777" w:rsidR="00E020F9" w:rsidRPr="00E40AC8" w:rsidRDefault="00E020F9" w:rsidP="00411C61">
            <w:pPr>
              <w:widowControl w:val="0"/>
              <w:spacing w:after="120"/>
              <w:jc w:val="center"/>
              <w:rPr>
                <w:rFonts w:ascii="GHEA Grapalat" w:hAnsi="GHEA Grapalat"/>
                <w:sz w:val="20"/>
              </w:rPr>
            </w:pPr>
          </w:p>
        </w:tc>
        <w:tc>
          <w:tcPr>
            <w:tcW w:w="1173" w:type="dxa"/>
            <w:vAlign w:val="center"/>
          </w:tcPr>
          <w:p w14:paraId="05E2ABC5" w14:textId="77777777" w:rsidR="00E020F9" w:rsidRPr="00E40AC8" w:rsidRDefault="00E020F9" w:rsidP="00411C61">
            <w:pPr>
              <w:widowControl w:val="0"/>
              <w:spacing w:after="120"/>
              <w:jc w:val="center"/>
              <w:rPr>
                <w:rFonts w:ascii="GHEA Grapalat" w:hAnsi="GHEA Grapalat"/>
                <w:sz w:val="20"/>
              </w:rPr>
            </w:pPr>
          </w:p>
        </w:tc>
      </w:tr>
      <w:tr w:rsidR="00FC002D" w:rsidRPr="00E40AC8" w14:paraId="445EAA2E" w14:textId="77777777" w:rsidTr="00FC002D">
        <w:trPr>
          <w:trHeight w:val="439"/>
          <w:jc w:val="center"/>
        </w:trPr>
        <w:tc>
          <w:tcPr>
            <w:tcW w:w="1965" w:type="dxa"/>
            <w:vAlign w:val="center"/>
          </w:tcPr>
          <w:p w14:paraId="482F8565" w14:textId="77777777" w:rsidR="00FC002D" w:rsidRPr="00E40AC8" w:rsidRDefault="00FC002D" w:rsidP="00FC002D">
            <w:pPr>
              <w:widowControl w:val="0"/>
              <w:spacing w:after="120"/>
              <w:jc w:val="center"/>
              <w:rPr>
                <w:rFonts w:ascii="GHEA Grapalat" w:hAnsi="GHEA Grapalat"/>
                <w:sz w:val="20"/>
              </w:rPr>
            </w:pPr>
            <w:r>
              <w:rPr>
                <w:rFonts w:ascii="GHEA Grapalat" w:hAnsi="GHEA Grapalat"/>
                <w:sz w:val="20"/>
              </w:rPr>
              <w:t>1</w:t>
            </w:r>
          </w:p>
        </w:tc>
        <w:tc>
          <w:tcPr>
            <w:tcW w:w="2019" w:type="dxa"/>
            <w:vAlign w:val="center"/>
          </w:tcPr>
          <w:p w14:paraId="621D4EE1" w14:textId="1D4610BB" w:rsidR="00FC002D" w:rsidRPr="00B75036" w:rsidRDefault="00FC002D" w:rsidP="00FC002D">
            <w:pPr>
              <w:widowControl w:val="0"/>
              <w:spacing w:after="120"/>
              <w:jc w:val="center"/>
              <w:rPr>
                <w:rFonts w:ascii="GHEA Grapalat" w:hAnsi="GHEA Grapalat"/>
                <w:sz w:val="20"/>
                <w:lang w:val="en-GB"/>
              </w:rPr>
            </w:pPr>
            <w:r>
              <w:rPr>
                <w:rFonts w:ascii="GHEA Grapalat" w:hAnsi="GHEA Grapalat"/>
                <w:sz w:val="18"/>
                <w:szCs w:val="18"/>
                <w:lang w:val="hy-AM"/>
              </w:rPr>
              <w:t>50531140</w:t>
            </w:r>
          </w:p>
        </w:tc>
        <w:tc>
          <w:tcPr>
            <w:tcW w:w="1614" w:type="dxa"/>
            <w:vAlign w:val="center"/>
          </w:tcPr>
          <w:p w14:paraId="1967E9C1" w14:textId="2C74F8B2" w:rsidR="00FC002D" w:rsidRPr="00E40AC8" w:rsidRDefault="00FC002D" w:rsidP="00FC002D">
            <w:pPr>
              <w:widowControl w:val="0"/>
              <w:spacing w:after="120"/>
              <w:jc w:val="center"/>
              <w:rPr>
                <w:rFonts w:ascii="GHEA Grapalat" w:hAnsi="GHEA Grapalat"/>
                <w:sz w:val="20"/>
              </w:rPr>
            </w:pPr>
            <w:r>
              <w:rPr>
                <w:rFonts w:ascii="GHEA Grapalat" w:hAnsi="GHEA Grapalat" w:cs="Sylfaen"/>
                <w:sz w:val="20"/>
                <w:szCs w:val="20"/>
              </w:rPr>
              <w:t>Экспертиза проектно-сметной документации строительства футбольной школы в общине Арташат, Араратской области РА</w:t>
            </w:r>
            <w:r>
              <w:rPr>
                <w:rFonts w:ascii="GHEA Grapalat" w:hAnsi="GHEA Grapalat" w:cs="Sylfaen"/>
                <w:sz w:val="20"/>
                <w:szCs w:val="20"/>
                <w:lang w:val="hy-AM"/>
              </w:rPr>
              <w:t xml:space="preserve"> </w:t>
            </w:r>
          </w:p>
        </w:tc>
        <w:tc>
          <w:tcPr>
            <w:tcW w:w="1226" w:type="dxa"/>
            <w:vAlign w:val="center"/>
          </w:tcPr>
          <w:p w14:paraId="427F46B0" w14:textId="1D383B9D" w:rsidR="00FC002D" w:rsidRPr="00E40AC8" w:rsidRDefault="00FC002D" w:rsidP="00FC002D">
            <w:pPr>
              <w:widowControl w:val="0"/>
              <w:spacing w:after="120"/>
              <w:jc w:val="center"/>
              <w:rPr>
                <w:rFonts w:ascii="GHEA Grapalat" w:hAnsi="GHEA Grapalat"/>
                <w:sz w:val="20"/>
              </w:rPr>
            </w:pPr>
            <w:r>
              <w:rPr>
                <w:rFonts w:ascii="GHEA Grapalat" w:hAnsi="GHEA Grapalat"/>
                <w:sz w:val="18"/>
                <w:szCs w:val="18"/>
                <w:lang w:val="hy-AM"/>
              </w:rPr>
              <w:t>АМД</w:t>
            </w:r>
          </w:p>
        </w:tc>
        <w:tc>
          <w:tcPr>
            <w:tcW w:w="1405" w:type="dxa"/>
            <w:vAlign w:val="center"/>
          </w:tcPr>
          <w:p w14:paraId="27C7A2E8" w14:textId="521F1250" w:rsidR="00FC002D" w:rsidRPr="00E40AC8" w:rsidRDefault="00FC002D" w:rsidP="00FC002D">
            <w:pPr>
              <w:widowControl w:val="0"/>
              <w:spacing w:after="120"/>
              <w:jc w:val="center"/>
              <w:rPr>
                <w:rFonts w:ascii="GHEA Grapalat" w:hAnsi="GHEA Grapalat"/>
                <w:sz w:val="20"/>
              </w:rPr>
            </w:pPr>
            <w:r>
              <w:rPr>
                <w:rFonts w:ascii="Sylfaen" w:hAnsi="Sylfaen" w:cs="Sylfaen"/>
                <w:sz w:val="20"/>
                <w:szCs w:val="20"/>
              </w:rPr>
              <w:t>1 200 000</w:t>
            </w:r>
          </w:p>
        </w:tc>
        <w:tc>
          <w:tcPr>
            <w:tcW w:w="858" w:type="dxa"/>
            <w:vAlign w:val="center"/>
          </w:tcPr>
          <w:p w14:paraId="30C1775F" w14:textId="7BED4C7C" w:rsidR="00FC002D" w:rsidRPr="00E40AC8" w:rsidRDefault="00FC002D" w:rsidP="00FC002D">
            <w:pPr>
              <w:widowControl w:val="0"/>
              <w:spacing w:after="120"/>
              <w:jc w:val="center"/>
              <w:rPr>
                <w:rFonts w:ascii="GHEA Grapalat" w:hAnsi="GHEA Grapalat"/>
                <w:sz w:val="20"/>
              </w:rPr>
            </w:pPr>
            <w:r>
              <w:rPr>
                <w:rFonts w:ascii="GHEA Grapalat" w:hAnsi="GHEA Grapalat"/>
                <w:sz w:val="18"/>
                <w:szCs w:val="18"/>
                <w:lang w:val="hy-AM"/>
              </w:rPr>
              <w:t>1</w:t>
            </w:r>
          </w:p>
        </w:tc>
        <w:tc>
          <w:tcPr>
            <w:tcW w:w="937" w:type="dxa"/>
            <w:vAlign w:val="center"/>
          </w:tcPr>
          <w:p w14:paraId="090D503B" w14:textId="54B61D0D" w:rsidR="00FC002D" w:rsidRPr="00E40AC8" w:rsidRDefault="00FC002D" w:rsidP="00FC002D">
            <w:pPr>
              <w:widowControl w:val="0"/>
              <w:spacing w:after="120"/>
              <w:jc w:val="center"/>
              <w:rPr>
                <w:rFonts w:ascii="GHEA Grapalat" w:hAnsi="GHEA Grapalat"/>
                <w:sz w:val="20"/>
              </w:rPr>
            </w:pPr>
            <w:r>
              <w:rPr>
                <w:rFonts w:ascii="GHEA Grapalat" w:hAnsi="GHEA Grapalat"/>
                <w:sz w:val="18"/>
                <w:szCs w:val="18"/>
                <w:lang w:val="hy-AM"/>
              </w:rPr>
              <w:t xml:space="preserve">РА, гр. Ереван, </w:t>
            </w:r>
            <w:r>
              <w:rPr>
                <w:rFonts w:ascii="GHEA Grapalat" w:hAnsi="GHEA Grapalat"/>
                <w:sz w:val="18"/>
                <w:szCs w:val="18"/>
              </w:rPr>
              <w:t>Ханджян 27</w:t>
            </w:r>
          </w:p>
        </w:tc>
        <w:tc>
          <w:tcPr>
            <w:tcW w:w="1173" w:type="dxa"/>
            <w:vAlign w:val="center"/>
          </w:tcPr>
          <w:p w14:paraId="5ECB9D4E" w14:textId="3EB3FE81" w:rsidR="00FC002D" w:rsidRPr="00E40AC8" w:rsidRDefault="00FC002D" w:rsidP="00FC002D">
            <w:pPr>
              <w:widowControl w:val="0"/>
              <w:spacing w:after="120"/>
              <w:jc w:val="center"/>
              <w:rPr>
                <w:rFonts w:ascii="GHEA Grapalat" w:hAnsi="GHEA Grapalat"/>
                <w:sz w:val="20"/>
              </w:rPr>
            </w:pPr>
            <w:r>
              <w:rPr>
                <w:rFonts w:ascii="GHEA Grapalat" w:hAnsi="GHEA Grapalat"/>
                <w:i/>
                <w:sz w:val="18"/>
                <w:szCs w:val="18"/>
              </w:rPr>
              <w:t>15 рабочих</w:t>
            </w:r>
            <w:r>
              <w:rPr>
                <w:rFonts w:ascii="GHEA Grapalat" w:hAnsi="GHEA Grapalat"/>
                <w:i/>
                <w:sz w:val="18"/>
                <w:szCs w:val="18"/>
                <w:lang w:val="hy-AM"/>
              </w:rPr>
              <w:t xml:space="preserve"> дней с момента подписания договора</w:t>
            </w:r>
          </w:p>
        </w:tc>
      </w:tr>
    </w:tbl>
    <w:p w14:paraId="14FB8799" w14:textId="77777777" w:rsidR="003B2F27" w:rsidRPr="00AD29CE" w:rsidRDefault="003B2F27" w:rsidP="003B2F27">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14:paraId="4AFAEBE4" w14:textId="77777777" w:rsidTr="005B7138">
        <w:trPr>
          <w:jc w:val="center"/>
        </w:trPr>
        <w:tc>
          <w:tcPr>
            <w:tcW w:w="4536" w:type="dxa"/>
          </w:tcPr>
          <w:p w14:paraId="108DAE89"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266D68DB"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14:paraId="4E5C5E0B"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lastRenderedPageBreak/>
              <w:t>/подпись/</w:t>
            </w:r>
          </w:p>
          <w:p w14:paraId="4890A696"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7053931E" w14:textId="77777777" w:rsidR="003B2F27" w:rsidRPr="00AD29CE" w:rsidRDefault="003B2F27" w:rsidP="005B7138">
            <w:pPr>
              <w:widowControl w:val="0"/>
              <w:spacing w:after="160" w:line="360" w:lineRule="auto"/>
              <w:jc w:val="center"/>
              <w:rPr>
                <w:rFonts w:ascii="GHEA Grapalat" w:hAnsi="GHEA Grapalat"/>
              </w:rPr>
            </w:pPr>
          </w:p>
        </w:tc>
        <w:tc>
          <w:tcPr>
            <w:tcW w:w="4343" w:type="dxa"/>
          </w:tcPr>
          <w:p w14:paraId="513FE2CE"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1AECCAE3"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14:paraId="093015F9"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lastRenderedPageBreak/>
              <w:t>/подпись/</w:t>
            </w:r>
          </w:p>
          <w:p w14:paraId="14C7AB14"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14:paraId="17386A90" w14:textId="77777777"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lastRenderedPageBreak/>
        <w:br w:type="page"/>
      </w:r>
    </w:p>
    <w:p w14:paraId="0ABDE0DB" w14:textId="77777777" w:rsidR="00E020F9" w:rsidRPr="00081D7E" w:rsidRDefault="00E020F9" w:rsidP="00E020F9">
      <w:pPr>
        <w:widowControl w:val="0"/>
        <w:spacing w:after="160" w:line="360" w:lineRule="auto"/>
        <w:jc w:val="right"/>
        <w:rPr>
          <w:rFonts w:ascii="Sylfaen" w:eastAsia="MS Mincho" w:hAnsi="Sylfaen" w:cs="MS Mincho"/>
          <w:i/>
          <w:lang w:val="en-US"/>
        </w:rPr>
      </w:pPr>
      <w:r w:rsidRPr="00081D7E">
        <w:rPr>
          <w:rFonts w:ascii="GHEA Grapalat" w:hAnsi="GHEA Grapalat"/>
          <w:i/>
        </w:rPr>
        <w:lastRenderedPageBreak/>
        <w:t>Приложение № 1</w:t>
      </w:r>
      <w:r w:rsidRPr="00081D7E">
        <w:rPr>
          <w:rFonts w:ascii="Microsoft JhengHei" w:eastAsia="Microsoft JhengHei" w:hAnsi="Microsoft JhengHei" w:cs="Microsoft JhengHei" w:hint="eastAsia"/>
          <w:i/>
          <w:lang w:val="hy-AM"/>
        </w:rPr>
        <w:t>․</w:t>
      </w:r>
      <w:r w:rsidRPr="00081D7E">
        <w:rPr>
          <w:rFonts w:ascii="Sylfaen" w:eastAsia="MS Mincho" w:hAnsi="Sylfaen" w:cs="MS Mincho"/>
          <w:i/>
          <w:lang w:val="en-US"/>
        </w:rPr>
        <w:t>1</w:t>
      </w:r>
    </w:p>
    <w:p w14:paraId="3167F30D" w14:textId="5BFA3F56" w:rsidR="00E020F9" w:rsidRPr="00AD29CE" w:rsidRDefault="00E020F9" w:rsidP="00E020F9">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Pr>
          <w:rFonts w:ascii="GHEA Grapalat" w:hAnsi="GHEA Grapalat"/>
          <w:i/>
        </w:rPr>
        <w:t xml:space="preserve"> </w:t>
      </w:r>
      <w:r w:rsidR="00547E83">
        <w:rPr>
          <w:rFonts w:ascii="GHEA Grapalat" w:hAnsi="GHEA Grapalat"/>
          <w:b/>
          <w:i/>
        </w:rPr>
        <w:t>HFF-GH-NPTcDzB -2025/6</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025</w:t>
      </w:r>
      <w:r w:rsidRPr="00AD29CE">
        <w:rPr>
          <w:rFonts w:ascii="GHEA Grapalat" w:hAnsi="GHEA Grapalat"/>
          <w:i/>
        </w:rPr>
        <w:t>г.</w:t>
      </w:r>
    </w:p>
    <w:p w14:paraId="7BE3FABF" w14:textId="77777777" w:rsidR="00E020F9" w:rsidRPr="00081D7E" w:rsidRDefault="00E020F9" w:rsidP="00E020F9">
      <w:pPr>
        <w:widowControl w:val="0"/>
        <w:spacing w:after="160" w:line="360" w:lineRule="auto"/>
        <w:jc w:val="center"/>
        <w:rPr>
          <w:rFonts w:ascii="GHEA Grapalat" w:hAnsi="GHEA Grapalat"/>
        </w:rPr>
      </w:pPr>
    </w:p>
    <w:p w14:paraId="74177BD0" w14:textId="77777777" w:rsidR="00E020F9" w:rsidRPr="00CD13F3" w:rsidRDefault="00E020F9" w:rsidP="00E020F9">
      <w:pPr>
        <w:widowControl w:val="0"/>
        <w:spacing w:after="160" w:line="360" w:lineRule="auto"/>
        <w:jc w:val="center"/>
        <w:rPr>
          <w:rFonts w:ascii="GHEA Grapalat" w:hAnsi="GHEA Grapalat"/>
          <w:b/>
        </w:rPr>
      </w:pPr>
      <w:r w:rsidRPr="00CD13F3">
        <w:rPr>
          <w:rFonts w:ascii="GHEA Grapalat" w:hAnsi="GHEA Grapalat"/>
          <w:b/>
          <w:lang w:val="hy-AM"/>
        </w:rPr>
        <w:t>ТЕХНИЧЕСКИЕ ХАРАКТЕРИСТИКИ</w:t>
      </w:r>
    </w:p>
    <w:p w14:paraId="2CAA55B0" w14:textId="77777777" w:rsidR="00FC002D" w:rsidRPr="00CD13F3" w:rsidRDefault="00FC002D" w:rsidP="00FC002D">
      <w:pPr>
        <w:widowControl w:val="0"/>
        <w:spacing w:after="160" w:line="360" w:lineRule="auto"/>
        <w:jc w:val="center"/>
        <w:rPr>
          <w:rFonts w:ascii="GHEA Grapalat" w:hAnsi="GHEA Grapalat"/>
          <w:b/>
          <w:i/>
        </w:rPr>
      </w:pPr>
      <w:r w:rsidRPr="00CD13F3">
        <w:rPr>
          <w:rFonts w:ascii="GHEA Grapalat" w:hAnsi="GHEA Grapalat"/>
          <w:b/>
          <w:i/>
        </w:rPr>
        <w:t>Экспертиза проектно-сметной документации строительства футбольной школы в общине Арташат, Араратской области РА</w:t>
      </w:r>
    </w:p>
    <w:p w14:paraId="1DA60520" w14:textId="77777777" w:rsidR="00FC002D" w:rsidRPr="00CD13F3" w:rsidRDefault="00FC002D" w:rsidP="00FC002D">
      <w:pPr>
        <w:widowControl w:val="0"/>
        <w:spacing w:after="160" w:line="360" w:lineRule="auto"/>
        <w:jc w:val="center"/>
        <w:rPr>
          <w:rFonts w:ascii="GHEA Grapalat" w:hAnsi="GHEA Grapalat"/>
          <w:b/>
          <w:i/>
        </w:rPr>
      </w:pPr>
    </w:p>
    <w:tbl>
      <w:tblPr>
        <w:tblStyle w:val="TableGrid"/>
        <w:tblW w:w="9923" w:type="dxa"/>
        <w:tblInd w:w="108" w:type="dxa"/>
        <w:tblLook w:val="04A0" w:firstRow="1" w:lastRow="0" w:firstColumn="1" w:lastColumn="0" w:noHBand="0" w:noVBand="1"/>
      </w:tblPr>
      <w:tblGrid>
        <w:gridCol w:w="709"/>
        <w:gridCol w:w="3211"/>
        <w:gridCol w:w="6003"/>
      </w:tblGrid>
      <w:tr w:rsidR="00FC002D" w:rsidRPr="00CD13F3" w14:paraId="12831A87" w14:textId="77777777" w:rsidTr="003453BC">
        <w:trPr>
          <w:trHeight w:val="1852"/>
        </w:trPr>
        <w:tc>
          <w:tcPr>
            <w:tcW w:w="709" w:type="dxa"/>
            <w:tcBorders>
              <w:top w:val="single" w:sz="4" w:space="0" w:color="auto"/>
              <w:left w:val="single" w:sz="4" w:space="0" w:color="auto"/>
              <w:bottom w:val="single" w:sz="4" w:space="0" w:color="auto"/>
              <w:right w:val="single" w:sz="4" w:space="0" w:color="auto"/>
            </w:tcBorders>
            <w:hideMark/>
          </w:tcPr>
          <w:p w14:paraId="051F5B58" w14:textId="77777777" w:rsidR="00FC002D" w:rsidRPr="00CD13F3" w:rsidRDefault="00FC002D" w:rsidP="003453BC">
            <w:pPr>
              <w:widowControl w:val="0"/>
              <w:spacing w:after="160" w:line="360" w:lineRule="auto"/>
              <w:jc w:val="center"/>
              <w:rPr>
                <w:rFonts w:ascii="GHEA Grapalat" w:hAnsi="GHEA Grapalat"/>
                <w:lang w:val="hy-AM"/>
              </w:rPr>
            </w:pPr>
            <w:r w:rsidRPr="00CD13F3">
              <w:rPr>
                <w:rFonts w:ascii="GHEA Grapalat" w:hAnsi="GHEA Grapalat"/>
                <w:lang w:val="hy-AM"/>
              </w:rPr>
              <w:t>1</w:t>
            </w:r>
          </w:p>
        </w:tc>
        <w:tc>
          <w:tcPr>
            <w:tcW w:w="3211" w:type="dxa"/>
            <w:tcBorders>
              <w:top w:val="single" w:sz="4" w:space="0" w:color="auto"/>
              <w:left w:val="single" w:sz="4" w:space="0" w:color="auto"/>
              <w:bottom w:val="single" w:sz="4" w:space="0" w:color="auto"/>
              <w:right w:val="single" w:sz="4" w:space="0" w:color="auto"/>
            </w:tcBorders>
            <w:hideMark/>
          </w:tcPr>
          <w:p w14:paraId="1EFFF3B8" w14:textId="77777777" w:rsidR="00FC002D" w:rsidRPr="00CD13F3" w:rsidRDefault="00FC002D" w:rsidP="003453BC">
            <w:pPr>
              <w:widowControl w:val="0"/>
              <w:spacing w:after="160" w:line="360" w:lineRule="auto"/>
              <w:jc w:val="center"/>
              <w:rPr>
                <w:rFonts w:ascii="GHEA Grapalat" w:hAnsi="GHEA Grapalat"/>
                <w:lang w:val="hy-AM"/>
              </w:rPr>
            </w:pPr>
            <w:r w:rsidRPr="00CD13F3">
              <w:rPr>
                <w:rFonts w:ascii="GHEA Grapalat" w:hAnsi="GHEA Grapalat"/>
                <w:lang w:val="hy-AM"/>
              </w:rPr>
              <w:t>Краткое описание задания</w:t>
            </w:r>
          </w:p>
        </w:tc>
        <w:tc>
          <w:tcPr>
            <w:tcW w:w="6003" w:type="dxa"/>
            <w:tcBorders>
              <w:top w:val="single" w:sz="4" w:space="0" w:color="auto"/>
              <w:left w:val="single" w:sz="4" w:space="0" w:color="auto"/>
              <w:bottom w:val="single" w:sz="4" w:space="0" w:color="auto"/>
              <w:right w:val="single" w:sz="4" w:space="0" w:color="auto"/>
            </w:tcBorders>
            <w:hideMark/>
          </w:tcPr>
          <w:p w14:paraId="5C35AEE3" w14:textId="77777777" w:rsidR="00FC002D" w:rsidRPr="00CD13F3" w:rsidRDefault="00FC002D" w:rsidP="003453BC">
            <w:pPr>
              <w:widowControl w:val="0"/>
              <w:spacing w:after="160" w:line="360" w:lineRule="auto"/>
              <w:jc w:val="center"/>
              <w:rPr>
                <w:rFonts w:ascii="GHEA Grapalat" w:hAnsi="GHEA Grapalat"/>
                <w:lang w:val="hy-AM"/>
              </w:rPr>
            </w:pPr>
            <w:r w:rsidRPr="00CD13F3">
              <w:rPr>
                <w:rFonts w:ascii="GHEA Grapalat" w:hAnsi="GHEA Grapalat"/>
                <w:lang w:val="hy-AM"/>
              </w:rPr>
              <w:t xml:space="preserve">Задание </w:t>
            </w:r>
            <w:r w:rsidRPr="00CD13F3">
              <w:rPr>
                <w:rFonts w:ascii="GHEA Grapalat" w:hAnsi="GHEA Grapalat"/>
              </w:rPr>
              <w:t xml:space="preserve">Для строительства футбольной школы в общине Арташат, Араратской области разработан соответствующий проект. Футбольная школа состоит из одного корпуса — одноэтажного здания с осевыми размерами 69,4 × 12,8 м, на котором предусмотрено возведение трибуны на 1100 мест. Также предусмотрено строительство футбольного поля с габаритами 72,0 × 109,0 м. В трибуне предусмотрена </w:t>
            </w:r>
            <w:r w:rsidRPr="00CD13F3">
              <w:rPr>
                <w:rFonts w:ascii="GHEA Grapalat" w:hAnsi="GHEA Grapalat"/>
                <w:lang w:val="en-US"/>
              </w:rPr>
              <w:t>VIP</w:t>
            </w:r>
            <w:r w:rsidRPr="00CD13F3">
              <w:rPr>
                <w:rFonts w:ascii="GHEA Grapalat" w:hAnsi="GHEA Grapalat"/>
              </w:rPr>
              <w:t xml:space="preserve">-ложа. В здании запланированы системы вентиляции, отопления, видеонаблюдения, противопожарной защиты, водоснабжения и канализации, электроснабжения. </w:t>
            </w:r>
            <w:proofErr w:type="spellStart"/>
            <w:r w:rsidRPr="00CD13F3">
              <w:rPr>
                <w:rFonts w:ascii="GHEA Grapalat" w:hAnsi="GHEA Grapalat"/>
                <w:lang w:val="en-US"/>
              </w:rPr>
              <w:t>На</w:t>
            </w:r>
            <w:proofErr w:type="spellEnd"/>
            <w:r w:rsidRPr="00CD13F3">
              <w:rPr>
                <w:rFonts w:ascii="GHEA Grapalat" w:hAnsi="GHEA Grapalat"/>
                <w:lang w:val="en-US"/>
              </w:rPr>
              <w:t xml:space="preserve"> </w:t>
            </w:r>
            <w:proofErr w:type="spellStart"/>
            <w:r w:rsidRPr="00CD13F3">
              <w:rPr>
                <w:rFonts w:ascii="GHEA Grapalat" w:hAnsi="GHEA Grapalat"/>
                <w:lang w:val="en-US"/>
              </w:rPr>
              <w:t>территории</w:t>
            </w:r>
            <w:proofErr w:type="spellEnd"/>
            <w:r w:rsidRPr="00CD13F3">
              <w:rPr>
                <w:rFonts w:ascii="GHEA Grapalat" w:hAnsi="GHEA Grapalat"/>
                <w:lang w:val="en-US"/>
              </w:rPr>
              <w:t xml:space="preserve"> </w:t>
            </w:r>
            <w:proofErr w:type="spellStart"/>
            <w:r w:rsidRPr="00CD13F3">
              <w:rPr>
                <w:rFonts w:ascii="GHEA Grapalat" w:hAnsi="GHEA Grapalat"/>
                <w:lang w:val="en-US"/>
              </w:rPr>
              <w:t>предусмотрена</w:t>
            </w:r>
            <w:proofErr w:type="spellEnd"/>
            <w:r w:rsidRPr="00CD13F3">
              <w:rPr>
                <w:rFonts w:ascii="GHEA Grapalat" w:hAnsi="GHEA Grapalat"/>
                <w:lang w:val="en-US"/>
              </w:rPr>
              <w:t xml:space="preserve"> </w:t>
            </w:r>
            <w:proofErr w:type="spellStart"/>
            <w:r w:rsidRPr="00CD13F3">
              <w:rPr>
                <w:rFonts w:ascii="GHEA Grapalat" w:hAnsi="GHEA Grapalat"/>
                <w:lang w:val="en-US"/>
              </w:rPr>
              <w:t>открытая</w:t>
            </w:r>
            <w:proofErr w:type="spellEnd"/>
            <w:r w:rsidRPr="00CD13F3">
              <w:rPr>
                <w:rFonts w:ascii="GHEA Grapalat" w:hAnsi="GHEA Grapalat"/>
                <w:lang w:val="en-US"/>
              </w:rPr>
              <w:t xml:space="preserve"> </w:t>
            </w:r>
            <w:proofErr w:type="spellStart"/>
            <w:r w:rsidRPr="00CD13F3">
              <w:rPr>
                <w:rFonts w:ascii="GHEA Grapalat" w:hAnsi="GHEA Grapalat"/>
                <w:lang w:val="en-US"/>
              </w:rPr>
              <w:t>автостоянка</w:t>
            </w:r>
            <w:proofErr w:type="spellEnd"/>
            <w:r w:rsidRPr="00CD13F3">
              <w:rPr>
                <w:rFonts w:ascii="GHEA Grapalat" w:hAnsi="GHEA Grapalat"/>
                <w:lang w:val="en-US"/>
              </w:rPr>
              <w:t xml:space="preserve">. </w:t>
            </w:r>
            <w:proofErr w:type="spellStart"/>
            <w:r w:rsidRPr="00CD13F3">
              <w:rPr>
                <w:rFonts w:ascii="GHEA Grapalat" w:hAnsi="GHEA Grapalat"/>
                <w:lang w:val="en-US"/>
              </w:rPr>
              <w:t>Территория</w:t>
            </w:r>
            <w:proofErr w:type="spellEnd"/>
            <w:r w:rsidRPr="00CD13F3">
              <w:rPr>
                <w:rFonts w:ascii="GHEA Grapalat" w:hAnsi="GHEA Grapalat"/>
                <w:lang w:val="en-US"/>
              </w:rPr>
              <w:t xml:space="preserve"> </w:t>
            </w:r>
            <w:proofErr w:type="spellStart"/>
            <w:r w:rsidRPr="00CD13F3">
              <w:rPr>
                <w:rFonts w:ascii="GHEA Grapalat" w:hAnsi="GHEA Grapalat"/>
                <w:lang w:val="en-US"/>
              </w:rPr>
              <w:t>подлежит</w:t>
            </w:r>
            <w:proofErr w:type="spellEnd"/>
            <w:r w:rsidRPr="00CD13F3">
              <w:rPr>
                <w:rFonts w:ascii="GHEA Grapalat" w:hAnsi="GHEA Grapalat"/>
                <w:lang w:val="en-US"/>
              </w:rPr>
              <w:t xml:space="preserve"> </w:t>
            </w:r>
            <w:proofErr w:type="spellStart"/>
            <w:r w:rsidRPr="00CD13F3">
              <w:rPr>
                <w:rFonts w:ascii="GHEA Grapalat" w:hAnsi="GHEA Grapalat"/>
                <w:lang w:val="en-US"/>
              </w:rPr>
              <w:t>ограждению</w:t>
            </w:r>
            <w:proofErr w:type="spellEnd"/>
            <w:r w:rsidRPr="00CD13F3">
              <w:rPr>
                <w:rFonts w:ascii="GHEA Grapalat" w:hAnsi="GHEA Grapalat"/>
                <w:lang w:val="en-US"/>
              </w:rPr>
              <w:t>.</w:t>
            </w:r>
          </w:p>
        </w:tc>
      </w:tr>
      <w:tr w:rsidR="00FC002D" w:rsidRPr="00CD13F3" w14:paraId="60EB6B10" w14:textId="77777777" w:rsidTr="003453BC">
        <w:trPr>
          <w:trHeight w:val="920"/>
        </w:trPr>
        <w:tc>
          <w:tcPr>
            <w:tcW w:w="709" w:type="dxa"/>
            <w:tcBorders>
              <w:top w:val="single" w:sz="4" w:space="0" w:color="auto"/>
              <w:left w:val="single" w:sz="4" w:space="0" w:color="auto"/>
              <w:bottom w:val="single" w:sz="4" w:space="0" w:color="auto"/>
              <w:right w:val="single" w:sz="4" w:space="0" w:color="auto"/>
            </w:tcBorders>
            <w:hideMark/>
          </w:tcPr>
          <w:p w14:paraId="4A9D5B46" w14:textId="77777777" w:rsidR="00FC002D" w:rsidRPr="00CD13F3" w:rsidRDefault="00FC002D" w:rsidP="003453BC">
            <w:pPr>
              <w:widowControl w:val="0"/>
              <w:spacing w:after="160" w:line="360" w:lineRule="auto"/>
              <w:jc w:val="center"/>
              <w:rPr>
                <w:rFonts w:ascii="GHEA Grapalat" w:hAnsi="GHEA Grapalat"/>
                <w:lang w:val="hy-AM"/>
              </w:rPr>
            </w:pPr>
            <w:r w:rsidRPr="00CD13F3">
              <w:rPr>
                <w:rFonts w:ascii="GHEA Grapalat" w:hAnsi="GHEA Grapalat"/>
                <w:lang w:val="hy-AM"/>
              </w:rPr>
              <w:t>2</w:t>
            </w:r>
          </w:p>
        </w:tc>
        <w:tc>
          <w:tcPr>
            <w:tcW w:w="3211" w:type="dxa"/>
            <w:tcBorders>
              <w:top w:val="single" w:sz="4" w:space="0" w:color="auto"/>
              <w:left w:val="single" w:sz="4" w:space="0" w:color="auto"/>
              <w:bottom w:val="single" w:sz="4" w:space="0" w:color="auto"/>
              <w:right w:val="single" w:sz="4" w:space="0" w:color="auto"/>
            </w:tcBorders>
            <w:hideMark/>
          </w:tcPr>
          <w:p w14:paraId="11C3690B" w14:textId="77777777" w:rsidR="00FC002D" w:rsidRPr="00CD13F3" w:rsidRDefault="00FC002D" w:rsidP="003453BC">
            <w:pPr>
              <w:widowControl w:val="0"/>
              <w:spacing w:after="160" w:line="360" w:lineRule="auto"/>
              <w:jc w:val="center"/>
              <w:rPr>
                <w:rFonts w:ascii="GHEA Grapalat" w:hAnsi="GHEA Grapalat"/>
                <w:lang w:val="hy-AM"/>
              </w:rPr>
            </w:pPr>
            <w:r w:rsidRPr="00CD13F3">
              <w:rPr>
                <w:rFonts w:ascii="GHEA Grapalat" w:hAnsi="GHEA Grapalat"/>
                <w:lang w:val="hy-AM"/>
              </w:rPr>
              <w:t xml:space="preserve">Краткое описание работ, которые предстоит выполнить </w:t>
            </w:r>
          </w:p>
        </w:tc>
        <w:tc>
          <w:tcPr>
            <w:tcW w:w="6003" w:type="dxa"/>
            <w:tcBorders>
              <w:top w:val="single" w:sz="4" w:space="0" w:color="auto"/>
              <w:left w:val="single" w:sz="4" w:space="0" w:color="auto"/>
              <w:bottom w:val="single" w:sz="4" w:space="0" w:color="auto"/>
              <w:right w:val="single" w:sz="4" w:space="0" w:color="auto"/>
            </w:tcBorders>
          </w:tcPr>
          <w:p w14:paraId="10A191F5" w14:textId="77777777" w:rsidR="00FC002D" w:rsidRPr="00CD13F3" w:rsidRDefault="00FC002D" w:rsidP="003453BC">
            <w:pPr>
              <w:widowControl w:val="0"/>
              <w:spacing w:after="160" w:line="360" w:lineRule="auto"/>
              <w:jc w:val="center"/>
              <w:rPr>
                <w:rFonts w:ascii="GHEA Grapalat" w:hAnsi="GHEA Grapalat"/>
                <w:lang w:val="en-SE"/>
              </w:rPr>
            </w:pPr>
            <w:proofErr w:type="spellStart"/>
            <w:r w:rsidRPr="00CD13F3">
              <w:rPr>
                <w:rFonts w:ascii="GHEA Grapalat" w:hAnsi="GHEA Grapalat"/>
                <w:lang w:val="en-SE"/>
              </w:rPr>
              <w:t>Экспертиза</w:t>
            </w:r>
            <w:proofErr w:type="spellEnd"/>
            <w:r w:rsidRPr="00CD13F3">
              <w:rPr>
                <w:rFonts w:ascii="GHEA Grapalat" w:hAnsi="GHEA Grapalat"/>
                <w:lang w:val="en-SE"/>
              </w:rPr>
              <w:t xml:space="preserve"> </w:t>
            </w:r>
            <w:proofErr w:type="spellStart"/>
            <w:r w:rsidRPr="00CD13F3">
              <w:rPr>
                <w:rFonts w:ascii="GHEA Grapalat" w:hAnsi="GHEA Grapalat"/>
                <w:lang w:val="en-SE"/>
              </w:rPr>
              <w:t>проектов</w:t>
            </w:r>
            <w:proofErr w:type="spellEnd"/>
            <w:r w:rsidRPr="00CD13F3">
              <w:rPr>
                <w:rFonts w:ascii="GHEA Grapalat" w:hAnsi="GHEA Grapalat"/>
                <w:lang w:val="en-SE"/>
              </w:rPr>
              <w:t xml:space="preserve"> </w:t>
            </w:r>
            <w:proofErr w:type="spellStart"/>
            <w:r w:rsidRPr="00CD13F3">
              <w:rPr>
                <w:rFonts w:ascii="GHEA Grapalat" w:hAnsi="GHEA Grapalat"/>
                <w:lang w:val="en-SE"/>
              </w:rPr>
              <w:t>должна</w:t>
            </w:r>
            <w:proofErr w:type="spellEnd"/>
            <w:r w:rsidRPr="00CD13F3">
              <w:rPr>
                <w:rFonts w:ascii="GHEA Grapalat" w:hAnsi="GHEA Grapalat"/>
                <w:lang w:val="en-SE"/>
              </w:rPr>
              <w:t xml:space="preserve"> </w:t>
            </w:r>
            <w:proofErr w:type="spellStart"/>
            <w:r w:rsidRPr="00CD13F3">
              <w:rPr>
                <w:rFonts w:ascii="GHEA Grapalat" w:hAnsi="GHEA Grapalat"/>
                <w:lang w:val="en-SE"/>
              </w:rPr>
              <w:t>проводиться</w:t>
            </w:r>
            <w:proofErr w:type="spellEnd"/>
            <w:r w:rsidRPr="00CD13F3">
              <w:rPr>
                <w:rFonts w:ascii="GHEA Grapalat" w:hAnsi="GHEA Grapalat"/>
                <w:lang w:val="en-SE"/>
              </w:rPr>
              <w:t xml:space="preserve"> в </w:t>
            </w:r>
            <w:proofErr w:type="spellStart"/>
            <w:r w:rsidRPr="00CD13F3">
              <w:rPr>
                <w:rFonts w:ascii="GHEA Grapalat" w:hAnsi="GHEA Grapalat"/>
                <w:lang w:val="en-SE"/>
              </w:rPr>
              <w:t>соответствии</w:t>
            </w:r>
            <w:proofErr w:type="spellEnd"/>
            <w:r w:rsidRPr="00CD13F3">
              <w:rPr>
                <w:rFonts w:ascii="GHEA Grapalat" w:hAnsi="GHEA Grapalat"/>
                <w:lang w:val="en-SE"/>
              </w:rPr>
              <w:t xml:space="preserve"> с </w:t>
            </w:r>
            <w:proofErr w:type="spellStart"/>
            <w:r w:rsidRPr="00CD13F3">
              <w:rPr>
                <w:rFonts w:ascii="GHEA Grapalat" w:hAnsi="GHEA Grapalat"/>
                <w:lang w:val="en-SE"/>
              </w:rPr>
              <w:t>постановлением</w:t>
            </w:r>
            <w:proofErr w:type="spellEnd"/>
            <w:r w:rsidRPr="00CD13F3">
              <w:rPr>
                <w:rFonts w:ascii="GHEA Grapalat" w:hAnsi="GHEA Grapalat"/>
                <w:lang w:val="en-SE"/>
              </w:rPr>
              <w:t xml:space="preserve"> </w:t>
            </w:r>
            <w:proofErr w:type="spellStart"/>
            <w:r w:rsidRPr="00CD13F3">
              <w:rPr>
                <w:rFonts w:ascii="GHEA Grapalat" w:hAnsi="GHEA Grapalat"/>
                <w:lang w:val="en-SE"/>
              </w:rPr>
              <w:t>Правительства</w:t>
            </w:r>
            <w:proofErr w:type="spellEnd"/>
            <w:r w:rsidRPr="00CD13F3">
              <w:rPr>
                <w:rFonts w:ascii="GHEA Grapalat" w:hAnsi="GHEA Grapalat"/>
                <w:lang w:val="en-SE"/>
              </w:rPr>
              <w:t xml:space="preserve"> </w:t>
            </w:r>
            <w:proofErr w:type="spellStart"/>
            <w:r w:rsidRPr="00CD13F3">
              <w:rPr>
                <w:rFonts w:ascii="GHEA Grapalat" w:hAnsi="GHEA Grapalat"/>
                <w:lang w:val="en-SE"/>
              </w:rPr>
              <w:t>Республики</w:t>
            </w:r>
            <w:proofErr w:type="spellEnd"/>
            <w:r w:rsidRPr="00CD13F3">
              <w:rPr>
                <w:rFonts w:ascii="GHEA Grapalat" w:hAnsi="GHEA Grapalat"/>
                <w:lang w:val="en-SE"/>
              </w:rPr>
              <w:t xml:space="preserve"> </w:t>
            </w:r>
            <w:proofErr w:type="spellStart"/>
            <w:r w:rsidRPr="00CD13F3">
              <w:rPr>
                <w:rFonts w:ascii="GHEA Grapalat" w:hAnsi="GHEA Grapalat"/>
                <w:lang w:val="en-SE"/>
              </w:rPr>
              <w:t>Армения</w:t>
            </w:r>
            <w:proofErr w:type="spellEnd"/>
            <w:r w:rsidRPr="00CD13F3">
              <w:rPr>
                <w:rFonts w:ascii="GHEA Grapalat" w:hAnsi="GHEA Grapalat"/>
                <w:lang w:val="en-SE"/>
              </w:rPr>
              <w:t xml:space="preserve"> </w:t>
            </w:r>
            <w:proofErr w:type="spellStart"/>
            <w:r w:rsidRPr="00CD13F3">
              <w:rPr>
                <w:rFonts w:ascii="GHEA Grapalat" w:hAnsi="GHEA Grapalat"/>
                <w:lang w:val="en-SE"/>
              </w:rPr>
              <w:t>от</w:t>
            </w:r>
            <w:proofErr w:type="spellEnd"/>
            <w:r w:rsidRPr="00CD13F3">
              <w:rPr>
                <w:rFonts w:ascii="GHEA Grapalat" w:hAnsi="GHEA Grapalat"/>
                <w:lang w:val="en-SE"/>
              </w:rPr>
              <w:t xml:space="preserve"> 19 </w:t>
            </w:r>
            <w:proofErr w:type="spellStart"/>
            <w:r w:rsidRPr="00CD13F3">
              <w:rPr>
                <w:rFonts w:ascii="GHEA Grapalat" w:hAnsi="GHEA Grapalat"/>
                <w:lang w:val="en-SE"/>
              </w:rPr>
              <w:t>марта</w:t>
            </w:r>
            <w:proofErr w:type="spellEnd"/>
            <w:r w:rsidRPr="00CD13F3">
              <w:rPr>
                <w:rFonts w:ascii="GHEA Grapalat" w:hAnsi="GHEA Grapalat"/>
                <w:lang w:val="en-SE"/>
              </w:rPr>
              <w:t xml:space="preserve"> 2015 г. № 596-Н, </w:t>
            </w:r>
            <w:proofErr w:type="spellStart"/>
            <w:r w:rsidRPr="00CD13F3">
              <w:rPr>
                <w:rFonts w:ascii="GHEA Grapalat" w:hAnsi="GHEA Grapalat"/>
                <w:b/>
                <w:bCs/>
                <w:lang w:val="en-SE"/>
              </w:rPr>
              <w:t>Приложение</w:t>
            </w:r>
            <w:proofErr w:type="spellEnd"/>
            <w:r w:rsidRPr="00CD13F3">
              <w:rPr>
                <w:rFonts w:ascii="GHEA Grapalat" w:hAnsi="GHEA Grapalat"/>
                <w:b/>
                <w:bCs/>
                <w:lang w:val="en-SE"/>
              </w:rPr>
              <w:t xml:space="preserve"> 2</w:t>
            </w:r>
            <w:r w:rsidRPr="00CD13F3">
              <w:rPr>
                <w:rFonts w:ascii="GHEA Grapalat" w:hAnsi="GHEA Grapalat"/>
                <w:lang w:val="en-SE"/>
              </w:rPr>
              <w:t>.</w:t>
            </w:r>
          </w:p>
          <w:p w14:paraId="21691802" w14:textId="77777777" w:rsidR="00FC002D" w:rsidRPr="00CD13F3" w:rsidRDefault="00FC002D" w:rsidP="003453BC">
            <w:pPr>
              <w:widowControl w:val="0"/>
              <w:spacing w:after="160" w:line="360" w:lineRule="auto"/>
              <w:jc w:val="center"/>
              <w:rPr>
                <w:rFonts w:ascii="GHEA Grapalat" w:hAnsi="GHEA Grapalat"/>
                <w:lang w:val="en-SE"/>
              </w:rPr>
            </w:pPr>
            <w:proofErr w:type="spellStart"/>
            <w:r w:rsidRPr="00CD13F3">
              <w:rPr>
                <w:rFonts w:ascii="GHEA Grapalat" w:hAnsi="GHEA Grapalat"/>
                <w:b/>
                <w:bCs/>
                <w:lang w:val="en-SE"/>
              </w:rPr>
              <w:lastRenderedPageBreak/>
              <w:t>Область</w:t>
            </w:r>
            <w:proofErr w:type="spellEnd"/>
            <w:r w:rsidRPr="00CD13F3">
              <w:rPr>
                <w:rFonts w:ascii="GHEA Grapalat" w:hAnsi="GHEA Grapalat"/>
                <w:b/>
                <w:bCs/>
                <w:lang w:val="en-SE"/>
              </w:rPr>
              <w:t xml:space="preserve"> </w:t>
            </w:r>
            <w:proofErr w:type="spellStart"/>
            <w:r w:rsidRPr="00CD13F3">
              <w:rPr>
                <w:rFonts w:ascii="GHEA Grapalat" w:hAnsi="GHEA Grapalat"/>
                <w:b/>
                <w:bCs/>
                <w:lang w:val="en-SE"/>
              </w:rPr>
              <w:t>деятельности</w:t>
            </w:r>
            <w:proofErr w:type="spellEnd"/>
            <w:r w:rsidRPr="00CD13F3">
              <w:rPr>
                <w:rFonts w:ascii="GHEA Grapalat" w:hAnsi="GHEA Grapalat"/>
                <w:b/>
                <w:bCs/>
                <w:lang w:val="en-SE"/>
              </w:rPr>
              <w:t xml:space="preserve"> </w:t>
            </w:r>
            <w:proofErr w:type="spellStart"/>
            <w:r w:rsidRPr="00CD13F3">
              <w:rPr>
                <w:rFonts w:ascii="GHEA Grapalat" w:hAnsi="GHEA Grapalat"/>
                <w:b/>
                <w:bCs/>
                <w:lang w:val="en-SE"/>
              </w:rPr>
              <w:t>консультанта</w:t>
            </w:r>
            <w:proofErr w:type="spellEnd"/>
            <w:r w:rsidRPr="00CD13F3">
              <w:rPr>
                <w:rFonts w:ascii="GHEA Grapalat" w:hAnsi="GHEA Grapalat"/>
                <w:b/>
                <w:bCs/>
                <w:lang w:val="en-SE"/>
              </w:rPr>
              <w:t>:</w:t>
            </w:r>
          </w:p>
          <w:p w14:paraId="57CABA73" w14:textId="77777777" w:rsidR="00FC002D" w:rsidRPr="00CD13F3" w:rsidRDefault="00FC002D" w:rsidP="00FC002D">
            <w:pPr>
              <w:widowControl w:val="0"/>
              <w:numPr>
                <w:ilvl w:val="0"/>
                <w:numId w:val="37"/>
              </w:numPr>
              <w:spacing w:after="160" w:line="360" w:lineRule="auto"/>
              <w:jc w:val="center"/>
              <w:rPr>
                <w:rFonts w:ascii="GHEA Grapalat" w:hAnsi="GHEA Grapalat"/>
                <w:lang w:val="en-SE"/>
              </w:rPr>
            </w:pPr>
            <w:proofErr w:type="spellStart"/>
            <w:r w:rsidRPr="00CD13F3">
              <w:rPr>
                <w:rFonts w:ascii="GHEA Grapalat" w:hAnsi="GHEA Grapalat"/>
                <w:lang w:val="en-SE"/>
              </w:rPr>
              <w:t>Экспертиза</w:t>
            </w:r>
            <w:proofErr w:type="spellEnd"/>
            <w:r w:rsidRPr="00CD13F3">
              <w:rPr>
                <w:rFonts w:ascii="GHEA Grapalat" w:hAnsi="GHEA Grapalat"/>
                <w:lang w:val="en-SE"/>
              </w:rPr>
              <w:t xml:space="preserve"> </w:t>
            </w:r>
            <w:proofErr w:type="spellStart"/>
            <w:r w:rsidRPr="00CD13F3">
              <w:rPr>
                <w:rFonts w:ascii="GHEA Grapalat" w:hAnsi="GHEA Grapalat"/>
                <w:lang w:val="en-SE"/>
              </w:rPr>
              <w:t>представленных</w:t>
            </w:r>
            <w:proofErr w:type="spellEnd"/>
            <w:r w:rsidRPr="00CD13F3">
              <w:rPr>
                <w:rFonts w:ascii="GHEA Grapalat" w:hAnsi="GHEA Grapalat"/>
                <w:lang w:val="en-SE"/>
              </w:rPr>
              <w:t xml:space="preserve"> </w:t>
            </w:r>
            <w:proofErr w:type="spellStart"/>
            <w:r w:rsidRPr="00CD13F3">
              <w:rPr>
                <w:rFonts w:ascii="GHEA Grapalat" w:hAnsi="GHEA Grapalat"/>
                <w:lang w:val="en-SE"/>
              </w:rPr>
              <w:t>проектов</w:t>
            </w:r>
            <w:proofErr w:type="spellEnd"/>
            <w:r w:rsidRPr="00CD13F3">
              <w:rPr>
                <w:rFonts w:ascii="GHEA Grapalat" w:hAnsi="GHEA Grapalat"/>
                <w:lang w:val="en-SE"/>
              </w:rPr>
              <w:t xml:space="preserve"> </w:t>
            </w:r>
            <w:proofErr w:type="spellStart"/>
            <w:r w:rsidRPr="00CD13F3">
              <w:rPr>
                <w:rFonts w:ascii="GHEA Grapalat" w:hAnsi="GHEA Grapalat"/>
                <w:lang w:val="en-SE"/>
              </w:rPr>
              <w:t>по</w:t>
            </w:r>
            <w:proofErr w:type="spellEnd"/>
            <w:r w:rsidRPr="00CD13F3">
              <w:rPr>
                <w:rFonts w:ascii="GHEA Grapalat" w:hAnsi="GHEA Grapalat"/>
                <w:lang w:val="en-SE"/>
              </w:rPr>
              <w:t xml:space="preserve"> </w:t>
            </w:r>
            <w:proofErr w:type="spellStart"/>
            <w:r w:rsidRPr="00CD13F3">
              <w:rPr>
                <w:rFonts w:ascii="GHEA Grapalat" w:hAnsi="GHEA Grapalat"/>
                <w:lang w:val="en-SE"/>
              </w:rPr>
              <w:t>архитектурно-планировочным</w:t>
            </w:r>
            <w:proofErr w:type="spellEnd"/>
            <w:r w:rsidRPr="00CD13F3">
              <w:rPr>
                <w:rFonts w:ascii="GHEA Grapalat" w:hAnsi="GHEA Grapalat"/>
                <w:lang w:val="en-SE"/>
              </w:rPr>
              <w:t xml:space="preserve">, </w:t>
            </w:r>
            <w:proofErr w:type="spellStart"/>
            <w:r w:rsidRPr="00CD13F3">
              <w:rPr>
                <w:rFonts w:ascii="GHEA Grapalat" w:hAnsi="GHEA Grapalat"/>
                <w:lang w:val="en-SE"/>
              </w:rPr>
              <w:t>конструктивным</w:t>
            </w:r>
            <w:proofErr w:type="spellEnd"/>
            <w:r w:rsidRPr="00CD13F3">
              <w:rPr>
                <w:rFonts w:ascii="GHEA Grapalat" w:hAnsi="GHEA Grapalat"/>
                <w:lang w:val="en-SE"/>
              </w:rPr>
              <w:t xml:space="preserve"> и </w:t>
            </w:r>
            <w:proofErr w:type="spellStart"/>
            <w:r w:rsidRPr="00CD13F3">
              <w:rPr>
                <w:rFonts w:ascii="GHEA Grapalat" w:hAnsi="GHEA Grapalat"/>
                <w:lang w:val="en-SE"/>
              </w:rPr>
              <w:t>техническим</w:t>
            </w:r>
            <w:proofErr w:type="spellEnd"/>
            <w:r w:rsidRPr="00CD13F3">
              <w:rPr>
                <w:rFonts w:ascii="GHEA Grapalat" w:hAnsi="GHEA Grapalat"/>
                <w:lang w:val="en-SE"/>
              </w:rPr>
              <w:t xml:space="preserve"> </w:t>
            </w:r>
            <w:proofErr w:type="spellStart"/>
            <w:r w:rsidRPr="00CD13F3">
              <w:rPr>
                <w:rFonts w:ascii="GHEA Grapalat" w:hAnsi="GHEA Grapalat"/>
                <w:lang w:val="en-SE"/>
              </w:rPr>
              <w:t>решениям</w:t>
            </w:r>
            <w:proofErr w:type="spellEnd"/>
            <w:r w:rsidRPr="00CD13F3">
              <w:rPr>
                <w:rFonts w:ascii="GHEA Grapalat" w:hAnsi="GHEA Grapalat"/>
                <w:lang w:val="en-SE"/>
              </w:rPr>
              <w:t xml:space="preserve"> и </w:t>
            </w:r>
            <w:proofErr w:type="spellStart"/>
            <w:r w:rsidRPr="00CD13F3">
              <w:rPr>
                <w:rFonts w:ascii="GHEA Grapalat" w:hAnsi="GHEA Grapalat"/>
                <w:lang w:val="en-SE"/>
              </w:rPr>
              <w:t>расчётам</w:t>
            </w:r>
            <w:proofErr w:type="spellEnd"/>
            <w:r w:rsidRPr="00CD13F3">
              <w:rPr>
                <w:rFonts w:ascii="GHEA Grapalat" w:hAnsi="GHEA Grapalat"/>
                <w:lang w:val="en-SE"/>
              </w:rPr>
              <w:t xml:space="preserve">, в </w:t>
            </w:r>
            <w:proofErr w:type="spellStart"/>
            <w:r w:rsidRPr="00CD13F3">
              <w:rPr>
                <w:rFonts w:ascii="GHEA Grapalat" w:hAnsi="GHEA Grapalat"/>
                <w:lang w:val="en-SE"/>
              </w:rPr>
              <w:t>том</w:t>
            </w:r>
            <w:proofErr w:type="spellEnd"/>
            <w:r w:rsidRPr="00CD13F3">
              <w:rPr>
                <w:rFonts w:ascii="GHEA Grapalat" w:hAnsi="GHEA Grapalat"/>
                <w:lang w:val="en-SE"/>
              </w:rPr>
              <w:t xml:space="preserve"> </w:t>
            </w:r>
            <w:proofErr w:type="spellStart"/>
            <w:r w:rsidRPr="00CD13F3">
              <w:rPr>
                <w:rFonts w:ascii="GHEA Grapalat" w:hAnsi="GHEA Grapalat"/>
                <w:lang w:val="en-SE"/>
              </w:rPr>
              <w:t>числе</w:t>
            </w:r>
            <w:proofErr w:type="spellEnd"/>
            <w:r w:rsidRPr="00CD13F3">
              <w:rPr>
                <w:rFonts w:ascii="GHEA Grapalat" w:hAnsi="GHEA Grapalat"/>
                <w:lang w:val="en-SE"/>
              </w:rPr>
              <w:t>:</w:t>
            </w:r>
          </w:p>
          <w:p w14:paraId="175FB0AF" w14:textId="77777777" w:rsidR="00FC002D" w:rsidRPr="00CD13F3" w:rsidRDefault="00FC002D" w:rsidP="00FC002D">
            <w:pPr>
              <w:widowControl w:val="0"/>
              <w:numPr>
                <w:ilvl w:val="1"/>
                <w:numId w:val="37"/>
              </w:numPr>
              <w:spacing w:after="160" w:line="360" w:lineRule="auto"/>
              <w:jc w:val="center"/>
              <w:rPr>
                <w:rFonts w:ascii="GHEA Grapalat" w:hAnsi="GHEA Grapalat"/>
                <w:lang w:val="en-SE"/>
              </w:rPr>
            </w:pPr>
            <w:proofErr w:type="spellStart"/>
            <w:r w:rsidRPr="00CD13F3">
              <w:rPr>
                <w:rFonts w:ascii="GHEA Grapalat" w:hAnsi="GHEA Grapalat"/>
                <w:lang w:val="en-SE"/>
              </w:rPr>
              <w:t>проверка</w:t>
            </w:r>
            <w:proofErr w:type="spellEnd"/>
            <w:r w:rsidRPr="00CD13F3">
              <w:rPr>
                <w:rFonts w:ascii="GHEA Grapalat" w:hAnsi="GHEA Grapalat"/>
                <w:lang w:val="en-SE"/>
              </w:rPr>
              <w:t xml:space="preserve"> </w:t>
            </w:r>
            <w:proofErr w:type="spellStart"/>
            <w:r w:rsidRPr="00CD13F3">
              <w:rPr>
                <w:rFonts w:ascii="GHEA Grapalat" w:hAnsi="GHEA Grapalat"/>
                <w:lang w:val="en-SE"/>
              </w:rPr>
              <w:t>объёмов</w:t>
            </w:r>
            <w:proofErr w:type="spellEnd"/>
            <w:r w:rsidRPr="00CD13F3">
              <w:rPr>
                <w:rFonts w:ascii="GHEA Grapalat" w:hAnsi="GHEA Grapalat"/>
                <w:lang w:val="en-SE"/>
              </w:rPr>
              <w:t xml:space="preserve"> </w:t>
            </w:r>
            <w:proofErr w:type="spellStart"/>
            <w:r w:rsidRPr="00CD13F3">
              <w:rPr>
                <w:rFonts w:ascii="GHEA Grapalat" w:hAnsi="GHEA Grapalat"/>
                <w:lang w:val="en-SE"/>
              </w:rPr>
              <w:t>строительных</w:t>
            </w:r>
            <w:proofErr w:type="spellEnd"/>
            <w:r w:rsidRPr="00CD13F3">
              <w:rPr>
                <w:rFonts w:ascii="GHEA Grapalat" w:hAnsi="GHEA Grapalat"/>
                <w:lang w:val="en-SE"/>
              </w:rPr>
              <w:t xml:space="preserve"> </w:t>
            </w:r>
            <w:proofErr w:type="spellStart"/>
            <w:r w:rsidRPr="00CD13F3">
              <w:rPr>
                <w:rFonts w:ascii="GHEA Grapalat" w:hAnsi="GHEA Grapalat"/>
                <w:lang w:val="en-SE"/>
              </w:rPr>
              <w:t>работ</w:t>
            </w:r>
            <w:proofErr w:type="spellEnd"/>
            <w:r w:rsidRPr="00CD13F3">
              <w:rPr>
                <w:rFonts w:ascii="GHEA Grapalat" w:hAnsi="GHEA Grapalat"/>
                <w:lang w:val="en-SE"/>
              </w:rPr>
              <w:t xml:space="preserve">, </w:t>
            </w:r>
            <w:proofErr w:type="spellStart"/>
            <w:r w:rsidRPr="00CD13F3">
              <w:rPr>
                <w:rFonts w:ascii="GHEA Grapalat" w:hAnsi="GHEA Grapalat"/>
                <w:lang w:val="en-SE"/>
              </w:rPr>
              <w:t>указанных</w:t>
            </w:r>
            <w:proofErr w:type="spellEnd"/>
            <w:r w:rsidRPr="00CD13F3">
              <w:rPr>
                <w:rFonts w:ascii="GHEA Grapalat" w:hAnsi="GHEA Grapalat"/>
                <w:lang w:val="en-SE"/>
              </w:rPr>
              <w:t xml:space="preserve"> в </w:t>
            </w:r>
            <w:proofErr w:type="spellStart"/>
            <w:proofErr w:type="gramStart"/>
            <w:r w:rsidRPr="00CD13F3">
              <w:rPr>
                <w:rFonts w:ascii="GHEA Grapalat" w:hAnsi="GHEA Grapalat"/>
                <w:lang w:val="en-SE"/>
              </w:rPr>
              <w:t>проекте</w:t>
            </w:r>
            <w:proofErr w:type="spellEnd"/>
            <w:r w:rsidRPr="00CD13F3">
              <w:rPr>
                <w:rFonts w:ascii="GHEA Grapalat" w:hAnsi="GHEA Grapalat"/>
                <w:lang w:val="en-SE"/>
              </w:rPr>
              <w:t>;</w:t>
            </w:r>
            <w:proofErr w:type="gramEnd"/>
          </w:p>
          <w:p w14:paraId="4D09FA6C" w14:textId="77777777" w:rsidR="00FC002D" w:rsidRPr="00CD13F3" w:rsidRDefault="00FC002D" w:rsidP="00FC002D">
            <w:pPr>
              <w:widowControl w:val="0"/>
              <w:numPr>
                <w:ilvl w:val="0"/>
                <w:numId w:val="37"/>
              </w:numPr>
              <w:spacing w:after="160" w:line="360" w:lineRule="auto"/>
              <w:jc w:val="center"/>
              <w:rPr>
                <w:rFonts w:ascii="GHEA Grapalat" w:hAnsi="GHEA Grapalat"/>
                <w:lang w:val="en-SE"/>
              </w:rPr>
            </w:pPr>
            <w:r w:rsidRPr="00CD13F3">
              <w:rPr>
                <w:rFonts w:ascii="GHEA Grapalat" w:hAnsi="GHEA Grapalat"/>
                <w:lang w:val="en-SE"/>
              </w:rPr>
              <w:t xml:space="preserve">В </w:t>
            </w:r>
            <w:proofErr w:type="spellStart"/>
            <w:r w:rsidRPr="00CD13F3">
              <w:rPr>
                <w:rFonts w:ascii="GHEA Grapalat" w:hAnsi="GHEA Grapalat"/>
                <w:lang w:val="en-SE"/>
              </w:rPr>
              <w:t>ходе</w:t>
            </w:r>
            <w:proofErr w:type="spellEnd"/>
            <w:r w:rsidRPr="00CD13F3">
              <w:rPr>
                <w:rFonts w:ascii="GHEA Grapalat" w:hAnsi="GHEA Grapalat"/>
                <w:lang w:val="en-SE"/>
              </w:rPr>
              <w:t xml:space="preserve"> </w:t>
            </w:r>
            <w:proofErr w:type="spellStart"/>
            <w:r w:rsidRPr="00CD13F3">
              <w:rPr>
                <w:rFonts w:ascii="GHEA Grapalat" w:hAnsi="GHEA Grapalat"/>
                <w:lang w:val="en-SE"/>
              </w:rPr>
              <w:t>экспертизы</w:t>
            </w:r>
            <w:proofErr w:type="spellEnd"/>
            <w:r w:rsidRPr="00CD13F3">
              <w:rPr>
                <w:rFonts w:ascii="GHEA Grapalat" w:hAnsi="GHEA Grapalat"/>
                <w:lang w:val="en-SE"/>
              </w:rPr>
              <w:t xml:space="preserve"> </w:t>
            </w:r>
            <w:proofErr w:type="spellStart"/>
            <w:r w:rsidRPr="00CD13F3">
              <w:rPr>
                <w:rFonts w:ascii="GHEA Grapalat" w:hAnsi="GHEA Grapalat"/>
                <w:lang w:val="en-SE"/>
              </w:rPr>
              <w:t>каждого</w:t>
            </w:r>
            <w:proofErr w:type="spellEnd"/>
            <w:r w:rsidRPr="00CD13F3">
              <w:rPr>
                <w:rFonts w:ascii="GHEA Grapalat" w:hAnsi="GHEA Grapalat"/>
                <w:lang w:val="en-SE"/>
              </w:rPr>
              <w:t xml:space="preserve"> </w:t>
            </w:r>
            <w:proofErr w:type="spellStart"/>
            <w:r w:rsidRPr="00CD13F3">
              <w:rPr>
                <w:rFonts w:ascii="GHEA Grapalat" w:hAnsi="GHEA Grapalat"/>
                <w:lang w:val="en-SE"/>
              </w:rPr>
              <w:t>представленного</w:t>
            </w:r>
            <w:proofErr w:type="spellEnd"/>
            <w:r w:rsidRPr="00CD13F3">
              <w:rPr>
                <w:rFonts w:ascii="GHEA Grapalat" w:hAnsi="GHEA Grapalat"/>
                <w:lang w:val="en-SE"/>
              </w:rPr>
              <w:t xml:space="preserve"> </w:t>
            </w:r>
            <w:proofErr w:type="spellStart"/>
            <w:r w:rsidRPr="00CD13F3">
              <w:rPr>
                <w:rFonts w:ascii="GHEA Grapalat" w:hAnsi="GHEA Grapalat"/>
                <w:lang w:val="en-SE"/>
              </w:rPr>
              <w:t>проекта</w:t>
            </w:r>
            <w:proofErr w:type="spellEnd"/>
            <w:r w:rsidRPr="00CD13F3">
              <w:rPr>
                <w:rFonts w:ascii="GHEA Grapalat" w:hAnsi="GHEA Grapalat"/>
                <w:lang w:val="en-SE"/>
              </w:rPr>
              <w:t xml:space="preserve"> </w:t>
            </w:r>
            <w:proofErr w:type="spellStart"/>
            <w:r w:rsidRPr="00CD13F3">
              <w:rPr>
                <w:rFonts w:ascii="GHEA Grapalat" w:hAnsi="GHEA Grapalat"/>
                <w:lang w:val="en-SE"/>
              </w:rPr>
              <w:t>сотрудничать</w:t>
            </w:r>
            <w:proofErr w:type="spellEnd"/>
            <w:r w:rsidRPr="00CD13F3">
              <w:rPr>
                <w:rFonts w:ascii="GHEA Grapalat" w:hAnsi="GHEA Grapalat"/>
                <w:lang w:val="en-SE"/>
              </w:rPr>
              <w:t xml:space="preserve"> </w:t>
            </w:r>
            <w:proofErr w:type="spellStart"/>
            <w:r w:rsidRPr="00CD13F3">
              <w:rPr>
                <w:rFonts w:ascii="GHEA Grapalat" w:hAnsi="GHEA Grapalat"/>
                <w:lang w:val="en-SE"/>
              </w:rPr>
              <w:t>со</w:t>
            </w:r>
            <w:proofErr w:type="spellEnd"/>
            <w:r w:rsidRPr="00CD13F3">
              <w:rPr>
                <w:rFonts w:ascii="GHEA Grapalat" w:hAnsi="GHEA Grapalat"/>
                <w:lang w:val="en-SE"/>
              </w:rPr>
              <w:t xml:space="preserve"> </w:t>
            </w:r>
            <w:proofErr w:type="spellStart"/>
            <w:r w:rsidRPr="00CD13F3">
              <w:rPr>
                <w:rFonts w:ascii="GHEA Grapalat" w:hAnsi="GHEA Grapalat"/>
                <w:lang w:val="en-SE"/>
              </w:rPr>
              <w:t>специалистами</w:t>
            </w:r>
            <w:proofErr w:type="spellEnd"/>
            <w:r w:rsidRPr="00CD13F3">
              <w:rPr>
                <w:rFonts w:ascii="GHEA Grapalat" w:hAnsi="GHEA Grapalat"/>
                <w:lang w:val="en-SE"/>
              </w:rPr>
              <w:t xml:space="preserve"> </w:t>
            </w:r>
            <w:proofErr w:type="spellStart"/>
            <w:r w:rsidRPr="00CD13F3">
              <w:rPr>
                <w:rFonts w:ascii="GHEA Grapalat" w:hAnsi="GHEA Grapalat"/>
                <w:lang w:val="en-SE"/>
              </w:rPr>
              <w:t>Заказчика</w:t>
            </w:r>
            <w:proofErr w:type="spellEnd"/>
            <w:r w:rsidRPr="00CD13F3">
              <w:rPr>
                <w:rFonts w:ascii="GHEA Grapalat" w:hAnsi="GHEA Grapalat"/>
                <w:lang w:val="en-SE"/>
              </w:rPr>
              <w:t xml:space="preserve"> и </w:t>
            </w:r>
            <w:proofErr w:type="spellStart"/>
            <w:r w:rsidRPr="00CD13F3">
              <w:rPr>
                <w:rFonts w:ascii="GHEA Grapalat" w:hAnsi="GHEA Grapalat"/>
                <w:lang w:val="en-SE"/>
              </w:rPr>
              <w:t>предоставлять</w:t>
            </w:r>
            <w:proofErr w:type="spellEnd"/>
            <w:r w:rsidRPr="00CD13F3">
              <w:rPr>
                <w:rFonts w:ascii="GHEA Grapalat" w:hAnsi="GHEA Grapalat"/>
                <w:lang w:val="en-SE"/>
              </w:rPr>
              <w:t xml:space="preserve"> </w:t>
            </w:r>
            <w:proofErr w:type="spellStart"/>
            <w:r w:rsidRPr="00CD13F3">
              <w:rPr>
                <w:rFonts w:ascii="GHEA Grapalat" w:hAnsi="GHEA Grapalat"/>
                <w:lang w:val="en-SE"/>
              </w:rPr>
              <w:t>необходимую</w:t>
            </w:r>
            <w:proofErr w:type="spellEnd"/>
            <w:r w:rsidRPr="00CD13F3">
              <w:rPr>
                <w:rFonts w:ascii="GHEA Grapalat" w:hAnsi="GHEA Grapalat"/>
                <w:lang w:val="en-SE"/>
              </w:rPr>
              <w:t xml:space="preserve"> </w:t>
            </w:r>
            <w:proofErr w:type="spellStart"/>
            <w:r w:rsidRPr="00CD13F3">
              <w:rPr>
                <w:rFonts w:ascii="GHEA Grapalat" w:hAnsi="GHEA Grapalat"/>
                <w:lang w:val="en-SE"/>
              </w:rPr>
              <w:t>информацию</w:t>
            </w:r>
            <w:proofErr w:type="spellEnd"/>
            <w:r w:rsidRPr="00CD13F3">
              <w:rPr>
                <w:rFonts w:ascii="GHEA Grapalat" w:hAnsi="GHEA Grapalat"/>
                <w:lang w:val="en-SE"/>
              </w:rPr>
              <w:t xml:space="preserve"> </w:t>
            </w:r>
            <w:proofErr w:type="spellStart"/>
            <w:r w:rsidRPr="00CD13F3">
              <w:rPr>
                <w:rFonts w:ascii="GHEA Grapalat" w:hAnsi="GHEA Grapalat"/>
                <w:lang w:val="en-SE"/>
              </w:rPr>
              <w:t>по</w:t>
            </w:r>
            <w:proofErr w:type="spellEnd"/>
            <w:r w:rsidRPr="00CD13F3">
              <w:rPr>
                <w:rFonts w:ascii="GHEA Grapalat" w:hAnsi="GHEA Grapalat"/>
                <w:lang w:val="en-SE"/>
              </w:rPr>
              <w:t xml:space="preserve"> </w:t>
            </w:r>
            <w:proofErr w:type="spellStart"/>
            <w:r w:rsidRPr="00CD13F3">
              <w:rPr>
                <w:rFonts w:ascii="GHEA Grapalat" w:hAnsi="GHEA Grapalat"/>
                <w:lang w:val="en-SE"/>
              </w:rPr>
              <w:t>предъявляемым</w:t>
            </w:r>
            <w:proofErr w:type="spellEnd"/>
            <w:r w:rsidRPr="00CD13F3">
              <w:rPr>
                <w:rFonts w:ascii="GHEA Grapalat" w:hAnsi="GHEA Grapalat"/>
                <w:lang w:val="en-SE"/>
              </w:rPr>
              <w:t xml:space="preserve"> </w:t>
            </w:r>
            <w:proofErr w:type="spellStart"/>
            <w:r w:rsidRPr="00CD13F3">
              <w:rPr>
                <w:rFonts w:ascii="GHEA Grapalat" w:hAnsi="GHEA Grapalat"/>
                <w:lang w:val="en-SE"/>
              </w:rPr>
              <w:t>нормативным</w:t>
            </w:r>
            <w:proofErr w:type="spellEnd"/>
            <w:r w:rsidRPr="00CD13F3">
              <w:rPr>
                <w:rFonts w:ascii="GHEA Grapalat" w:hAnsi="GHEA Grapalat"/>
                <w:lang w:val="en-SE"/>
              </w:rPr>
              <w:t xml:space="preserve"> </w:t>
            </w:r>
            <w:proofErr w:type="spellStart"/>
            <w:proofErr w:type="gramStart"/>
            <w:r w:rsidRPr="00CD13F3">
              <w:rPr>
                <w:rFonts w:ascii="GHEA Grapalat" w:hAnsi="GHEA Grapalat"/>
                <w:lang w:val="en-SE"/>
              </w:rPr>
              <w:t>требованиям</w:t>
            </w:r>
            <w:proofErr w:type="spellEnd"/>
            <w:r w:rsidRPr="00CD13F3">
              <w:rPr>
                <w:rFonts w:ascii="GHEA Grapalat" w:hAnsi="GHEA Grapalat"/>
                <w:lang w:val="en-SE"/>
              </w:rPr>
              <w:t>;</w:t>
            </w:r>
            <w:proofErr w:type="gramEnd"/>
          </w:p>
          <w:p w14:paraId="12D8DAB4" w14:textId="77777777" w:rsidR="00FC002D" w:rsidRPr="00CD13F3" w:rsidRDefault="00FC002D" w:rsidP="00FC002D">
            <w:pPr>
              <w:widowControl w:val="0"/>
              <w:numPr>
                <w:ilvl w:val="0"/>
                <w:numId w:val="37"/>
              </w:numPr>
              <w:spacing w:after="160" w:line="360" w:lineRule="auto"/>
              <w:jc w:val="center"/>
              <w:rPr>
                <w:rFonts w:ascii="GHEA Grapalat" w:hAnsi="GHEA Grapalat"/>
                <w:lang w:val="en-SE"/>
              </w:rPr>
            </w:pPr>
            <w:proofErr w:type="spellStart"/>
            <w:r w:rsidRPr="00CD13F3">
              <w:rPr>
                <w:rFonts w:ascii="GHEA Grapalat" w:hAnsi="GHEA Grapalat"/>
                <w:lang w:val="en-SE"/>
              </w:rPr>
              <w:t>Обеспечить</w:t>
            </w:r>
            <w:proofErr w:type="spellEnd"/>
            <w:r w:rsidRPr="00CD13F3">
              <w:rPr>
                <w:rFonts w:ascii="GHEA Grapalat" w:hAnsi="GHEA Grapalat"/>
                <w:lang w:val="en-SE"/>
              </w:rPr>
              <w:t xml:space="preserve"> </w:t>
            </w:r>
            <w:proofErr w:type="spellStart"/>
            <w:r w:rsidRPr="00CD13F3">
              <w:rPr>
                <w:rFonts w:ascii="GHEA Grapalat" w:hAnsi="GHEA Grapalat"/>
                <w:lang w:val="en-SE"/>
              </w:rPr>
              <w:t>выполнение</w:t>
            </w:r>
            <w:proofErr w:type="spellEnd"/>
            <w:r w:rsidRPr="00CD13F3">
              <w:rPr>
                <w:rFonts w:ascii="GHEA Grapalat" w:hAnsi="GHEA Grapalat"/>
                <w:lang w:val="en-SE"/>
              </w:rPr>
              <w:t xml:space="preserve"> </w:t>
            </w:r>
            <w:proofErr w:type="spellStart"/>
            <w:r w:rsidRPr="00CD13F3">
              <w:rPr>
                <w:rFonts w:ascii="GHEA Grapalat" w:hAnsi="GHEA Grapalat"/>
                <w:lang w:val="en-SE"/>
              </w:rPr>
              <w:t>экспертных</w:t>
            </w:r>
            <w:proofErr w:type="spellEnd"/>
            <w:r w:rsidRPr="00CD13F3">
              <w:rPr>
                <w:rFonts w:ascii="GHEA Grapalat" w:hAnsi="GHEA Grapalat"/>
                <w:lang w:val="en-SE"/>
              </w:rPr>
              <w:t xml:space="preserve"> </w:t>
            </w:r>
            <w:proofErr w:type="spellStart"/>
            <w:r w:rsidRPr="00CD13F3">
              <w:rPr>
                <w:rFonts w:ascii="GHEA Grapalat" w:hAnsi="GHEA Grapalat"/>
                <w:lang w:val="en-SE"/>
              </w:rPr>
              <w:t>работ</w:t>
            </w:r>
            <w:proofErr w:type="spellEnd"/>
            <w:r w:rsidRPr="00CD13F3">
              <w:rPr>
                <w:rFonts w:ascii="GHEA Grapalat" w:hAnsi="GHEA Grapalat"/>
                <w:lang w:val="en-SE"/>
              </w:rPr>
              <w:t xml:space="preserve"> в </w:t>
            </w:r>
            <w:proofErr w:type="spellStart"/>
            <w:r w:rsidRPr="00CD13F3">
              <w:rPr>
                <w:rFonts w:ascii="GHEA Grapalat" w:hAnsi="GHEA Grapalat"/>
                <w:lang w:val="en-SE"/>
              </w:rPr>
              <w:t>соответствии</w:t>
            </w:r>
            <w:proofErr w:type="spellEnd"/>
            <w:r w:rsidRPr="00CD13F3">
              <w:rPr>
                <w:rFonts w:ascii="GHEA Grapalat" w:hAnsi="GHEA Grapalat"/>
                <w:lang w:val="en-SE"/>
              </w:rPr>
              <w:t xml:space="preserve"> с </w:t>
            </w:r>
            <w:proofErr w:type="spellStart"/>
            <w:r w:rsidRPr="00CD13F3">
              <w:rPr>
                <w:rFonts w:ascii="GHEA Grapalat" w:hAnsi="GHEA Grapalat"/>
                <w:lang w:val="en-SE"/>
              </w:rPr>
              <w:t>графиком</w:t>
            </w:r>
            <w:proofErr w:type="spellEnd"/>
            <w:r w:rsidRPr="00CD13F3">
              <w:rPr>
                <w:rFonts w:ascii="GHEA Grapalat" w:hAnsi="GHEA Grapalat"/>
                <w:lang w:val="en-SE"/>
              </w:rPr>
              <w:t xml:space="preserve">, </w:t>
            </w:r>
            <w:proofErr w:type="spellStart"/>
            <w:r w:rsidRPr="00CD13F3">
              <w:rPr>
                <w:rFonts w:ascii="GHEA Grapalat" w:hAnsi="GHEA Grapalat"/>
                <w:lang w:val="en-SE"/>
              </w:rPr>
              <w:t>согласованным</w:t>
            </w:r>
            <w:proofErr w:type="spellEnd"/>
            <w:r w:rsidRPr="00CD13F3">
              <w:rPr>
                <w:rFonts w:ascii="GHEA Grapalat" w:hAnsi="GHEA Grapalat"/>
                <w:lang w:val="en-SE"/>
              </w:rPr>
              <w:t xml:space="preserve"> с </w:t>
            </w:r>
            <w:proofErr w:type="spellStart"/>
            <w:proofErr w:type="gramStart"/>
            <w:r w:rsidRPr="00CD13F3">
              <w:rPr>
                <w:rFonts w:ascii="GHEA Grapalat" w:hAnsi="GHEA Grapalat"/>
                <w:lang w:val="en-SE"/>
              </w:rPr>
              <w:t>Заказчиком</w:t>
            </w:r>
            <w:proofErr w:type="spellEnd"/>
            <w:r w:rsidRPr="00CD13F3">
              <w:rPr>
                <w:rFonts w:ascii="GHEA Grapalat" w:hAnsi="GHEA Grapalat"/>
                <w:lang w:val="en-SE"/>
              </w:rPr>
              <w:t>;</w:t>
            </w:r>
            <w:proofErr w:type="gramEnd"/>
          </w:p>
          <w:p w14:paraId="244ADA39" w14:textId="77777777" w:rsidR="00FC002D" w:rsidRPr="00CD13F3" w:rsidRDefault="00FC002D" w:rsidP="00FC002D">
            <w:pPr>
              <w:widowControl w:val="0"/>
              <w:numPr>
                <w:ilvl w:val="0"/>
                <w:numId w:val="37"/>
              </w:numPr>
              <w:spacing w:after="160" w:line="360" w:lineRule="auto"/>
              <w:jc w:val="center"/>
              <w:rPr>
                <w:rFonts w:ascii="GHEA Grapalat" w:hAnsi="GHEA Grapalat"/>
                <w:lang w:val="en-SE"/>
              </w:rPr>
            </w:pPr>
            <w:r w:rsidRPr="00CD13F3">
              <w:rPr>
                <w:rFonts w:ascii="GHEA Grapalat" w:hAnsi="GHEA Grapalat"/>
                <w:lang w:val="en-SE"/>
              </w:rPr>
              <w:t xml:space="preserve">В </w:t>
            </w:r>
            <w:proofErr w:type="spellStart"/>
            <w:r w:rsidRPr="00CD13F3">
              <w:rPr>
                <w:rFonts w:ascii="GHEA Grapalat" w:hAnsi="GHEA Grapalat"/>
                <w:lang w:val="en-SE"/>
              </w:rPr>
              <w:t>случае</w:t>
            </w:r>
            <w:proofErr w:type="spellEnd"/>
            <w:r w:rsidRPr="00CD13F3">
              <w:rPr>
                <w:rFonts w:ascii="GHEA Grapalat" w:hAnsi="GHEA Grapalat"/>
                <w:lang w:val="en-SE"/>
              </w:rPr>
              <w:t xml:space="preserve"> </w:t>
            </w:r>
            <w:proofErr w:type="spellStart"/>
            <w:r w:rsidRPr="00CD13F3">
              <w:rPr>
                <w:rFonts w:ascii="GHEA Grapalat" w:hAnsi="GHEA Grapalat"/>
                <w:lang w:val="en-SE"/>
              </w:rPr>
              <w:t>появления</w:t>
            </w:r>
            <w:proofErr w:type="spellEnd"/>
            <w:r w:rsidRPr="00CD13F3">
              <w:rPr>
                <w:rFonts w:ascii="GHEA Grapalat" w:hAnsi="GHEA Grapalat"/>
                <w:lang w:val="en-SE"/>
              </w:rPr>
              <w:t xml:space="preserve"> </w:t>
            </w:r>
            <w:proofErr w:type="spellStart"/>
            <w:r w:rsidRPr="00CD13F3">
              <w:rPr>
                <w:rFonts w:ascii="GHEA Grapalat" w:hAnsi="GHEA Grapalat"/>
                <w:lang w:val="en-SE"/>
              </w:rPr>
              <w:t>новых</w:t>
            </w:r>
            <w:proofErr w:type="spellEnd"/>
            <w:r w:rsidRPr="00CD13F3">
              <w:rPr>
                <w:rFonts w:ascii="GHEA Grapalat" w:hAnsi="GHEA Grapalat"/>
                <w:lang w:val="en-SE"/>
              </w:rPr>
              <w:t xml:space="preserve"> </w:t>
            </w:r>
            <w:proofErr w:type="spellStart"/>
            <w:r w:rsidRPr="00CD13F3">
              <w:rPr>
                <w:rFonts w:ascii="GHEA Grapalat" w:hAnsi="GHEA Grapalat"/>
                <w:lang w:val="en-SE"/>
              </w:rPr>
              <w:t>условий</w:t>
            </w:r>
            <w:proofErr w:type="spellEnd"/>
            <w:r w:rsidRPr="00CD13F3">
              <w:rPr>
                <w:rFonts w:ascii="GHEA Grapalat" w:hAnsi="GHEA Grapalat"/>
                <w:lang w:val="en-SE"/>
              </w:rPr>
              <w:t xml:space="preserve"> </w:t>
            </w:r>
            <w:proofErr w:type="spellStart"/>
            <w:r w:rsidRPr="00CD13F3">
              <w:rPr>
                <w:rFonts w:ascii="GHEA Grapalat" w:hAnsi="GHEA Grapalat"/>
                <w:lang w:val="en-SE"/>
              </w:rPr>
              <w:t>вносить</w:t>
            </w:r>
            <w:proofErr w:type="spellEnd"/>
            <w:r w:rsidRPr="00CD13F3">
              <w:rPr>
                <w:rFonts w:ascii="GHEA Grapalat" w:hAnsi="GHEA Grapalat"/>
                <w:lang w:val="en-SE"/>
              </w:rPr>
              <w:t xml:space="preserve"> </w:t>
            </w:r>
            <w:proofErr w:type="spellStart"/>
            <w:r w:rsidRPr="00CD13F3">
              <w:rPr>
                <w:rFonts w:ascii="GHEA Grapalat" w:hAnsi="GHEA Grapalat"/>
                <w:lang w:val="en-SE"/>
              </w:rPr>
              <w:t>дополнения</w:t>
            </w:r>
            <w:proofErr w:type="spellEnd"/>
            <w:r w:rsidRPr="00CD13F3">
              <w:rPr>
                <w:rFonts w:ascii="GHEA Grapalat" w:hAnsi="GHEA Grapalat"/>
                <w:lang w:val="en-SE"/>
              </w:rPr>
              <w:t xml:space="preserve"> в </w:t>
            </w:r>
            <w:proofErr w:type="spellStart"/>
            <w:r w:rsidRPr="00CD13F3">
              <w:rPr>
                <w:rFonts w:ascii="GHEA Grapalat" w:hAnsi="GHEA Grapalat"/>
                <w:lang w:val="en-SE"/>
              </w:rPr>
              <w:t>представленное</w:t>
            </w:r>
            <w:proofErr w:type="spellEnd"/>
            <w:r w:rsidRPr="00CD13F3">
              <w:rPr>
                <w:rFonts w:ascii="GHEA Grapalat" w:hAnsi="GHEA Grapalat"/>
                <w:lang w:val="en-SE"/>
              </w:rPr>
              <w:t xml:space="preserve"> </w:t>
            </w:r>
            <w:proofErr w:type="spellStart"/>
            <w:proofErr w:type="gramStart"/>
            <w:r w:rsidRPr="00CD13F3">
              <w:rPr>
                <w:rFonts w:ascii="GHEA Grapalat" w:hAnsi="GHEA Grapalat"/>
                <w:lang w:val="en-SE"/>
              </w:rPr>
              <w:t>заключение</w:t>
            </w:r>
            <w:proofErr w:type="spellEnd"/>
            <w:r w:rsidRPr="00CD13F3">
              <w:rPr>
                <w:rFonts w:ascii="GHEA Grapalat" w:hAnsi="GHEA Grapalat"/>
                <w:lang w:val="en-SE"/>
              </w:rPr>
              <w:t>;</w:t>
            </w:r>
            <w:proofErr w:type="gramEnd"/>
          </w:p>
          <w:p w14:paraId="66A28456" w14:textId="77777777" w:rsidR="00FC002D" w:rsidRPr="00CD13F3" w:rsidRDefault="00FC002D" w:rsidP="00FC002D">
            <w:pPr>
              <w:widowControl w:val="0"/>
              <w:numPr>
                <w:ilvl w:val="0"/>
                <w:numId w:val="37"/>
              </w:numPr>
              <w:spacing w:after="160" w:line="360" w:lineRule="auto"/>
              <w:jc w:val="center"/>
              <w:rPr>
                <w:rFonts w:ascii="GHEA Grapalat" w:hAnsi="GHEA Grapalat"/>
                <w:lang w:val="en-SE"/>
              </w:rPr>
            </w:pPr>
            <w:r w:rsidRPr="00CD13F3">
              <w:rPr>
                <w:rFonts w:ascii="GHEA Grapalat" w:hAnsi="GHEA Grapalat"/>
                <w:lang w:val="en-SE"/>
              </w:rPr>
              <w:t xml:space="preserve">В </w:t>
            </w:r>
            <w:proofErr w:type="spellStart"/>
            <w:r w:rsidRPr="00CD13F3">
              <w:rPr>
                <w:rFonts w:ascii="GHEA Grapalat" w:hAnsi="GHEA Grapalat"/>
                <w:lang w:val="en-SE"/>
              </w:rPr>
              <w:t>случае</w:t>
            </w:r>
            <w:proofErr w:type="spellEnd"/>
            <w:r w:rsidRPr="00CD13F3">
              <w:rPr>
                <w:rFonts w:ascii="GHEA Grapalat" w:hAnsi="GHEA Grapalat"/>
                <w:lang w:val="en-SE"/>
              </w:rPr>
              <w:t xml:space="preserve"> </w:t>
            </w:r>
            <w:proofErr w:type="spellStart"/>
            <w:r w:rsidRPr="00CD13F3">
              <w:rPr>
                <w:rFonts w:ascii="GHEA Grapalat" w:hAnsi="GHEA Grapalat"/>
                <w:lang w:val="en-SE"/>
              </w:rPr>
              <w:t>выявления</w:t>
            </w:r>
            <w:proofErr w:type="spellEnd"/>
            <w:r w:rsidRPr="00CD13F3">
              <w:rPr>
                <w:rFonts w:ascii="GHEA Grapalat" w:hAnsi="GHEA Grapalat"/>
                <w:lang w:val="en-SE"/>
              </w:rPr>
              <w:t xml:space="preserve"> в </w:t>
            </w:r>
            <w:proofErr w:type="spellStart"/>
            <w:r w:rsidRPr="00CD13F3">
              <w:rPr>
                <w:rFonts w:ascii="GHEA Grapalat" w:hAnsi="GHEA Grapalat"/>
                <w:lang w:val="en-SE"/>
              </w:rPr>
              <w:t>процессе</w:t>
            </w:r>
            <w:proofErr w:type="spellEnd"/>
            <w:r w:rsidRPr="00CD13F3">
              <w:rPr>
                <w:rFonts w:ascii="GHEA Grapalat" w:hAnsi="GHEA Grapalat"/>
                <w:lang w:val="en-SE"/>
              </w:rPr>
              <w:t xml:space="preserve"> </w:t>
            </w:r>
            <w:proofErr w:type="spellStart"/>
            <w:r w:rsidRPr="00CD13F3">
              <w:rPr>
                <w:rFonts w:ascii="GHEA Grapalat" w:hAnsi="GHEA Grapalat"/>
                <w:lang w:val="en-SE"/>
              </w:rPr>
              <w:t>строительства</w:t>
            </w:r>
            <w:proofErr w:type="spellEnd"/>
            <w:r w:rsidRPr="00CD13F3">
              <w:rPr>
                <w:rFonts w:ascii="GHEA Grapalat" w:hAnsi="GHEA Grapalat"/>
                <w:lang w:val="en-SE"/>
              </w:rPr>
              <w:t xml:space="preserve"> </w:t>
            </w:r>
            <w:proofErr w:type="spellStart"/>
            <w:r w:rsidRPr="00CD13F3">
              <w:rPr>
                <w:rFonts w:ascii="GHEA Grapalat" w:hAnsi="GHEA Grapalat"/>
                <w:lang w:val="en-SE"/>
              </w:rPr>
              <w:t>ошибок</w:t>
            </w:r>
            <w:proofErr w:type="spellEnd"/>
            <w:r w:rsidRPr="00CD13F3">
              <w:rPr>
                <w:rFonts w:ascii="GHEA Grapalat" w:hAnsi="GHEA Grapalat"/>
                <w:lang w:val="en-SE"/>
              </w:rPr>
              <w:t xml:space="preserve"> </w:t>
            </w:r>
            <w:proofErr w:type="spellStart"/>
            <w:r w:rsidRPr="00CD13F3">
              <w:rPr>
                <w:rFonts w:ascii="GHEA Grapalat" w:hAnsi="GHEA Grapalat"/>
                <w:lang w:val="en-SE"/>
              </w:rPr>
              <w:t>или</w:t>
            </w:r>
            <w:proofErr w:type="spellEnd"/>
            <w:r w:rsidRPr="00CD13F3">
              <w:rPr>
                <w:rFonts w:ascii="GHEA Grapalat" w:hAnsi="GHEA Grapalat"/>
                <w:lang w:val="en-SE"/>
              </w:rPr>
              <w:t xml:space="preserve"> </w:t>
            </w:r>
            <w:proofErr w:type="spellStart"/>
            <w:r w:rsidRPr="00CD13F3">
              <w:rPr>
                <w:rFonts w:ascii="GHEA Grapalat" w:hAnsi="GHEA Grapalat"/>
                <w:lang w:val="en-SE"/>
              </w:rPr>
              <w:t>упущений</w:t>
            </w:r>
            <w:proofErr w:type="spellEnd"/>
            <w:r w:rsidRPr="00CD13F3">
              <w:rPr>
                <w:rFonts w:ascii="GHEA Grapalat" w:hAnsi="GHEA Grapalat"/>
                <w:lang w:val="en-SE"/>
              </w:rPr>
              <w:t xml:space="preserve"> в </w:t>
            </w:r>
            <w:proofErr w:type="spellStart"/>
            <w:r w:rsidRPr="00CD13F3">
              <w:rPr>
                <w:rFonts w:ascii="GHEA Grapalat" w:hAnsi="GHEA Grapalat"/>
                <w:lang w:val="en-SE"/>
              </w:rPr>
              <w:t>проектно-сметной</w:t>
            </w:r>
            <w:proofErr w:type="spellEnd"/>
            <w:r w:rsidRPr="00CD13F3">
              <w:rPr>
                <w:rFonts w:ascii="GHEA Grapalat" w:hAnsi="GHEA Grapalat"/>
                <w:lang w:val="en-SE"/>
              </w:rPr>
              <w:t xml:space="preserve"> </w:t>
            </w:r>
            <w:proofErr w:type="spellStart"/>
            <w:r w:rsidRPr="00CD13F3">
              <w:rPr>
                <w:rFonts w:ascii="GHEA Grapalat" w:hAnsi="GHEA Grapalat"/>
                <w:lang w:val="en-SE"/>
              </w:rPr>
              <w:t>документации</w:t>
            </w:r>
            <w:proofErr w:type="spellEnd"/>
            <w:r w:rsidRPr="00CD13F3">
              <w:rPr>
                <w:rFonts w:ascii="GHEA Grapalat" w:hAnsi="GHEA Grapalat"/>
                <w:lang w:val="en-SE"/>
              </w:rPr>
              <w:t xml:space="preserve">, </w:t>
            </w:r>
            <w:proofErr w:type="spellStart"/>
            <w:r w:rsidRPr="00CD13F3">
              <w:rPr>
                <w:rFonts w:ascii="GHEA Grapalat" w:hAnsi="GHEA Grapalat"/>
                <w:lang w:val="en-SE"/>
              </w:rPr>
              <w:t>получившей</w:t>
            </w:r>
            <w:proofErr w:type="spellEnd"/>
            <w:r w:rsidRPr="00CD13F3">
              <w:rPr>
                <w:rFonts w:ascii="GHEA Grapalat" w:hAnsi="GHEA Grapalat"/>
                <w:lang w:val="en-SE"/>
              </w:rPr>
              <w:t xml:space="preserve"> </w:t>
            </w:r>
            <w:proofErr w:type="spellStart"/>
            <w:r w:rsidRPr="00CD13F3">
              <w:rPr>
                <w:rFonts w:ascii="GHEA Grapalat" w:hAnsi="GHEA Grapalat"/>
                <w:lang w:val="en-SE"/>
              </w:rPr>
              <w:t>положительное</w:t>
            </w:r>
            <w:proofErr w:type="spellEnd"/>
            <w:r w:rsidRPr="00CD13F3">
              <w:rPr>
                <w:rFonts w:ascii="GHEA Grapalat" w:hAnsi="GHEA Grapalat"/>
                <w:lang w:val="en-SE"/>
              </w:rPr>
              <w:t xml:space="preserve"> </w:t>
            </w:r>
            <w:proofErr w:type="spellStart"/>
            <w:r w:rsidRPr="00CD13F3">
              <w:rPr>
                <w:rFonts w:ascii="GHEA Grapalat" w:hAnsi="GHEA Grapalat"/>
                <w:lang w:val="en-SE"/>
              </w:rPr>
              <w:t>экспертное</w:t>
            </w:r>
            <w:proofErr w:type="spellEnd"/>
            <w:r w:rsidRPr="00CD13F3">
              <w:rPr>
                <w:rFonts w:ascii="GHEA Grapalat" w:hAnsi="GHEA Grapalat"/>
                <w:lang w:val="en-SE"/>
              </w:rPr>
              <w:t xml:space="preserve"> </w:t>
            </w:r>
            <w:proofErr w:type="spellStart"/>
            <w:r w:rsidRPr="00CD13F3">
              <w:rPr>
                <w:rFonts w:ascii="GHEA Grapalat" w:hAnsi="GHEA Grapalat"/>
                <w:lang w:val="en-SE"/>
              </w:rPr>
              <w:t>заключение</w:t>
            </w:r>
            <w:proofErr w:type="spellEnd"/>
            <w:r w:rsidRPr="00CD13F3">
              <w:rPr>
                <w:rFonts w:ascii="GHEA Grapalat" w:hAnsi="GHEA Grapalat"/>
                <w:lang w:val="en-SE"/>
              </w:rPr>
              <w:t xml:space="preserve">, </w:t>
            </w:r>
            <w:proofErr w:type="spellStart"/>
            <w:r w:rsidRPr="00CD13F3">
              <w:rPr>
                <w:rFonts w:ascii="GHEA Grapalat" w:hAnsi="GHEA Grapalat"/>
                <w:lang w:val="en-SE"/>
              </w:rPr>
              <w:t>изучить</w:t>
            </w:r>
            <w:proofErr w:type="spellEnd"/>
            <w:r w:rsidRPr="00CD13F3">
              <w:rPr>
                <w:rFonts w:ascii="GHEA Grapalat" w:hAnsi="GHEA Grapalat"/>
                <w:lang w:val="en-SE"/>
              </w:rPr>
              <w:t xml:space="preserve"> и </w:t>
            </w:r>
            <w:proofErr w:type="spellStart"/>
            <w:r w:rsidRPr="00CD13F3">
              <w:rPr>
                <w:rFonts w:ascii="GHEA Grapalat" w:hAnsi="GHEA Grapalat"/>
                <w:lang w:val="en-SE"/>
              </w:rPr>
              <w:t>выдать</w:t>
            </w:r>
            <w:proofErr w:type="spellEnd"/>
            <w:r w:rsidRPr="00CD13F3">
              <w:rPr>
                <w:rFonts w:ascii="GHEA Grapalat" w:hAnsi="GHEA Grapalat"/>
                <w:lang w:val="en-SE"/>
              </w:rPr>
              <w:t xml:space="preserve"> </w:t>
            </w:r>
            <w:proofErr w:type="spellStart"/>
            <w:r w:rsidRPr="00CD13F3">
              <w:rPr>
                <w:rFonts w:ascii="GHEA Grapalat" w:hAnsi="GHEA Grapalat"/>
                <w:lang w:val="en-SE"/>
              </w:rPr>
              <w:t>дополнительное</w:t>
            </w:r>
            <w:proofErr w:type="spellEnd"/>
            <w:r w:rsidRPr="00CD13F3">
              <w:rPr>
                <w:rFonts w:ascii="GHEA Grapalat" w:hAnsi="GHEA Grapalat"/>
                <w:lang w:val="en-SE"/>
              </w:rPr>
              <w:t xml:space="preserve"> </w:t>
            </w:r>
            <w:proofErr w:type="spellStart"/>
            <w:r w:rsidRPr="00CD13F3">
              <w:rPr>
                <w:rFonts w:ascii="GHEA Grapalat" w:hAnsi="GHEA Grapalat"/>
                <w:lang w:val="en-SE"/>
              </w:rPr>
              <w:t>заключение</w:t>
            </w:r>
            <w:proofErr w:type="spellEnd"/>
            <w:r w:rsidRPr="00CD13F3">
              <w:rPr>
                <w:rFonts w:ascii="GHEA Grapalat" w:hAnsi="GHEA Grapalat"/>
                <w:lang w:val="en-SE"/>
              </w:rPr>
              <w:t xml:space="preserve"> </w:t>
            </w:r>
            <w:proofErr w:type="spellStart"/>
            <w:r w:rsidRPr="00CD13F3">
              <w:rPr>
                <w:rFonts w:ascii="GHEA Grapalat" w:hAnsi="GHEA Grapalat"/>
                <w:lang w:val="en-SE"/>
              </w:rPr>
              <w:t>по</w:t>
            </w:r>
            <w:proofErr w:type="spellEnd"/>
            <w:r w:rsidRPr="00CD13F3">
              <w:rPr>
                <w:rFonts w:ascii="GHEA Grapalat" w:hAnsi="GHEA Grapalat"/>
                <w:lang w:val="en-SE"/>
              </w:rPr>
              <w:t xml:space="preserve"> </w:t>
            </w:r>
            <w:proofErr w:type="spellStart"/>
            <w:r w:rsidRPr="00CD13F3">
              <w:rPr>
                <w:rFonts w:ascii="GHEA Grapalat" w:hAnsi="GHEA Grapalat"/>
                <w:lang w:val="en-SE"/>
              </w:rPr>
              <w:t>доработанному</w:t>
            </w:r>
            <w:proofErr w:type="spellEnd"/>
            <w:r w:rsidRPr="00CD13F3">
              <w:rPr>
                <w:rFonts w:ascii="GHEA Grapalat" w:hAnsi="GHEA Grapalat"/>
                <w:lang w:val="en-SE"/>
              </w:rPr>
              <w:t xml:space="preserve"> </w:t>
            </w:r>
            <w:proofErr w:type="spellStart"/>
            <w:r w:rsidRPr="00CD13F3">
              <w:rPr>
                <w:rFonts w:ascii="GHEA Grapalat" w:hAnsi="GHEA Grapalat"/>
                <w:lang w:val="en-SE"/>
              </w:rPr>
              <w:t>проекту</w:t>
            </w:r>
            <w:proofErr w:type="spellEnd"/>
            <w:r w:rsidRPr="00CD13F3">
              <w:rPr>
                <w:rFonts w:ascii="GHEA Grapalat" w:hAnsi="GHEA Grapalat"/>
                <w:lang w:val="en-SE"/>
              </w:rPr>
              <w:t xml:space="preserve"> </w:t>
            </w:r>
            <w:proofErr w:type="spellStart"/>
            <w:r w:rsidRPr="00CD13F3">
              <w:rPr>
                <w:rFonts w:ascii="GHEA Grapalat" w:hAnsi="GHEA Grapalat"/>
                <w:lang w:val="en-SE"/>
              </w:rPr>
              <w:t>или</w:t>
            </w:r>
            <w:proofErr w:type="spellEnd"/>
            <w:r w:rsidRPr="00CD13F3">
              <w:rPr>
                <w:rFonts w:ascii="GHEA Grapalat" w:hAnsi="GHEA Grapalat"/>
                <w:lang w:val="en-SE"/>
              </w:rPr>
              <w:t xml:space="preserve"> </w:t>
            </w:r>
            <w:proofErr w:type="spellStart"/>
            <w:r w:rsidRPr="00CD13F3">
              <w:rPr>
                <w:rFonts w:ascii="GHEA Grapalat" w:hAnsi="GHEA Grapalat"/>
                <w:lang w:val="en-SE"/>
              </w:rPr>
              <w:t>его</w:t>
            </w:r>
            <w:proofErr w:type="spellEnd"/>
            <w:r w:rsidRPr="00CD13F3">
              <w:rPr>
                <w:rFonts w:ascii="GHEA Grapalat" w:hAnsi="GHEA Grapalat"/>
                <w:lang w:val="en-SE"/>
              </w:rPr>
              <w:t xml:space="preserve"> </w:t>
            </w:r>
            <w:proofErr w:type="spellStart"/>
            <w:r w:rsidRPr="00CD13F3">
              <w:rPr>
                <w:rFonts w:ascii="GHEA Grapalat" w:hAnsi="GHEA Grapalat"/>
                <w:lang w:val="en-SE"/>
              </w:rPr>
              <w:t>отдельным</w:t>
            </w:r>
            <w:proofErr w:type="spellEnd"/>
            <w:r w:rsidRPr="00CD13F3">
              <w:rPr>
                <w:rFonts w:ascii="GHEA Grapalat" w:hAnsi="GHEA Grapalat"/>
                <w:lang w:val="en-SE"/>
              </w:rPr>
              <w:t xml:space="preserve"> </w:t>
            </w:r>
            <w:proofErr w:type="spellStart"/>
            <w:r w:rsidRPr="00CD13F3">
              <w:rPr>
                <w:rFonts w:ascii="GHEA Grapalat" w:hAnsi="GHEA Grapalat"/>
                <w:lang w:val="en-SE"/>
              </w:rPr>
              <w:t>частям</w:t>
            </w:r>
            <w:proofErr w:type="spellEnd"/>
            <w:r w:rsidRPr="00CD13F3">
              <w:rPr>
                <w:rFonts w:ascii="GHEA Grapalat" w:hAnsi="GHEA Grapalat"/>
                <w:lang w:val="en-SE"/>
              </w:rPr>
              <w:t xml:space="preserve"> </w:t>
            </w:r>
            <w:proofErr w:type="spellStart"/>
            <w:r w:rsidRPr="00CD13F3">
              <w:rPr>
                <w:rFonts w:ascii="GHEA Grapalat" w:hAnsi="GHEA Grapalat"/>
                <w:lang w:val="en-SE"/>
              </w:rPr>
              <w:t>без</w:t>
            </w:r>
            <w:proofErr w:type="spellEnd"/>
            <w:r w:rsidRPr="00CD13F3">
              <w:rPr>
                <w:rFonts w:ascii="GHEA Grapalat" w:hAnsi="GHEA Grapalat"/>
                <w:lang w:val="en-SE"/>
              </w:rPr>
              <w:t xml:space="preserve"> </w:t>
            </w:r>
            <w:proofErr w:type="spellStart"/>
            <w:r w:rsidRPr="00CD13F3">
              <w:rPr>
                <w:rFonts w:ascii="GHEA Grapalat" w:hAnsi="GHEA Grapalat"/>
                <w:lang w:val="en-SE"/>
              </w:rPr>
              <w:t>дополнительной</w:t>
            </w:r>
            <w:proofErr w:type="spellEnd"/>
            <w:r w:rsidRPr="00CD13F3">
              <w:rPr>
                <w:rFonts w:ascii="GHEA Grapalat" w:hAnsi="GHEA Grapalat"/>
                <w:lang w:val="en-SE"/>
              </w:rPr>
              <w:t xml:space="preserve"> </w:t>
            </w:r>
            <w:proofErr w:type="spellStart"/>
            <w:proofErr w:type="gramStart"/>
            <w:r w:rsidRPr="00CD13F3">
              <w:rPr>
                <w:rFonts w:ascii="GHEA Grapalat" w:hAnsi="GHEA Grapalat"/>
                <w:lang w:val="en-SE"/>
              </w:rPr>
              <w:t>оплаты</w:t>
            </w:r>
            <w:proofErr w:type="spellEnd"/>
            <w:r w:rsidRPr="00CD13F3">
              <w:rPr>
                <w:rFonts w:ascii="GHEA Grapalat" w:hAnsi="GHEA Grapalat"/>
                <w:lang w:val="en-SE"/>
              </w:rPr>
              <w:t>;</w:t>
            </w:r>
            <w:proofErr w:type="gramEnd"/>
          </w:p>
          <w:p w14:paraId="03BBC9F6" w14:textId="77777777" w:rsidR="00FC002D" w:rsidRPr="00CD13F3" w:rsidRDefault="00FC002D" w:rsidP="00FC002D">
            <w:pPr>
              <w:widowControl w:val="0"/>
              <w:numPr>
                <w:ilvl w:val="0"/>
                <w:numId w:val="37"/>
              </w:numPr>
              <w:spacing w:after="160" w:line="360" w:lineRule="auto"/>
              <w:jc w:val="center"/>
              <w:rPr>
                <w:rFonts w:ascii="GHEA Grapalat" w:hAnsi="GHEA Grapalat"/>
                <w:lang w:val="en-SE"/>
              </w:rPr>
            </w:pPr>
            <w:r w:rsidRPr="00CD13F3">
              <w:rPr>
                <w:rFonts w:ascii="GHEA Grapalat" w:hAnsi="GHEA Grapalat"/>
                <w:lang w:val="en-SE"/>
              </w:rPr>
              <w:t xml:space="preserve">В </w:t>
            </w:r>
            <w:proofErr w:type="spellStart"/>
            <w:r w:rsidRPr="00CD13F3">
              <w:rPr>
                <w:rFonts w:ascii="GHEA Grapalat" w:hAnsi="GHEA Grapalat"/>
                <w:lang w:val="en-SE"/>
              </w:rPr>
              <w:t>случае</w:t>
            </w:r>
            <w:proofErr w:type="spellEnd"/>
            <w:r w:rsidRPr="00CD13F3">
              <w:rPr>
                <w:rFonts w:ascii="GHEA Grapalat" w:hAnsi="GHEA Grapalat"/>
                <w:lang w:val="en-SE"/>
              </w:rPr>
              <w:t xml:space="preserve"> </w:t>
            </w:r>
            <w:proofErr w:type="spellStart"/>
            <w:r w:rsidRPr="00CD13F3">
              <w:rPr>
                <w:rFonts w:ascii="GHEA Grapalat" w:hAnsi="GHEA Grapalat"/>
                <w:lang w:val="en-SE"/>
              </w:rPr>
              <w:t>возникновения</w:t>
            </w:r>
            <w:proofErr w:type="spellEnd"/>
            <w:r w:rsidRPr="00CD13F3">
              <w:rPr>
                <w:rFonts w:ascii="GHEA Grapalat" w:hAnsi="GHEA Grapalat"/>
                <w:lang w:val="en-SE"/>
              </w:rPr>
              <w:t xml:space="preserve"> в </w:t>
            </w:r>
            <w:proofErr w:type="spellStart"/>
            <w:r w:rsidRPr="00CD13F3">
              <w:rPr>
                <w:rFonts w:ascii="GHEA Grapalat" w:hAnsi="GHEA Grapalat"/>
                <w:lang w:val="en-SE"/>
              </w:rPr>
              <w:t>процессе</w:t>
            </w:r>
            <w:proofErr w:type="spellEnd"/>
            <w:r w:rsidRPr="00CD13F3">
              <w:rPr>
                <w:rFonts w:ascii="GHEA Grapalat" w:hAnsi="GHEA Grapalat"/>
                <w:lang w:val="en-SE"/>
              </w:rPr>
              <w:t xml:space="preserve"> </w:t>
            </w:r>
            <w:proofErr w:type="spellStart"/>
            <w:r w:rsidRPr="00CD13F3">
              <w:rPr>
                <w:rFonts w:ascii="GHEA Grapalat" w:hAnsi="GHEA Grapalat"/>
                <w:lang w:val="en-SE"/>
              </w:rPr>
              <w:t>строительства</w:t>
            </w:r>
            <w:proofErr w:type="spellEnd"/>
            <w:r w:rsidRPr="00CD13F3">
              <w:rPr>
                <w:rFonts w:ascii="GHEA Grapalat" w:hAnsi="GHEA Grapalat"/>
                <w:lang w:val="en-SE"/>
              </w:rPr>
              <w:t xml:space="preserve"> </w:t>
            </w:r>
            <w:proofErr w:type="spellStart"/>
            <w:r w:rsidRPr="00CD13F3">
              <w:rPr>
                <w:rFonts w:ascii="GHEA Grapalat" w:hAnsi="GHEA Grapalat"/>
                <w:lang w:val="en-SE"/>
              </w:rPr>
              <w:t>новых</w:t>
            </w:r>
            <w:proofErr w:type="spellEnd"/>
            <w:r w:rsidRPr="00CD13F3">
              <w:rPr>
                <w:rFonts w:ascii="GHEA Grapalat" w:hAnsi="GHEA Grapalat"/>
                <w:lang w:val="en-SE"/>
              </w:rPr>
              <w:t xml:space="preserve"> </w:t>
            </w:r>
            <w:proofErr w:type="spellStart"/>
            <w:r w:rsidRPr="00CD13F3">
              <w:rPr>
                <w:rFonts w:ascii="GHEA Grapalat" w:hAnsi="GHEA Grapalat"/>
                <w:lang w:val="en-SE"/>
              </w:rPr>
              <w:t>обстоятельств</w:t>
            </w:r>
            <w:proofErr w:type="spellEnd"/>
            <w:r w:rsidRPr="00CD13F3">
              <w:rPr>
                <w:rFonts w:ascii="GHEA Grapalat" w:hAnsi="GHEA Grapalat"/>
                <w:lang w:val="en-SE"/>
              </w:rPr>
              <w:t xml:space="preserve">, </w:t>
            </w:r>
            <w:proofErr w:type="spellStart"/>
            <w:r w:rsidRPr="00CD13F3">
              <w:rPr>
                <w:rFonts w:ascii="GHEA Grapalat" w:hAnsi="GHEA Grapalat"/>
                <w:lang w:val="en-SE"/>
              </w:rPr>
              <w:t>требующих</w:t>
            </w:r>
            <w:proofErr w:type="spellEnd"/>
            <w:r w:rsidRPr="00CD13F3">
              <w:rPr>
                <w:rFonts w:ascii="GHEA Grapalat" w:hAnsi="GHEA Grapalat"/>
                <w:lang w:val="en-SE"/>
              </w:rPr>
              <w:t xml:space="preserve"> </w:t>
            </w:r>
            <w:proofErr w:type="spellStart"/>
            <w:r w:rsidRPr="00CD13F3">
              <w:rPr>
                <w:rFonts w:ascii="GHEA Grapalat" w:hAnsi="GHEA Grapalat"/>
                <w:lang w:val="en-SE"/>
              </w:rPr>
              <w:t>внесения</w:t>
            </w:r>
            <w:proofErr w:type="spellEnd"/>
            <w:r w:rsidRPr="00CD13F3">
              <w:rPr>
                <w:rFonts w:ascii="GHEA Grapalat" w:hAnsi="GHEA Grapalat"/>
                <w:lang w:val="en-SE"/>
              </w:rPr>
              <w:t xml:space="preserve"> </w:t>
            </w:r>
            <w:proofErr w:type="spellStart"/>
            <w:r w:rsidRPr="00CD13F3">
              <w:rPr>
                <w:rFonts w:ascii="GHEA Grapalat" w:hAnsi="GHEA Grapalat"/>
                <w:lang w:val="en-SE"/>
              </w:rPr>
              <w:t>изменений</w:t>
            </w:r>
            <w:proofErr w:type="spellEnd"/>
            <w:r w:rsidRPr="00CD13F3">
              <w:rPr>
                <w:rFonts w:ascii="GHEA Grapalat" w:hAnsi="GHEA Grapalat"/>
                <w:lang w:val="en-SE"/>
              </w:rPr>
              <w:t xml:space="preserve"> и </w:t>
            </w:r>
            <w:proofErr w:type="spellStart"/>
            <w:r w:rsidRPr="00CD13F3">
              <w:rPr>
                <w:rFonts w:ascii="GHEA Grapalat" w:hAnsi="GHEA Grapalat"/>
                <w:lang w:val="en-SE"/>
              </w:rPr>
              <w:t>дополнений</w:t>
            </w:r>
            <w:proofErr w:type="spellEnd"/>
            <w:r w:rsidRPr="00CD13F3">
              <w:rPr>
                <w:rFonts w:ascii="GHEA Grapalat" w:hAnsi="GHEA Grapalat"/>
                <w:lang w:val="en-SE"/>
              </w:rPr>
              <w:t xml:space="preserve"> в </w:t>
            </w:r>
            <w:proofErr w:type="spellStart"/>
            <w:r w:rsidRPr="00CD13F3">
              <w:rPr>
                <w:rFonts w:ascii="GHEA Grapalat" w:hAnsi="GHEA Grapalat"/>
                <w:lang w:val="en-SE"/>
              </w:rPr>
              <w:lastRenderedPageBreak/>
              <w:t>проектно-сметную</w:t>
            </w:r>
            <w:proofErr w:type="spellEnd"/>
            <w:r w:rsidRPr="00CD13F3">
              <w:rPr>
                <w:rFonts w:ascii="GHEA Grapalat" w:hAnsi="GHEA Grapalat"/>
                <w:lang w:val="en-SE"/>
              </w:rPr>
              <w:t xml:space="preserve"> </w:t>
            </w:r>
            <w:proofErr w:type="spellStart"/>
            <w:r w:rsidRPr="00CD13F3">
              <w:rPr>
                <w:rFonts w:ascii="GHEA Grapalat" w:hAnsi="GHEA Grapalat"/>
                <w:lang w:val="en-SE"/>
              </w:rPr>
              <w:t>документацию</w:t>
            </w:r>
            <w:proofErr w:type="spellEnd"/>
            <w:r w:rsidRPr="00CD13F3">
              <w:rPr>
                <w:rFonts w:ascii="GHEA Grapalat" w:hAnsi="GHEA Grapalat"/>
                <w:lang w:val="en-SE"/>
              </w:rPr>
              <w:t xml:space="preserve">, </w:t>
            </w:r>
            <w:proofErr w:type="spellStart"/>
            <w:r w:rsidRPr="00CD13F3">
              <w:rPr>
                <w:rFonts w:ascii="GHEA Grapalat" w:hAnsi="GHEA Grapalat"/>
                <w:lang w:val="en-SE"/>
              </w:rPr>
              <w:t>получившую</w:t>
            </w:r>
            <w:proofErr w:type="spellEnd"/>
            <w:r w:rsidRPr="00CD13F3">
              <w:rPr>
                <w:rFonts w:ascii="GHEA Grapalat" w:hAnsi="GHEA Grapalat"/>
                <w:lang w:val="en-SE"/>
              </w:rPr>
              <w:t xml:space="preserve"> </w:t>
            </w:r>
            <w:proofErr w:type="spellStart"/>
            <w:r w:rsidRPr="00CD13F3">
              <w:rPr>
                <w:rFonts w:ascii="GHEA Grapalat" w:hAnsi="GHEA Grapalat"/>
                <w:lang w:val="en-SE"/>
              </w:rPr>
              <w:t>положительное</w:t>
            </w:r>
            <w:proofErr w:type="spellEnd"/>
            <w:r w:rsidRPr="00CD13F3">
              <w:rPr>
                <w:rFonts w:ascii="GHEA Grapalat" w:hAnsi="GHEA Grapalat"/>
                <w:lang w:val="en-SE"/>
              </w:rPr>
              <w:t xml:space="preserve"> </w:t>
            </w:r>
            <w:proofErr w:type="spellStart"/>
            <w:r w:rsidRPr="00CD13F3">
              <w:rPr>
                <w:rFonts w:ascii="GHEA Grapalat" w:hAnsi="GHEA Grapalat"/>
                <w:lang w:val="en-SE"/>
              </w:rPr>
              <w:t>экспертное</w:t>
            </w:r>
            <w:proofErr w:type="spellEnd"/>
            <w:r w:rsidRPr="00CD13F3">
              <w:rPr>
                <w:rFonts w:ascii="GHEA Grapalat" w:hAnsi="GHEA Grapalat"/>
                <w:lang w:val="en-SE"/>
              </w:rPr>
              <w:t xml:space="preserve"> </w:t>
            </w:r>
            <w:proofErr w:type="spellStart"/>
            <w:r w:rsidRPr="00CD13F3">
              <w:rPr>
                <w:rFonts w:ascii="GHEA Grapalat" w:hAnsi="GHEA Grapalat"/>
                <w:lang w:val="en-SE"/>
              </w:rPr>
              <w:t>заключение</w:t>
            </w:r>
            <w:proofErr w:type="spellEnd"/>
            <w:r w:rsidRPr="00CD13F3">
              <w:rPr>
                <w:rFonts w:ascii="GHEA Grapalat" w:hAnsi="GHEA Grapalat"/>
                <w:lang w:val="en-SE"/>
              </w:rPr>
              <w:t xml:space="preserve">, </w:t>
            </w:r>
            <w:proofErr w:type="spellStart"/>
            <w:r w:rsidRPr="00CD13F3">
              <w:rPr>
                <w:rFonts w:ascii="GHEA Grapalat" w:hAnsi="GHEA Grapalat"/>
                <w:lang w:val="en-SE"/>
              </w:rPr>
              <w:t>изучить</w:t>
            </w:r>
            <w:proofErr w:type="spellEnd"/>
            <w:r w:rsidRPr="00CD13F3">
              <w:rPr>
                <w:rFonts w:ascii="GHEA Grapalat" w:hAnsi="GHEA Grapalat"/>
                <w:lang w:val="en-SE"/>
              </w:rPr>
              <w:t xml:space="preserve"> и </w:t>
            </w:r>
            <w:proofErr w:type="spellStart"/>
            <w:r w:rsidRPr="00CD13F3">
              <w:rPr>
                <w:rFonts w:ascii="GHEA Grapalat" w:hAnsi="GHEA Grapalat"/>
                <w:lang w:val="en-SE"/>
              </w:rPr>
              <w:t>выдать</w:t>
            </w:r>
            <w:proofErr w:type="spellEnd"/>
            <w:r w:rsidRPr="00CD13F3">
              <w:rPr>
                <w:rFonts w:ascii="GHEA Grapalat" w:hAnsi="GHEA Grapalat"/>
                <w:lang w:val="en-SE"/>
              </w:rPr>
              <w:t xml:space="preserve"> </w:t>
            </w:r>
            <w:proofErr w:type="spellStart"/>
            <w:r w:rsidRPr="00CD13F3">
              <w:rPr>
                <w:rFonts w:ascii="GHEA Grapalat" w:hAnsi="GHEA Grapalat"/>
                <w:lang w:val="en-SE"/>
              </w:rPr>
              <w:t>дополнительное</w:t>
            </w:r>
            <w:proofErr w:type="spellEnd"/>
            <w:r w:rsidRPr="00CD13F3">
              <w:rPr>
                <w:rFonts w:ascii="GHEA Grapalat" w:hAnsi="GHEA Grapalat"/>
                <w:lang w:val="en-SE"/>
              </w:rPr>
              <w:t xml:space="preserve"> </w:t>
            </w:r>
            <w:proofErr w:type="spellStart"/>
            <w:r w:rsidRPr="00CD13F3">
              <w:rPr>
                <w:rFonts w:ascii="GHEA Grapalat" w:hAnsi="GHEA Grapalat"/>
                <w:lang w:val="en-SE"/>
              </w:rPr>
              <w:t>заключение</w:t>
            </w:r>
            <w:proofErr w:type="spellEnd"/>
            <w:r w:rsidRPr="00CD13F3">
              <w:rPr>
                <w:rFonts w:ascii="GHEA Grapalat" w:hAnsi="GHEA Grapalat"/>
                <w:lang w:val="en-SE"/>
              </w:rPr>
              <w:t xml:space="preserve"> </w:t>
            </w:r>
            <w:proofErr w:type="spellStart"/>
            <w:r w:rsidRPr="00CD13F3">
              <w:rPr>
                <w:rFonts w:ascii="GHEA Grapalat" w:hAnsi="GHEA Grapalat"/>
                <w:lang w:val="en-SE"/>
              </w:rPr>
              <w:t>по</w:t>
            </w:r>
            <w:proofErr w:type="spellEnd"/>
            <w:r w:rsidRPr="00CD13F3">
              <w:rPr>
                <w:rFonts w:ascii="GHEA Grapalat" w:hAnsi="GHEA Grapalat"/>
                <w:lang w:val="en-SE"/>
              </w:rPr>
              <w:t xml:space="preserve"> </w:t>
            </w:r>
            <w:proofErr w:type="spellStart"/>
            <w:r w:rsidRPr="00CD13F3">
              <w:rPr>
                <w:rFonts w:ascii="GHEA Grapalat" w:hAnsi="GHEA Grapalat"/>
                <w:lang w:val="en-SE"/>
              </w:rPr>
              <w:t>доработанному</w:t>
            </w:r>
            <w:proofErr w:type="spellEnd"/>
            <w:r w:rsidRPr="00CD13F3">
              <w:rPr>
                <w:rFonts w:ascii="GHEA Grapalat" w:hAnsi="GHEA Grapalat"/>
                <w:lang w:val="en-SE"/>
              </w:rPr>
              <w:t xml:space="preserve"> </w:t>
            </w:r>
            <w:proofErr w:type="spellStart"/>
            <w:r w:rsidRPr="00CD13F3">
              <w:rPr>
                <w:rFonts w:ascii="GHEA Grapalat" w:hAnsi="GHEA Grapalat"/>
                <w:lang w:val="en-SE"/>
              </w:rPr>
              <w:t>проекту</w:t>
            </w:r>
            <w:proofErr w:type="spellEnd"/>
            <w:r w:rsidRPr="00CD13F3">
              <w:rPr>
                <w:rFonts w:ascii="GHEA Grapalat" w:hAnsi="GHEA Grapalat"/>
                <w:lang w:val="en-SE"/>
              </w:rPr>
              <w:t xml:space="preserve"> </w:t>
            </w:r>
            <w:proofErr w:type="spellStart"/>
            <w:r w:rsidRPr="00CD13F3">
              <w:rPr>
                <w:rFonts w:ascii="GHEA Grapalat" w:hAnsi="GHEA Grapalat"/>
                <w:lang w:val="en-SE"/>
              </w:rPr>
              <w:t>или</w:t>
            </w:r>
            <w:proofErr w:type="spellEnd"/>
            <w:r w:rsidRPr="00CD13F3">
              <w:rPr>
                <w:rFonts w:ascii="GHEA Grapalat" w:hAnsi="GHEA Grapalat"/>
                <w:lang w:val="en-SE"/>
              </w:rPr>
              <w:t xml:space="preserve"> </w:t>
            </w:r>
            <w:proofErr w:type="spellStart"/>
            <w:r w:rsidRPr="00CD13F3">
              <w:rPr>
                <w:rFonts w:ascii="GHEA Grapalat" w:hAnsi="GHEA Grapalat"/>
                <w:lang w:val="en-SE"/>
              </w:rPr>
              <w:t>его</w:t>
            </w:r>
            <w:proofErr w:type="spellEnd"/>
            <w:r w:rsidRPr="00CD13F3">
              <w:rPr>
                <w:rFonts w:ascii="GHEA Grapalat" w:hAnsi="GHEA Grapalat"/>
                <w:lang w:val="en-SE"/>
              </w:rPr>
              <w:t xml:space="preserve"> </w:t>
            </w:r>
            <w:proofErr w:type="spellStart"/>
            <w:r w:rsidRPr="00CD13F3">
              <w:rPr>
                <w:rFonts w:ascii="GHEA Grapalat" w:hAnsi="GHEA Grapalat"/>
                <w:lang w:val="en-SE"/>
              </w:rPr>
              <w:t>отдельным</w:t>
            </w:r>
            <w:proofErr w:type="spellEnd"/>
            <w:r w:rsidRPr="00CD13F3">
              <w:rPr>
                <w:rFonts w:ascii="GHEA Grapalat" w:hAnsi="GHEA Grapalat"/>
                <w:lang w:val="en-SE"/>
              </w:rPr>
              <w:t xml:space="preserve"> </w:t>
            </w:r>
            <w:proofErr w:type="spellStart"/>
            <w:r w:rsidRPr="00CD13F3">
              <w:rPr>
                <w:rFonts w:ascii="GHEA Grapalat" w:hAnsi="GHEA Grapalat"/>
                <w:lang w:val="en-SE"/>
              </w:rPr>
              <w:t>частям</w:t>
            </w:r>
            <w:proofErr w:type="spellEnd"/>
            <w:r w:rsidRPr="00CD13F3">
              <w:rPr>
                <w:rFonts w:ascii="GHEA Grapalat" w:hAnsi="GHEA Grapalat"/>
                <w:lang w:val="en-SE"/>
              </w:rPr>
              <w:t xml:space="preserve"> </w:t>
            </w:r>
            <w:proofErr w:type="spellStart"/>
            <w:r w:rsidRPr="00CD13F3">
              <w:rPr>
                <w:rFonts w:ascii="GHEA Grapalat" w:hAnsi="GHEA Grapalat"/>
                <w:lang w:val="en-SE"/>
              </w:rPr>
              <w:t>без</w:t>
            </w:r>
            <w:proofErr w:type="spellEnd"/>
            <w:r w:rsidRPr="00CD13F3">
              <w:rPr>
                <w:rFonts w:ascii="GHEA Grapalat" w:hAnsi="GHEA Grapalat"/>
                <w:lang w:val="en-SE"/>
              </w:rPr>
              <w:t xml:space="preserve"> </w:t>
            </w:r>
            <w:proofErr w:type="spellStart"/>
            <w:r w:rsidRPr="00CD13F3">
              <w:rPr>
                <w:rFonts w:ascii="GHEA Grapalat" w:hAnsi="GHEA Grapalat"/>
                <w:lang w:val="en-SE"/>
              </w:rPr>
              <w:t>дополнительной</w:t>
            </w:r>
            <w:proofErr w:type="spellEnd"/>
            <w:r w:rsidRPr="00CD13F3">
              <w:rPr>
                <w:rFonts w:ascii="GHEA Grapalat" w:hAnsi="GHEA Grapalat"/>
                <w:lang w:val="en-SE"/>
              </w:rPr>
              <w:t xml:space="preserve"> </w:t>
            </w:r>
            <w:proofErr w:type="spellStart"/>
            <w:r w:rsidRPr="00CD13F3">
              <w:rPr>
                <w:rFonts w:ascii="GHEA Grapalat" w:hAnsi="GHEA Grapalat"/>
                <w:lang w:val="en-SE"/>
              </w:rPr>
              <w:t>оплаты</w:t>
            </w:r>
            <w:proofErr w:type="spellEnd"/>
            <w:r w:rsidRPr="00CD13F3">
              <w:rPr>
                <w:rFonts w:ascii="GHEA Grapalat" w:hAnsi="GHEA Grapalat"/>
                <w:lang w:val="en-SE"/>
              </w:rPr>
              <w:t>.</w:t>
            </w:r>
          </w:p>
          <w:p w14:paraId="563F995D" w14:textId="77777777" w:rsidR="00FC002D" w:rsidRPr="00CD13F3" w:rsidRDefault="00FC002D" w:rsidP="003453BC">
            <w:pPr>
              <w:widowControl w:val="0"/>
              <w:spacing w:after="160" w:line="360" w:lineRule="auto"/>
              <w:jc w:val="center"/>
              <w:rPr>
                <w:rFonts w:ascii="GHEA Grapalat" w:hAnsi="GHEA Grapalat"/>
                <w:lang w:val="hy-AM"/>
              </w:rPr>
            </w:pPr>
          </w:p>
        </w:tc>
      </w:tr>
      <w:tr w:rsidR="00FC002D" w:rsidRPr="00CD13F3" w14:paraId="63DA96B9" w14:textId="77777777" w:rsidTr="003453BC">
        <w:trPr>
          <w:trHeight w:val="2005"/>
        </w:trPr>
        <w:tc>
          <w:tcPr>
            <w:tcW w:w="709" w:type="dxa"/>
            <w:tcBorders>
              <w:top w:val="single" w:sz="4" w:space="0" w:color="auto"/>
              <w:left w:val="single" w:sz="4" w:space="0" w:color="auto"/>
              <w:bottom w:val="single" w:sz="4" w:space="0" w:color="auto"/>
              <w:right w:val="single" w:sz="4" w:space="0" w:color="auto"/>
            </w:tcBorders>
            <w:hideMark/>
          </w:tcPr>
          <w:p w14:paraId="42771C54" w14:textId="77777777" w:rsidR="00FC002D" w:rsidRPr="00CD13F3" w:rsidRDefault="00FC002D" w:rsidP="003453BC">
            <w:pPr>
              <w:widowControl w:val="0"/>
              <w:spacing w:after="160" w:line="360" w:lineRule="auto"/>
              <w:jc w:val="center"/>
              <w:rPr>
                <w:rFonts w:ascii="GHEA Grapalat" w:hAnsi="GHEA Grapalat"/>
                <w:lang w:val="hy-AM"/>
              </w:rPr>
            </w:pPr>
            <w:r w:rsidRPr="00CD13F3">
              <w:rPr>
                <w:rFonts w:ascii="GHEA Grapalat" w:hAnsi="GHEA Grapalat"/>
                <w:lang w:val="hy-AM"/>
              </w:rPr>
              <w:lastRenderedPageBreak/>
              <w:t>3</w:t>
            </w:r>
          </w:p>
        </w:tc>
        <w:tc>
          <w:tcPr>
            <w:tcW w:w="3211" w:type="dxa"/>
            <w:tcBorders>
              <w:top w:val="single" w:sz="4" w:space="0" w:color="auto"/>
              <w:left w:val="single" w:sz="4" w:space="0" w:color="auto"/>
              <w:bottom w:val="single" w:sz="4" w:space="0" w:color="auto"/>
              <w:right w:val="single" w:sz="4" w:space="0" w:color="auto"/>
            </w:tcBorders>
            <w:hideMark/>
          </w:tcPr>
          <w:p w14:paraId="6E86A259" w14:textId="77777777" w:rsidR="00FC002D" w:rsidRPr="00CD13F3" w:rsidRDefault="00FC002D" w:rsidP="003453BC">
            <w:pPr>
              <w:widowControl w:val="0"/>
              <w:spacing w:after="160" w:line="360" w:lineRule="auto"/>
              <w:jc w:val="center"/>
              <w:rPr>
                <w:rFonts w:ascii="GHEA Grapalat" w:hAnsi="GHEA Grapalat"/>
                <w:lang w:val="hy-AM"/>
              </w:rPr>
            </w:pPr>
            <w:r w:rsidRPr="00CD13F3">
              <w:rPr>
                <w:rFonts w:ascii="GHEA Grapalat" w:hAnsi="GHEA Grapalat"/>
                <w:lang w:val="hy-AM"/>
              </w:rPr>
              <w:t>Отчет о работе консультанта и порядок приемки работ</w:t>
            </w:r>
          </w:p>
        </w:tc>
        <w:tc>
          <w:tcPr>
            <w:tcW w:w="6003" w:type="dxa"/>
            <w:tcBorders>
              <w:top w:val="single" w:sz="4" w:space="0" w:color="auto"/>
              <w:left w:val="single" w:sz="4" w:space="0" w:color="auto"/>
              <w:bottom w:val="single" w:sz="4" w:space="0" w:color="auto"/>
              <w:right w:val="single" w:sz="4" w:space="0" w:color="auto"/>
            </w:tcBorders>
            <w:hideMark/>
          </w:tcPr>
          <w:p w14:paraId="3E0F1663" w14:textId="77777777" w:rsidR="00FC002D" w:rsidRPr="00CD13F3" w:rsidRDefault="00FC002D" w:rsidP="003453BC">
            <w:pPr>
              <w:widowControl w:val="0"/>
              <w:spacing w:after="160" w:line="360" w:lineRule="auto"/>
              <w:jc w:val="center"/>
              <w:rPr>
                <w:rFonts w:ascii="GHEA Grapalat" w:hAnsi="GHEA Grapalat"/>
                <w:lang w:val="hy-AM"/>
              </w:rPr>
            </w:pPr>
            <w:r w:rsidRPr="00CD13F3">
              <w:rPr>
                <w:rFonts w:ascii="GHEA Grapalat" w:hAnsi="GHEA Grapalat"/>
              </w:rPr>
              <w:t xml:space="preserve">Срок выполнения работ устанавливается </w:t>
            </w:r>
            <w:r w:rsidRPr="00CD13F3">
              <w:rPr>
                <w:rFonts w:ascii="GHEA Grapalat" w:hAnsi="GHEA Grapalat"/>
                <w:b/>
                <w:bCs/>
              </w:rPr>
              <w:t>15 рабочих дней</w:t>
            </w:r>
            <w:r w:rsidRPr="00CD13F3">
              <w:rPr>
                <w:rFonts w:ascii="GHEA Grapalat" w:hAnsi="GHEA Grapalat"/>
              </w:rPr>
              <w:t>.</w:t>
            </w:r>
            <w:r w:rsidRPr="00CD13F3">
              <w:rPr>
                <w:rFonts w:ascii="GHEA Grapalat" w:hAnsi="GHEA Grapalat"/>
              </w:rPr>
              <w:br/>
              <w:t xml:space="preserve">Организация должна представить Заказчику заключение экспертизы в </w:t>
            </w:r>
            <w:r w:rsidRPr="00CD13F3">
              <w:rPr>
                <w:rFonts w:ascii="GHEA Grapalat" w:hAnsi="GHEA Grapalat"/>
                <w:b/>
                <w:bCs/>
              </w:rPr>
              <w:t>2 экземплярах</w:t>
            </w:r>
            <w:r w:rsidRPr="00CD13F3">
              <w:rPr>
                <w:rFonts w:ascii="GHEA Grapalat" w:hAnsi="GHEA Grapalat"/>
              </w:rPr>
              <w:t xml:space="preserve">, оформленных и составленных в соответствии с действующими нормами, на </w:t>
            </w:r>
            <w:r w:rsidRPr="00CD13F3">
              <w:rPr>
                <w:rFonts w:ascii="GHEA Grapalat" w:hAnsi="GHEA Grapalat"/>
                <w:b/>
                <w:bCs/>
              </w:rPr>
              <w:t>армянском языке</w:t>
            </w:r>
            <w:r w:rsidRPr="00CD13F3">
              <w:rPr>
                <w:rFonts w:ascii="GHEA Grapalat" w:hAnsi="GHEA Grapalat"/>
              </w:rPr>
              <w:t>, в электронном и бумажном вариантах.</w:t>
            </w:r>
          </w:p>
        </w:tc>
      </w:tr>
    </w:tbl>
    <w:p w14:paraId="7E760273" w14:textId="77777777" w:rsidR="00E020F9" w:rsidRPr="00CD13F3" w:rsidRDefault="00E020F9" w:rsidP="00E020F9">
      <w:pPr>
        <w:widowControl w:val="0"/>
        <w:spacing w:after="160" w:line="360" w:lineRule="auto"/>
        <w:jc w:val="center"/>
        <w:rPr>
          <w:rFonts w:ascii="GHEA Grapalat" w:hAnsi="GHEA Grapalat"/>
        </w:rPr>
      </w:pPr>
    </w:p>
    <w:p w14:paraId="1048F2E9" w14:textId="77777777" w:rsidR="00E020F9" w:rsidRPr="00CD13F3" w:rsidRDefault="00E020F9" w:rsidP="00E020F9">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E020F9" w:rsidRPr="00AD29CE" w14:paraId="3B17F5BC" w14:textId="77777777" w:rsidTr="00411C61">
        <w:trPr>
          <w:jc w:val="center"/>
        </w:trPr>
        <w:tc>
          <w:tcPr>
            <w:tcW w:w="4536" w:type="dxa"/>
          </w:tcPr>
          <w:p w14:paraId="599B954E" w14:textId="77777777" w:rsidR="00E020F9" w:rsidRPr="00AD29CE" w:rsidRDefault="00E020F9" w:rsidP="00411C61">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40BBC82C" w14:textId="77777777" w:rsidR="00E020F9" w:rsidRPr="00E40AC8" w:rsidRDefault="00E020F9" w:rsidP="00411C61">
            <w:pPr>
              <w:widowControl w:val="0"/>
              <w:jc w:val="center"/>
              <w:rPr>
                <w:rFonts w:ascii="GHEA Grapalat" w:hAnsi="GHEA Grapalat"/>
                <w:lang w:val="en-US"/>
              </w:rPr>
            </w:pPr>
            <w:r>
              <w:rPr>
                <w:rFonts w:ascii="GHEA Grapalat" w:hAnsi="GHEA Grapalat"/>
                <w:lang w:val="en-US"/>
              </w:rPr>
              <w:t>___________________________</w:t>
            </w:r>
          </w:p>
          <w:p w14:paraId="7EFB1CF8" w14:textId="77777777" w:rsidR="00E020F9" w:rsidRPr="00E40AC8" w:rsidRDefault="00E020F9" w:rsidP="00411C61">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02933FE6" w14:textId="77777777" w:rsidR="00E020F9" w:rsidRPr="00AD29CE" w:rsidRDefault="00E020F9" w:rsidP="00411C61">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6606F9F3" w14:textId="77777777" w:rsidR="00E020F9" w:rsidRPr="00AD29CE" w:rsidRDefault="00E020F9" w:rsidP="00411C61">
            <w:pPr>
              <w:widowControl w:val="0"/>
              <w:spacing w:after="160" w:line="360" w:lineRule="auto"/>
              <w:jc w:val="center"/>
              <w:rPr>
                <w:rFonts w:ascii="GHEA Grapalat" w:hAnsi="GHEA Grapalat"/>
              </w:rPr>
            </w:pPr>
          </w:p>
        </w:tc>
        <w:tc>
          <w:tcPr>
            <w:tcW w:w="4343" w:type="dxa"/>
          </w:tcPr>
          <w:p w14:paraId="34AFBD3E" w14:textId="77777777" w:rsidR="00E020F9" w:rsidRPr="00AD29CE" w:rsidRDefault="00E020F9" w:rsidP="00411C61">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54FBB576" w14:textId="77777777" w:rsidR="00E020F9" w:rsidRPr="00E40AC8" w:rsidRDefault="00E020F9" w:rsidP="00411C61">
            <w:pPr>
              <w:widowControl w:val="0"/>
              <w:jc w:val="center"/>
              <w:rPr>
                <w:rFonts w:ascii="GHEA Grapalat" w:hAnsi="GHEA Grapalat"/>
                <w:lang w:val="en-US"/>
              </w:rPr>
            </w:pPr>
            <w:r>
              <w:rPr>
                <w:rFonts w:ascii="GHEA Grapalat" w:hAnsi="GHEA Grapalat"/>
                <w:lang w:val="en-US"/>
              </w:rPr>
              <w:t>__________________________</w:t>
            </w:r>
          </w:p>
          <w:p w14:paraId="576D43B6" w14:textId="77777777" w:rsidR="00E020F9" w:rsidRPr="00E40AC8" w:rsidRDefault="00E020F9" w:rsidP="00411C61">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15CB80C6" w14:textId="77777777" w:rsidR="00E020F9" w:rsidRPr="00AD29CE" w:rsidRDefault="00E020F9" w:rsidP="00411C61">
            <w:pPr>
              <w:widowControl w:val="0"/>
              <w:spacing w:after="160" w:line="360" w:lineRule="auto"/>
              <w:jc w:val="center"/>
              <w:rPr>
                <w:rFonts w:ascii="GHEA Grapalat" w:hAnsi="GHEA Grapalat"/>
              </w:rPr>
            </w:pPr>
            <w:r w:rsidRPr="00AD29CE">
              <w:rPr>
                <w:rFonts w:ascii="GHEA Grapalat" w:hAnsi="GHEA Grapalat"/>
              </w:rPr>
              <w:t>М. П.</w:t>
            </w:r>
          </w:p>
        </w:tc>
      </w:tr>
    </w:tbl>
    <w:p w14:paraId="213B03EB" w14:textId="77777777" w:rsidR="00E020F9" w:rsidRPr="00AD29CE" w:rsidRDefault="00E020F9" w:rsidP="00E020F9">
      <w:pPr>
        <w:widowControl w:val="0"/>
        <w:spacing w:after="160" w:line="360" w:lineRule="auto"/>
        <w:jc w:val="center"/>
        <w:rPr>
          <w:rFonts w:ascii="GHEA Grapalat" w:hAnsi="GHEA Grapalat"/>
        </w:rPr>
      </w:pPr>
      <w:r w:rsidRPr="00AD29CE">
        <w:rPr>
          <w:rFonts w:ascii="GHEA Grapalat" w:hAnsi="GHEA Grapalat"/>
        </w:rPr>
        <w:br w:type="page"/>
      </w:r>
    </w:p>
    <w:p w14:paraId="701200F2" w14:textId="77777777" w:rsidR="00E020F9" w:rsidRPr="00081D7E" w:rsidRDefault="00E020F9" w:rsidP="00E020F9">
      <w:pPr>
        <w:widowControl w:val="0"/>
        <w:spacing w:after="160" w:line="360" w:lineRule="auto"/>
        <w:jc w:val="center"/>
        <w:rPr>
          <w:rFonts w:ascii="GHEA Grapalat" w:hAnsi="GHEA Grapalat"/>
          <w:lang w:val="hy-AM"/>
        </w:rPr>
      </w:pPr>
    </w:p>
    <w:p w14:paraId="7DBB350D" w14:textId="77777777" w:rsidR="00E020F9" w:rsidRPr="00AD29CE" w:rsidRDefault="00E020F9" w:rsidP="00E020F9">
      <w:pPr>
        <w:widowControl w:val="0"/>
        <w:spacing w:after="160" w:line="360" w:lineRule="auto"/>
        <w:jc w:val="right"/>
        <w:rPr>
          <w:rFonts w:ascii="GHEA Grapalat" w:hAnsi="GHEA Grapalat"/>
          <w:i/>
        </w:rPr>
      </w:pPr>
      <w:r w:rsidRPr="00AD29CE">
        <w:rPr>
          <w:rFonts w:ascii="GHEA Grapalat" w:hAnsi="GHEA Grapalat"/>
          <w:i/>
        </w:rPr>
        <w:t>Приложение № 2</w:t>
      </w:r>
    </w:p>
    <w:p w14:paraId="11EF3EB8" w14:textId="3E57E8B2" w:rsidR="00E020F9" w:rsidRPr="00E020F9" w:rsidRDefault="00E020F9" w:rsidP="00E020F9">
      <w:pPr>
        <w:widowControl w:val="0"/>
        <w:spacing w:after="160" w:line="360" w:lineRule="auto"/>
        <w:jc w:val="right"/>
        <w:rPr>
          <w:rFonts w:ascii="GHEA Grapalat" w:hAnsi="GHEA Grapalat"/>
          <w:b/>
          <w:i/>
        </w:rPr>
      </w:pPr>
      <w:r w:rsidRPr="00AD29CE">
        <w:rPr>
          <w:rFonts w:ascii="GHEA Grapalat" w:hAnsi="GHEA Grapalat"/>
          <w:i/>
        </w:rPr>
        <w:t xml:space="preserve">к Договору под кодом </w:t>
      </w:r>
      <w:r w:rsidR="00547E83">
        <w:rPr>
          <w:rFonts w:ascii="GHEA Grapalat" w:hAnsi="GHEA Grapalat"/>
          <w:b/>
          <w:i/>
        </w:rPr>
        <w:t>HFF-GH-NPTcDzB -2025/6</w:t>
      </w:r>
    </w:p>
    <w:p w14:paraId="2245CA39" w14:textId="77777777" w:rsidR="00E020F9" w:rsidRPr="00AD29CE" w:rsidRDefault="00E020F9" w:rsidP="00E020F9">
      <w:pPr>
        <w:widowControl w:val="0"/>
        <w:spacing w:after="160" w:line="360" w:lineRule="auto"/>
        <w:jc w:val="right"/>
        <w:rPr>
          <w:rFonts w:ascii="GHEA Grapalat" w:hAnsi="GHEA Grapalat"/>
          <w:i/>
        </w:rPr>
      </w:pP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025</w:t>
      </w:r>
      <w:r w:rsidRPr="00AD29CE">
        <w:rPr>
          <w:rFonts w:ascii="GHEA Grapalat" w:hAnsi="GHEA Grapalat"/>
          <w:i/>
        </w:rPr>
        <w:t>г.</w:t>
      </w:r>
    </w:p>
    <w:p w14:paraId="6A6BBB14" w14:textId="77777777" w:rsidR="00E020F9" w:rsidRPr="00AD29CE" w:rsidRDefault="00E020F9" w:rsidP="00E020F9">
      <w:pPr>
        <w:widowControl w:val="0"/>
        <w:tabs>
          <w:tab w:val="left" w:pos="9540"/>
        </w:tabs>
        <w:spacing w:after="160" w:line="360" w:lineRule="auto"/>
        <w:jc w:val="center"/>
        <w:rPr>
          <w:rFonts w:ascii="GHEA Grapalat" w:hAnsi="GHEA Grapalat"/>
        </w:rPr>
      </w:pPr>
    </w:p>
    <w:p w14:paraId="41F4EE51" w14:textId="77777777" w:rsidR="00E020F9" w:rsidRPr="00CD13F3" w:rsidRDefault="00E020F9" w:rsidP="00E020F9">
      <w:pPr>
        <w:widowControl w:val="0"/>
        <w:spacing w:after="160" w:line="360" w:lineRule="auto"/>
        <w:jc w:val="center"/>
        <w:rPr>
          <w:rFonts w:ascii="GHEA Grapalat" w:hAnsi="GHEA Grapalat"/>
        </w:rPr>
      </w:pPr>
      <w:r>
        <w:rPr>
          <w:rFonts w:ascii="GHEA Grapalat" w:hAnsi="GHEA Grapalat"/>
        </w:rPr>
        <w:t>ГРАФИК ОПЛАТЫ</w:t>
      </w:r>
      <w:r>
        <w:rPr>
          <w:rStyle w:val="FootnoteReference"/>
          <w:rFonts w:ascii="GHEA Grapalat" w:hAnsi="GHEA Grapalat"/>
        </w:rPr>
        <w:footnoteReference w:customMarkFollows="1" w:id="26"/>
        <w:t>*</w:t>
      </w:r>
    </w:p>
    <w:p w14:paraId="6C678386" w14:textId="77777777" w:rsidR="00E020F9" w:rsidRPr="00AD29CE" w:rsidRDefault="00E020F9" w:rsidP="00E020F9">
      <w:pPr>
        <w:widowControl w:val="0"/>
        <w:spacing w:after="160" w:line="360" w:lineRule="auto"/>
        <w:jc w:val="right"/>
        <w:rPr>
          <w:rFonts w:ascii="GHEA Grapalat" w:hAnsi="GHEA Grapalat"/>
        </w:rPr>
      </w:pPr>
      <w:r w:rsidRPr="00AD29CE">
        <w:rPr>
          <w:rFonts w:ascii="GHEA Grapalat" w:hAnsi="GHEA Grapalat"/>
        </w:rPr>
        <w:t>драмов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212"/>
        <w:gridCol w:w="843"/>
        <w:gridCol w:w="682"/>
        <w:gridCol w:w="813"/>
        <w:gridCol w:w="563"/>
        <w:gridCol w:w="681"/>
        <w:gridCol w:w="582"/>
        <w:gridCol w:w="566"/>
        <w:gridCol w:w="601"/>
        <w:gridCol w:w="611"/>
        <w:gridCol w:w="871"/>
        <w:gridCol w:w="676"/>
        <w:gridCol w:w="643"/>
        <w:gridCol w:w="611"/>
        <w:gridCol w:w="666"/>
      </w:tblGrid>
      <w:tr w:rsidR="00E020F9" w:rsidRPr="00F412AC" w14:paraId="2093039E" w14:textId="77777777" w:rsidTr="00411C61">
        <w:trPr>
          <w:trHeight w:val="363"/>
          <w:jc w:val="center"/>
        </w:trPr>
        <w:tc>
          <w:tcPr>
            <w:tcW w:w="11627" w:type="dxa"/>
            <w:gridSpan w:val="16"/>
          </w:tcPr>
          <w:p w14:paraId="5A2D8D4F" w14:textId="77777777" w:rsidR="00E020F9" w:rsidRPr="00F412AC" w:rsidRDefault="00E020F9" w:rsidP="00411C61">
            <w:pPr>
              <w:widowControl w:val="0"/>
              <w:spacing w:after="120"/>
              <w:jc w:val="center"/>
              <w:rPr>
                <w:rFonts w:ascii="GHEA Grapalat" w:hAnsi="GHEA Grapalat"/>
                <w:sz w:val="16"/>
              </w:rPr>
            </w:pPr>
            <w:r w:rsidRPr="00F412AC">
              <w:rPr>
                <w:rFonts w:ascii="GHEA Grapalat" w:hAnsi="GHEA Grapalat"/>
                <w:sz w:val="16"/>
              </w:rPr>
              <w:t>Услуги</w:t>
            </w:r>
          </w:p>
        </w:tc>
      </w:tr>
      <w:tr w:rsidR="00E020F9" w:rsidRPr="00F412AC" w14:paraId="19AE7535" w14:textId="77777777" w:rsidTr="00411C61">
        <w:trPr>
          <w:trHeight w:val="1781"/>
          <w:jc w:val="center"/>
        </w:trPr>
        <w:tc>
          <w:tcPr>
            <w:tcW w:w="1006" w:type="dxa"/>
            <w:vAlign w:val="center"/>
          </w:tcPr>
          <w:p w14:paraId="42FE77CD" w14:textId="77777777" w:rsidR="00E020F9" w:rsidRPr="00F412AC" w:rsidRDefault="00E020F9" w:rsidP="00411C61">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212" w:type="dxa"/>
            <w:vAlign w:val="center"/>
          </w:tcPr>
          <w:p w14:paraId="3746BE2D" w14:textId="77777777" w:rsidR="00E020F9" w:rsidRPr="00F412AC" w:rsidRDefault="00E020F9" w:rsidP="00411C61">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843" w:type="dxa"/>
            <w:vAlign w:val="center"/>
          </w:tcPr>
          <w:p w14:paraId="2FFAA1DC" w14:textId="77777777" w:rsidR="00E020F9" w:rsidRPr="00F412AC" w:rsidRDefault="00E020F9" w:rsidP="00411C61">
            <w:pPr>
              <w:widowControl w:val="0"/>
              <w:spacing w:after="120"/>
              <w:jc w:val="center"/>
              <w:rPr>
                <w:rFonts w:ascii="GHEA Grapalat" w:hAnsi="GHEA Grapalat"/>
                <w:sz w:val="16"/>
              </w:rPr>
            </w:pPr>
            <w:r w:rsidRPr="00F412AC">
              <w:rPr>
                <w:rFonts w:ascii="GHEA Grapalat" w:hAnsi="GHEA Grapalat"/>
                <w:sz w:val="16"/>
              </w:rPr>
              <w:t>наименование</w:t>
            </w:r>
          </w:p>
        </w:tc>
        <w:tc>
          <w:tcPr>
            <w:tcW w:w="8566" w:type="dxa"/>
            <w:gridSpan w:val="13"/>
            <w:vAlign w:val="center"/>
          </w:tcPr>
          <w:p w14:paraId="3D2042C6" w14:textId="275B6CE1" w:rsidR="00E020F9" w:rsidRPr="00CA2754" w:rsidRDefault="00E020F9" w:rsidP="00411C61">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sidR="00FC002D">
              <w:rPr>
                <w:rFonts w:ascii="GHEA Grapalat" w:hAnsi="GHEA Grapalat"/>
                <w:sz w:val="16"/>
              </w:rPr>
              <w:t>2</w:t>
            </w:r>
            <w:r w:rsidR="004A455B" w:rsidRPr="004A455B">
              <w:rPr>
                <w:rFonts w:ascii="GHEA Grapalat" w:hAnsi="GHEA Grapalat"/>
                <w:sz w:val="16"/>
              </w:rPr>
              <w:t>5</w:t>
            </w:r>
            <w:r>
              <w:rPr>
                <w:rFonts w:ascii="GHEA Grapalat" w:hAnsi="GHEA Grapalat"/>
                <w:sz w:val="16"/>
              </w:rPr>
              <w:t>г., по месяцам, в том числе</w:t>
            </w:r>
            <w:r>
              <w:rPr>
                <w:rStyle w:val="FootnoteReference"/>
                <w:rFonts w:ascii="GHEA Grapalat" w:hAnsi="GHEA Grapalat"/>
                <w:sz w:val="16"/>
              </w:rPr>
              <w:footnoteReference w:customMarkFollows="1" w:id="27"/>
              <w:t>**</w:t>
            </w:r>
          </w:p>
        </w:tc>
      </w:tr>
      <w:tr w:rsidR="00E020F9" w:rsidRPr="00F412AC" w14:paraId="5605963F" w14:textId="77777777" w:rsidTr="00411C61">
        <w:trPr>
          <w:trHeight w:val="742"/>
          <w:jc w:val="center"/>
        </w:trPr>
        <w:tc>
          <w:tcPr>
            <w:tcW w:w="1006" w:type="dxa"/>
          </w:tcPr>
          <w:p w14:paraId="54D32C79" w14:textId="77777777" w:rsidR="00E020F9" w:rsidRPr="00F412AC" w:rsidRDefault="00E020F9" w:rsidP="00411C61">
            <w:pPr>
              <w:widowControl w:val="0"/>
              <w:spacing w:after="120"/>
              <w:jc w:val="center"/>
              <w:rPr>
                <w:rFonts w:ascii="GHEA Grapalat" w:hAnsi="GHEA Grapalat"/>
                <w:sz w:val="16"/>
              </w:rPr>
            </w:pPr>
          </w:p>
        </w:tc>
        <w:tc>
          <w:tcPr>
            <w:tcW w:w="1212" w:type="dxa"/>
          </w:tcPr>
          <w:p w14:paraId="445DFCF7" w14:textId="77777777" w:rsidR="00E020F9" w:rsidRPr="00F412AC" w:rsidRDefault="00E020F9" w:rsidP="00411C61">
            <w:pPr>
              <w:widowControl w:val="0"/>
              <w:spacing w:after="120"/>
              <w:jc w:val="center"/>
              <w:rPr>
                <w:rFonts w:ascii="GHEA Grapalat" w:hAnsi="GHEA Grapalat"/>
                <w:sz w:val="16"/>
              </w:rPr>
            </w:pPr>
          </w:p>
        </w:tc>
        <w:tc>
          <w:tcPr>
            <w:tcW w:w="843" w:type="dxa"/>
          </w:tcPr>
          <w:p w14:paraId="64BE75DB" w14:textId="77777777" w:rsidR="00E020F9" w:rsidRPr="00F412AC" w:rsidRDefault="00E020F9" w:rsidP="00411C61">
            <w:pPr>
              <w:widowControl w:val="0"/>
              <w:spacing w:after="120"/>
              <w:jc w:val="center"/>
              <w:rPr>
                <w:rFonts w:ascii="GHEA Grapalat" w:hAnsi="GHEA Grapalat"/>
                <w:sz w:val="16"/>
              </w:rPr>
            </w:pPr>
          </w:p>
        </w:tc>
        <w:tc>
          <w:tcPr>
            <w:tcW w:w="682" w:type="dxa"/>
            <w:vAlign w:val="center"/>
          </w:tcPr>
          <w:p w14:paraId="79BC4280" w14:textId="77777777" w:rsidR="00E020F9" w:rsidRPr="00F412AC" w:rsidRDefault="00E020F9" w:rsidP="00411C61">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813" w:type="dxa"/>
            <w:vAlign w:val="center"/>
          </w:tcPr>
          <w:p w14:paraId="46501093" w14:textId="77777777" w:rsidR="00E020F9" w:rsidRPr="00F412AC" w:rsidRDefault="00E020F9" w:rsidP="00411C61">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14:paraId="0898BCC9" w14:textId="77777777" w:rsidR="00E020F9" w:rsidRPr="00F412AC" w:rsidRDefault="00E020F9" w:rsidP="00411C61">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681" w:type="dxa"/>
            <w:vAlign w:val="center"/>
          </w:tcPr>
          <w:p w14:paraId="668F1547" w14:textId="77777777" w:rsidR="00E020F9" w:rsidRPr="00F412AC" w:rsidRDefault="00E020F9" w:rsidP="00411C61">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582" w:type="dxa"/>
            <w:vAlign w:val="center"/>
          </w:tcPr>
          <w:p w14:paraId="1A302FB8" w14:textId="77777777" w:rsidR="00E020F9" w:rsidRPr="00F412AC" w:rsidRDefault="00E020F9" w:rsidP="00411C61">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14:paraId="45A36109" w14:textId="77777777" w:rsidR="00E020F9" w:rsidRPr="00F412AC" w:rsidRDefault="00E020F9" w:rsidP="00411C61">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14:paraId="27CE8324" w14:textId="77777777" w:rsidR="00E020F9" w:rsidRPr="00F412AC" w:rsidRDefault="00E020F9" w:rsidP="00411C61">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14:paraId="3889D2FF" w14:textId="77777777" w:rsidR="00E020F9" w:rsidRPr="00F412AC" w:rsidRDefault="00E020F9" w:rsidP="00411C61">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871" w:type="dxa"/>
            <w:vAlign w:val="center"/>
          </w:tcPr>
          <w:p w14:paraId="1A704F17" w14:textId="77777777" w:rsidR="00E020F9" w:rsidRPr="00F412AC" w:rsidRDefault="00E020F9" w:rsidP="00411C61">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676" w:type="dxa"/>
            <w:vAlign w:val="center"/>
          </w:tcPr>
          <w:p w14:paraId="6196DFA6" w14:textId="77777777" w:rsidR="00E020F9" w:rsidRPr="00F412AC" w:rsidRDefault="00E020F9" w:rsidP="00411C61">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643" w:type="dxa"/>
            <w:vAlign w:val="center"/>
          </w:tcPr>
          <w:p w14:paraId="740EC947" w14:textId="77777777" w:rsidR="00E020F9" w:rsidRPr="00F412AC" w:rsidRDefault="00E020F9" w:rsidP="00411C61">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611" w:type="dxa"/>
            <w:vAlign w:val="center"/>
          </w:tcPr>
          <w:p w14:paraId="764CB129" w14:textId="77777777" w:rsidR="00E020F9" w:rsidRPr="00F412AC" w:rsidRDefault="00E020F9" w:rsidP="00411C61">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666" w:type="dxa"/>
            <w:vAlign w:val="center"/>
          </w:tcPr>
          <w:p w14:paraId="77356236" w14:textId="77777777" w:rsidR="00E020F9" w:rsidRPr="00CA2754" w:rsidRDefault="00E020F9" w:rsidP="00411C61">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4A455B" w:rsidRPr="00F412AC" w14:paraId="43385B1D" w14:textId="77777777" w:rsidTr="004A455B">
        <w:trPr>
          <w:cantSplit/>
          <w:trHeight w:val="1134"/>
          <w:jc w:val="center"/>
        </w:trPr>
        <w:tc>
          <w:tcPr>
            <w:tcW w:w="1006" w:type="dxa"/>
          </w:tcPr>
          <w:p w14:paraId="2F61C6A1" w14:textId="77777777" w:rsidR="004A455B" w:rsidRPr="00F412AC" w:rsidRDefault="004A455B" w:rsidP="004A455B">
            <w:pPr>
              <w:widowControl w:val="0"/>
              <w:spacing w:after="120"/>
              <w:jc w:val="center"/>
              <w:rPr>
                <w:rFonts w:ascii="GHEA Grapalat" w:hAnsi="GHEA Grapalat"/>
                <w:sz w:val="16"/>
              </w:rPr>
            </w:pPr>
            <w:r>
              <w:rPr>
                <w:rFonts w:ascii="GHEA Grapalat" w:hAnsi="GHEA Grapalat"/>
                <w:sz w:val="16"/>
              </w:rPr>
              <w:t>1</w:t>
            </w:r>
          </w:p>
        </w:tc>
        <w:tc>
          <w:tcPr>
            <w:tcW w:w="1212" w:type="dxa"/>
            <w:vAlign w:val="center"/>
          </w:tcPr>
          <w:p w14:paraId="550DDCDD" w14:textId="36682FCD" w:rsidR="004A455B" w:rsidRPr="00FC002D" w:rsidRDefault="004A455B" w:rsidP="004A455B">
            <w:pPr>
              <w:widowControl w:val="0"/>
              <w:spacing w:after="120"/>
              <w:jc w:val="center"/>
              <w:rPr>
                <w:rFonts w:ascii="GHEA Grapalat" w:hAnsi="GHEA Grapalat"/>
                <w:sz w:val="16"/>
              </w:rPr>
            </w:pPr>
            <w:r>
              <w:rPr>
                <w:rFonts w:ascii="GHEA Grapalat" w:hAnsi="GHEA Grapalat"/>
                <w:sz w:val="18"/>
                <w:szCs w:val="18"/>
                <w:lang w:val="hy-AM"/>
              </w:rPr>
              <w:t>50531140</w:t>
            </w:r>
          </w:p>
        </w:tc>
        <w:tc>
          <w:tcPr>
            <w:tcW w:w="843" w:type="dxa"/>
            <w:vAlign w:val="center"/>
          </w:tcPr>
          <w:p w14:paraId="0FDEE3FA" w14:textId="77777777" w:rsidR="004A455B" w:rsidRPr="00F412AC" w:rsidRDefault="004A455B" w:rsidP="004A455B">
            <w:pPr>
              <w:widowControl w:val="0"/>
              <w:spacing w:after="120"/>
              <w:jc w:val="center"/>
              <w:rPr>
                <w:rFonts w:ascii="GHEA Grapalat" w:hAnsi="GHEA Grapalat"/>
                <w:sz w:val="16"/>
              </w:rPr>
            </w:pPr>
            <w:r>
              <w:rPr>
                <w:rFonts w:ascii="GHEA Grapalat" w:hAnsi="GHEA Grapalat"/>
                <w:lang w:val="hy-AM"/>
              </w:rPr>
              <w:t>Экспертиза проектно-сметной документации</w:t>
            </w:r>
          </w:p>
        </w:tc>
        <w:tc>
          <w:tcPr>
            <w:tcW w:w="682" w:type="dxa"/>
            <w:textDirection w:val="btLr"/>
          </w:tcPr>
          <w:p w14:paraId="74DCB18D" w14:textId="7D3E4B97" w:rsidR="004A455B" w:rsidRPr="00F412AC" w:rsidRDefault="004A455B" w:rsidP="004A455B">
            <w:pPr>
              <w:widowControl w:val="0"/>
              <w:spacing w:after="120"/>
              <w:ind w:left="113" w:right="113"/>
              <w:jc w:val="center"/>
              <w:rPr>
                <w:rFonts w:ascii="GHEA Grapalat" w:hAnsi="GHEA Grapalat"/>
                <w:sz w:val="16"/>
              </w:rPr>
            </w:pPr>
            <w:r w:rsidRPr="00C72828">
              <w:rPr>
                <w:rFonts w:ascii="GHEA Grapalat" w:hAnsi="GHEA Grapalat"/>
                <w:sz w:val="20"/>
                <w:lang w:val="pt-BR"/>
              </w:rPr>
              <w:t>... %</w:t>
            </w:r>
          </w:p>
        </w:tc>
        <w:tc>
          <w:tcPr>
            <w:tcW w:w="813" w:type="dxa"/>
            <w:textDirection w:val="btLr"/>
          </w:tcPr>
          <w:p w14:paraId="51947637" w14:textId="0AFA5C82" w:rsidR="004A455B" w:rsidRPr="00F412AC" w:rsidRDefault="004A455B" w:rsidP="004A455B">
            <w:pPr>
              <w:widowControl w:val="0"/>
              <w:spacing w:after="120"/>
              <w:ind w:left="113" w:right="113"/>
              <w:jc w:val="center"/>
              <w:rPr>
                <w:rFonts w:ascii="GHEA Grapalat" w:hAnsi="GHEA Grapalat"/>
                <w:sz w:val="16"/>
              </w:rPr>
            </w:pPr>
            <w:r w:rsidRPr="00C72828">
              <w:rPr>
                <w:rFonts w:ascii="GHEA Grapalat" w:hAnsi="GHEA Grapalat"/>
                <w:sz w:val="20"/>
                <w:lang w:val="pt-BR"/>
              </w:rPr>
              <w:t>... %</w:t>
            </w:r>
          </w:p>
        </w:tc>
        <w:tc>
          <w:tcPr>
            <w:tcW w:w="563" w:type="dxa"/>
            <w:textDirection w:val="btLr"/>
          </w:tcPr>
          <w:p w14:paraId="47880FE5" w14:textId="5510DE3A" w:rsidR="004A455B" w:rsidRPr="00F412AC" w:rsidRDefault="004A455B" w:rsidP="004A455B">
            <w:pPr>
              <w:widowControl w:val="0"/>
              <w:spacing w:after="120"/>
              <w:ind w:left="113" w:right="113"/>
              <w:jc w:val="center"/>
              <w:rPr>
                <w:rFonts w:ascii="GHEA Grapalat" w:hAnsi="GHEA Grapalat" w:cs="Arial"/>
                <w:sz w:val="16"/>
              </w:rPr>
            </w:pPr>
            <w:r w:rsidRPr="00C72828">
              <w:rPr>
                <w:rFonts w:ascii="GHEA Grapalat" w:hAnsi="GHEA Grapalat"/>
                <w:sz w:val="20"/>
                <w:lang w:val="pt-BR"/>
              </w:rPr>
              <w:t>... %</w:t>
            </w:r>
          </w:p>
        </w:tc>
        <w:tc>
          <w:tcPr>
            <w:tcW w:w="681" w:type="dxa"/>
            <w:textDirection w:val="btLr"/>
          </w:tcPr>
          <w:p w14:paraId="49D69DF5" w14:textId="04610F4B" w:rsidR="004A455B" w:rsidRPr="00F412AC" w:rsidRDefault="004A455B" w:rsidP="004A455B">
            <w:pPr>
              <w:widowControl w:val="0"/>
              <w:spacing w:after="120"/>
              <w:ind w:left="113" w:right="113"/>
              <w:jc w:val="center"/>
              <w:rPr>
                <w:rFonts w:ascii="GHEA Grapalat" w:hAnsi="GHEA Grapalat" w:cs="Arial"/>
                <w:sz w:val="16"/>
              </w:rPr>
            </w:pPr>
            <w:r w:rsidRPr="00C72828">
              <w:rPr>
                <w:rFonts w:ascii="GHEA Grapalat" w:hAnsi="GHEA Grapalat"/>
                <w:sz w:val="20"/>
                <w:lang w:val="pt-BR"/>
              </w:rPr>
              <w:t>... %</w:t>
            </w:r>
          </w:p>
        </w:tc>
        <w:tc>
          <w:tcPr>
            <w:tcW w:w="582" w:type="dxa"/>
            <w:textDirection w:val="btLr"/>
          </w:tcPr>
          <w:p w14:paraId="49768AB5" w14:textId="4C661A7B" w:rsidR="004A455B" w:rsidRPr="00F412AC" w:rsidRDefault="004A455B" w:rsidP="004A455B">
            <w:pPr>
              <w:widowControl w:val="0"/>
              <w:spacing w:after="120"/>
              <w:ind w:left="113" w:right="113"/>
              <w:jc w:val="center"/>
              <w:rPr>
                <w:rFonts w:ascii="GHEA Grapalat" w:hAnsi="GHEA Grapalat" w:cs="Arial"/>
                <w:sz w:val="16"/>
              </w:rPr>
            </w:pPr>
            <w:r w:rsidRPr="00C72828">
              <w:rPr>
                <w:rFonts w:ascii="GHEA Grapalat" w:hAnsi="GHEA Grapalat"/>
                <w:sz w:val="20"/>
                <w:lang w:val="pt-BR"/>
              </w:rPr>
              <w:t>... %</w:t>
            </w:r>
          </w:p>
        </w:tc>
        <w:tc>
          <w:tcPr>
            <w:tcW w:w="566" w:type="dxa"/>
            <w:textDirection w:val="btLr"/>
          </w:tcPr>
          <w:p w14:paraId="63B41F43" w14:textId="5E2CE101" w:rsidR="004A455B" w:rsidRPr="00F412AC" w:rsidRDefault="004A455B" w:rsidP="004A455B">
            <w:pPr>
              <w:widowControl w:val="0"/>
              <w:spacing w:after="120"/>
              <w:ind w:left="113" w:right="113"/>
              <w:jc w:val="center"/>
              <w:rPr>
                <w:rFonts w:ascii="GHEA Grapalat" w:hAnsi="GHEA Grapalat" w:cs="Arial"/>
                <w:sz w:val="16"/>
              </w:rPr>
            </w:pPr>
            <w:r w:rsidRPr="00C72828">
              <w:rPr>
                <w:rFonts w:ascii="GHEA Grapalat" w:hAnsi="GHEA Grapalat"/>
                <w:sz w:val="20"/>
                <w:lang w:val="pt-BR"/>
              </w:rPr>
              <w:t>... %</w:t>
            </w:r>
          </w:p>
        </w:tc>
        <w:tc>
          <w:tcPr>
            <w:tcW w:w="601" w:type="dxa"/>
            <w:textDirection w:val="btLr"/>
          </w:tcPr>
          <w:p w14:paraId="1020418F" w14:textId="53EA0EBA" w:rsidR="004A455B" w:rsidRPr="00F412AC" w:rsidRDefault="004A455B" w:rsidP="004A455B">
            <w:pPr>
              <w:widowControl w:val="0"/>
              <w:spacing w:after="120"/>
              <w:ind w:left="113" w:right="113"/>
              <w:jc w:val="center"/>
              <w:rPr>
                <w:rFonts w:ascii="GHEA Grapalat" w:hAnsi="GHEA Grapalat" w:cs="Arial"/>
                <w:sz w:val="16"/>
              </w:rPr>
            </w:pPr>
            <w:r w:rsidRPr="00C72828">
              <w:rPr>
                <w:rFonts w:ascii="GHEA Grapalat" w:hAnsi="GHEA Grapalat"/>
                <w:sz w:val="20"/>
                <w:lang w:val="pt-BR"/>
              </w:rPr>
              <w:t>... %</w:t>
            </w:r>
          </w:p>
        </w:tc>
        <w:tc>
          <w:tcPr>
            <w:tcW w:w="611" w:type="dxa"/>
            <w:textDirection w:val="btLr"/>
          </w:tcPr>
          <w:p w14:paraId="407FB3DC" w14:textId="28082355" w:rsidR="004A455B" w:rsidRPr="00F412AC" w:rsidRDefault="004A455B" w:rsidP="004A455B">
            <w:pPr>
              <w:widowControl w:val="0"/>
              <w:spacing w:after="120"/>
              <w:ind w:left="113" w:right="113"/>
              <w:jc w:val="center"/>
              <w:rPr>
                <w:rFonts w:ascii="GHEA Grapalat" w:hAnsi="GHEA Grapalat" w:cs="Arial"/>
                <w:sz w:val="16"/>
              </w:rPr>
            </w:pPr>
            <w:r w:rsidRPr="00C72828">
              <w:rPr>
                <w:rFonts w:ascii="GHEA Grapalat" w:hAnsi="GHEA Grapalat"/>
                <w:sz w:val="20"/>
                <w:lang w:val="pt-BR"/>
              </w:rPr>
              <w:t>... %</w:t>
            </w:r>
          </w:p>
        </w:tc>
        <w:tc>
          <w:tcPr>
            <w:tcW w:w="871" w:type="dxa"/>
            <w:textDirection w:val="btLr"/>
          </w:tcPr>
          <w:p w14:paraId="7E23DF80" w14:textId="4A0CBEE2" w:rsidR="004A455B" w:rsidRPr="00F412AC" w:rsidRDefault="004A455B" w:rsidP="004A455B">
            <w:pPr>
              <w:widowControl w:val="0"/>
              <w:spacing w:after="120"/>
              <w:ind w:left="113" w:right="113"/>
              <w:jc w:val="center"/>
              <w:rPr>
                <w:rFonts w:ascii="GHEA Grapalat" w:hAnsi="GHEA Grapalat" w:cs="Arial"/>
                <w:sz w:val="16"/>
              </w:rPr>
            </w:pPr>
            <w:r w:rsidRPr="00C72828">
              <w:rPr>
                <w:rFonts w:ascii="GHEA Grapalat" w:hAnsi="GHEA Grapalat"/>
                <w:sz w:val="20"/>
                <w:lang w:val="pt-BR"/>
              </w:rPr>
              <w:t>... %</w:t>
            </w:r>
          </w:p>
        </w:tc>
        <w:tc>
          <w:tcPr>
            <w:tcW w:w="676" w:type="dxa"/>
            <w:textDirection w:val="btLr"/>
          </w:tcPr>
          <w:p w14:paraId="414236DF" w14:textId="36E5ABE2" w:rsidR="004A455B" w:rsidRPr="00F412AC" w:rsidRDefault="004A455B" w:rsidP="004A455B">
            <w:pPr>
              <w:widowControl w:val="0"/>
              <w:spacing w:after="120"/>
              <w:ind w:left="113" w:right="113"/>
              <w:jc w:val="center"/>
              <w:rPr>
                <w:rFonts w:ascii="GHEA Grapalat" w:hAnsi="GHEA Grapalat" w:cs="Arial"/>
                <w:sz w:val="16"/>
              </w:rPr>
            </w:pPr>
            <w:r w:rsidRPr="00C72828">
              <w:rPr>
                <w:rFonts w:ascii="GHEA Grapalat" w:hAnsi="GHEA Grapalat"/>
                <w:sz w:val="20"/>
                <w:lang w:val="pt-BR"/>
              </w:rPr>
              <w:t>... %</w:t>
            </w:r>
          </w:p>
        </w:tc>
        <w:tc>
          <w:tcPr>
            <w:tcW w:w="643" w:type="dxa"/>
            <w:textDirection w:val="btLr"/>
          </w:tcPr>
          <w:p w14:paraId="243FEF24" w14:textId="24F79A7D" w:rsidR="004A455B" w:rsidRPr="00F412AC" w:rsidRDefault="004A455B" w:rsidP="004A455B">
            <w:pPr>
              <w:widowControl w:val="0"/>
              <w:spacing w:after="120"/>
              <w:ind w:left="113" w:right="113"/>
              <w:jc w:val="center"/>
              <w:rPr>
                <w:rFonts w:ascii="GHEA Grapalat" w:hAnsi="GHEA Grapalat" w:cs="Arial"/>
                <w:sz w:val="16"/>
              </w:rPr>
            </w:pPr>
            <w:r w:rsidRPr="00C72828">
              <w:rPr>
                <w:rFonts w:ascii="GHEA Grapalat" w:hAnsi="GHEA Grapalat"/>
                <w:sz w:val="20"/>
                <w:lang w:val="pt-BR"/>
              </w:rPr>
              <w:t>... %</w:t>
            </w:r>
          </w:p>
        </w:tc>
        <w:tc>
          <w:tcPr>
            <w:tcW w:w="611" w:type="dxa"/>
            <w:textDirection w:val="btLr"/>
          </w:tcPr>
          <w:p w14:paraId="43C601A8" w14:textId="77777777" w:rsidR="004A455B" w:rsidRPr="00F412AC" w:rsidRDefault="004A455B" w:rsidP="004A455B">
            <w:pPr>
              <w:widowControl w:val="0"/>
              <w:spacing w:after="120"/>
              <w:jc w:val="center"/>
              <w:rPr>
                <w:rFonts w:ascii="GHEA Grapalat" w:hAnsi="GHEA Grapalat" w:cs="Arial"/>
                <w:sz w:val="16"/>
              </w:rPr>
            </w:pPr>
            <w:r>
              <w:rPr>
                <w:rFonts w:ascii="GHEA Grapalat" w:hAnsi="GHEA Grapalat" w:cs="Arial"/>
                <w:sz w:val="18"/>
                <w:szCs w:val="18"/>
                <w:u w:val="single"/>
                <w:lang w:val="hy-AM"/>
              </w:rPr>
              <w:t>100%</w:t>
            </w:r>
          </w:p>
        </w:tc>
        <w:tc>
          <w:tcPr>
            <w:tcW w:w="666" w:type="dxa"/>
            <w:textDirection w:val="btLr"/>
          </w:tcPr>
          <w:p w14:paraId="1E3A721C" w14:textId="77777777" w:rsidR="004A455B" w:rsidRPr="00F412AC" w:rsidRDefault="004A455B" w:rsidP="004A455B">
            <w:pPr>
              <w:widowControl w:val="0"/>
              <w:spacing w:after="120"/>
              <w:jc w:val="center"/>
              <w:rPr>
                <w:rFonts w:ascii="GHEA Grapalat" w:hAnsi="GHEA Grapalat"/>
                <w:b/>
                <w:sz w:val="16"/>
              </w:rPr>
            </w:pPr>
            <w:r>
              <w:rPr>
                <w:rFonts w:ascii="GHEA Grapalat" w:hAnsi="GHEA Grapalat" w:cs="Arial"/>
                <w:sz w:val="18"/>
                <w:szCs w:val="18"/>
                <w:u w:val="single"/>
                <w:lang w:val="hy-AM"/>
              </w:rPr>
              <w:t>100%</w:t>
            </w:r>
          </w:p>
        </w:tc>
      </w:tr>
    </w:tbl>
    <w:p w14:paraId="640C3130" w14:textId="77777777" w:rsidR="00E020F9" w:rsidRPr="00AD29CE" w:rsidRDefault="00E020F9" w:rsidP="00E020F9">
      <w:pPr>
        <w:widowControl w:val="0"/>
        <w:spacing w:after="160" w:line="360" w:lineRule="auto"/>
        <w:rPr>
          <w:rFonts w:ascii="GHEA Grapalat" w:hAnsi="GHEA Grapalat"/>
          <w:i/>
        </w:rPr>
      </w:pPr>
    </w:p>
    <w:p w14:paraId="171F4D7F" w14:textId="77777777" w:rsidR="003B2F27" w:rsidRPr="00AD29CE" w:rsidRDefault="003B2F27" w:rsidP="003B2F27">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14:paraId="170D4249" w14:textId="77777777" w:rsidTr="005B7138">
        <w:trPr>
          <w:jc w:val="center"/>
        </w:trPr>
        <w:tc>
          <w:tcPr>
            <w:tcW w:w="4536" w:type="dxa"/>
          </w:tcPr>
          <w:p w14:paraId="26ECBD88"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632FCD51" w14:textId="77777777"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14:paraId="3BE47E22" w14:textId="77777777"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47C7B2CC"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53230AC9" w14:textId="77777777" w:rsidR="003B2F27" w:rsidRPr="00AD29CE" w:rsidRDefault="003B2F27" w:rsidP="005B7138">
            <w:pPr>
              <w:widowControl w:val="0"/>
              <w:spacing w:after="160" w:line="360" w:lineRule="auto"/>
              <w:jc w:val="center"/>
              <w:rPr>
                <w:rFonts w:ascii="GHEA Grapalat" w:hAnsi="GHEA Grapalat"/>
              </w:rPr>
            </w:pPr>
          </w:p>
        </w:tc>
        <w:tc>
          <w:tcPr>
            <w:tcW w:w="4343" w:type="dxa"/>
          </w:tcPr>
          <w:p w14:paraId="02619039"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73E68DF5" w14:textId="77777777"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14:paraId="6EE0D322" w14:textId="77777777"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4210BC1B"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14:paraId="72B4A243" w14:textId="77777777" w:rsidR="003B2F27" w:rsidRPr="00AD29CE" w:rsidRDefault="003B2F27" w:rsidP="003B2F27">
      <w:pPr>
        <w:widowControl w:val="0"/>
        <w:spacing w:after="160" w:line="360" w:lineRule="auto"/>
        <w:rPr>
          <w:rFonts w:ascii="GHEA Grapalat" w:hAnsi="GHEA Grapalat"/>
        </w:rPr>
        <w:sectPr w:rsidR="003B2F27" w:rsidRPr="00AD29CE" w:rsidSect="00816D27">
          <w:footerReference w:type="default" r:id="rId8"/>
          <w:footnotePr>
            <w:pos w:val="beneathText"/>
          </w:footnotePr>
          <w:pgSz w:w="11907" w:h="16840" w:code="9"/>
          <w:pgMar w:top="1134" w:right="1418" w:bottom="1560" w:left="1418" w:header="561" w:footer="561" w:gutter="0"/>
          <w:cols w:space="720"/>
          <w:titlePg/>
          <w:docGrid w:linePitch="326"/>
        </w:sectPr>
      </w:pPr>
    </w:p>
    <w:p w14:paraId="16C1E9F1"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w:t>
      </w:r>
    </w:p>
    <w:p w14:paraId="283870EF"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18514503"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38"/>
        <w:gridCol w:w="14"/>
        <w:gridCol w:w="4898"/>
      </w:tblGrid>
      <w:tr w:rsidR="003B2F27" w:rsidRPr="00AD29CE" w:rsidDel="004B29A5" w14:paraId="57904652" w14:textId="77777777" w:rsidTr="005B7138">
        <w:trPr>
          <w:tblCellSpacing w:w="7" w:type="dxa"/>
          <w:jc w:val="center"/>
        </w:trPr>
        <w:tc>
          <w:tcPr>
            <w:tcW w:w="0" w:type="auto"/>
            <w:gridSpan w:val="2"/>
            <w:vAlign w:val="center"/>
          </w:tcPr>
          <w:p w14:paraId="00D142CF" w14:textId="77777777" w:rsidR="003B2F27" w:rsidRPr="00AD29CE" w:rsidDel="004B29A5" w:rsidRDefault="003B2F27" w:rsidP="005B7138">
            <w:pPr>
              <w:widowControl w:val="0"/>
              <w:spacing w:after="160" w:line="360" w:lineRule="auto"/>
              <w:rPr>
                <w:rFonts w:ascii="GHEA Grapalat" w:hAnsi="GHEA Grapalat"/>
                <w:iCs/>
                <w:color w:val="000000"/>
              </w:rPr>
            </w:pPr>
          </w:p>
        </w:tc>
        <w:tc>
          <w:tcPr>
            <w:tcW w:w="0" w:type="auto"/>
            <w:vAlign w:val="center"/>
          </w:tcPr>
          <w:p w14:paraId="76FCB3F2" w14:textId="77777777" w:rsidR="003B2F27" w:rsidRPr="00AD29CE" w:rsidDel="004B29A5" w:rsidRDefault="003B2F27" w:rsidP="005B7138">
            <w:pPr>
              <w:widowControl w:val="0"/>
              <w:spacing w:after="160" w:line="360" w:lineRule="auto"/>
              <w:rPr>
                <w:rFonts w:ascii="GHEA Grapalat" w:hAnsi="GHEA Grapalat" w:cs="Arial"/>
                <w:iCs/>
                <w:color w:val="000000"/>
              </w:rPr>
            </w:pPr>
          </w:p>
        </w:tc>
      </w:tr>
      <w:tr w:rsidR="003B2F27" w:rsidRPr="00AD29CE" w14:paraId="117D0647" w14:textId="77777777" w:rsidTr="005B7138">
        <w:trPr>
          <w:tblCellSpacing w:w="7" w:type="dxa"/>
          <w:jc w:val="center"/>
        </w:trPr>
        <w:tc>
          <w:tcPr>
            <w:tcW w:w="0" w:type="auto"/>
            <w:vAlign w:val="center"/>
          </w:tcPr>
          <w:p w14:paraId="54E6A376"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14:paraId="2F19C062"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14:paraId="09F63344"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14:paraId="45196C01"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14:paraId="7B5133F5" w14:textId="77777777"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14:paraId="754336C9"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14:paraId="2E99B5BB" w14:textId="77777777"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Заказчик</w:t>
            </w:r>
          </w:p>
          <w:p w14:paraId="59DD9263"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14:paraId="2445B66F"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14:paraId="21748B54"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14:paraId="0F11E88A"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14:paraId="3D12B380"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14:paraId="04667DEE" w14:textId="77777777" w:rsidR="003B2F27" w:rsidRPr="00AD29CE" w:rsidRDefault="003B2F27" w:rsidP="003B2F27">
      <w:pPr>
        <w:widowControl w:val="0"/>
        <w:spacing w:after="160" w:line="360" w:lineRule="auto"/>
        <w:ind w:firstLine="375"/>
        <w:rPr>
          <w:rFonts w:ascii="GHEA Grapalat" w:hAnsi="GHEA Grapalat"/>
          <w:iCs/>
          <w:color w:val="000000"/>
        </w:rPr>
      </w:pPr>
    </w:p>
    <w:p w14:paraId="6AF9C669" w14:textId="77777777" w:rsidR="003B2F27" w:rsidRPr="00AD29CE" w:rsidRDefault="003B2F27" w:rsidP="003B2F27">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14:paraId="0B3D97C5" w14:textId="77777777" w:rsidR="003B2F27" w:rsidRPr="00CA2754" w:rsidRDefault="003B2F27" w:rsidP="003B2F27">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14:paraId="54F40A27" w14:textId="77777777" w:rsidR="003B2F27" w:rsidRPr="00AD29CE" w:rsidRDefault="003B2F27" w:rsidP="003B2F27">
      <w:pPr>
        <w:pStyle w:val="BodyTextIndent"/>
        <w:widowControl w:val="0"/>
        <w:spacing w:after="160"/>
        <w:ind w:firstLine="0"/>
        <w:jc w:val="center"/>
        <w:rPr>
          <w:rFonts w:ascii="GHEA Grapalat" w:hAnsi="GHEA Grapalat"/>
          <w:b/>
          <w:bCs/>
          <w:iCs/>
          <w:sz w:val="24"/>
          <w:szCs w:val="24"/>
        </w:rPr>
      </w:pPr>
    </w:p>
    <w:p w14:paraId="31364CBD" w14:textId="77777777" w:rsidR="003B2F27" w:rsidRPr="00AD29CE" w:rsidRDefault="003B2F27" w:rsidP="003B2F27">
      <w:pPr>
        <w:pStyle w:val="BodyTextIndent"/>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14:paraId="0B2ACEF2" w14:textId="77777777"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14:paraId="0451DD0E" w14:textId="77777777" w:rsidR="003B2F27" w:rsidRPr="00AD29CE"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14:paraId="539A0BF8" w14:textId="77777777"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14:paraId="57CA1789" w14:textId="77777777" w:rsidR="003B2F27" w:rsidRPr="00AD29CE" w:rsidRDefault="003B2F27" w:rsidP="003B2F27">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14:paraId="7EF5D8EE" w14:textId="77777777" w:rsidR="003B2F27" w:rsidRPr="00AD29CE" w:rsidRDefault="003B2F27" w:rsidP="003B2F27">
      <w:pPr>
        <w:widowControl w:val="0"/>
        <w:spacing w:after="160" w:line="360" w:lineRule="auto"/>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14:paraId="6F96374A" w14:textId="77777777" w:rsidTr="005B7138">
        <w:trPr>
          <w:jc w:val="center"/>
        </w:trPr>
        <w:tc>
          <w:tcPr>
            <w:tcW w:w="357" w:type="dxa"/>
            <w:vMerge w:val="restart"/>
            <w:vAlign w:val="center"/>
          </w:tcPr>
          <w:p w14:paraId="38900D76"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lastRenderedPageBreak/>
              <w:t>№</w:t>
            </w:r>
          </w:p>
        </w:tc>
        <w:tc>
          <w:tcPr>
            <w:tcW w:w="10348" w:type="dxa"/>
            <w:gridSpan w:val="8"/>
            <w:vAlign w:val="center"/>
          </w:tcPr>
          <w:p w14:paraId="09612A08"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14:paraId="69563EA0" w14:textId="77777777" w:rsidTr="005B7138">
        <w:trPr>
          <w:jc w:val="center"/>
        </w:trPr>
        <w:tc>
          <w:tcPr>
            <w:tcW w:w="357" w:type="dxa"/>
            <w:vMerge/>
          </w:tcPr>
          <w:p w14:paraId="70D40F89"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val="restart"/>
            <w:vAlign w:val="center"/>
          </w:tcPr>
          <w:p w14:paraId="1264EC24"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vAlign w:val="center"/>
          </w:tcPr>
          <w:p w14:paraId="44C3CDCF"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vAlign w:val="center"/>
          </w:tcPr>
          <w:p w14:paraId="26BB68E6"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vAlign w:val="center"/>
          </w:tcPr>
          <w:p w14:paraId="7EB40C34"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vAlign w:val="center"/>
          </w:tcPr>
          <w:p w14:paraId="5C452020"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vAlign w:val="center"/>
          </w:tcPr>
          <w:p w14:paraId="62EE4191"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14:paraId="014443DE" w14:textId="77777777" w:rsidTr="005B7138">
        <w:trPr>
          <w:trHeight w:val="1105"/>
          <w:jc w:val="center"/>
        </w:trPr>
        <w:tc>
          <w:tcPr>
            <w:tcW w:w="357" w:type="dxa"/>
            <w:vMerge/>
            <w:tcBorders>
              <w:bottom w:val="single" w:sz="4" w:space="0" w:color="auto"/>
            </w:tcBorders>
          </w:tcPr>
          <w:p w14:paraId="2CAD6FFF"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vAlign w:val="center"/>
          </w:tcPr>
          <w:p w14:paraId="14AE4462"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vAlign w:val="center"/>
          </w:tcPr>
          <w:p w14:paraId="7C8226A9"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vAlign w:val="center"/>
          </w:tcPr>
          <w:p w14:paraId="2812110A"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vAlign w:val="center"/>
          </w:tcPr>
          <w:p w14:paraId="582478FC"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vAlign w:val="center"/>
          </w:tcPr>
          <w:p w14:paraId="0A4238E9"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vAlign w:val="center"/>
          </w:tcPr>
          <w:p w14:paraId="298E028F"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vAlign w:val="center"/>
          </w:tcPr>
          <w:p w14:paraId="4804FF77"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vAlign w:val="center"/>
          </w:tcPr>
          <w:p w14:paraId="02C95811"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14:paraId="1D07ED9C" w14:textId="77777777" w:rsidTr="005B7138">
        <w:trPr>
          <w:jc w:val="center"/>
        </w:trPr>
        <w:tc>
          <w:tcPr>
            <w:tcW w:w="357" w:type="dxa"/>
            <w:vAlign w:val="center"/>
          </w:tcPr>
          <w:p w14:paraId="32EC5E43"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Align w:val="center"/>
          </w:tcPr>
          <w:p w14:paraId="30E90D2C"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vAlign w:val="center"/>
          </w:tcPr>
          <w:p w14:paraId="77AB19B3"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vAlign w:val="center"/>
          </w:tcPr>
          <w:p w14:paraId="7A05DFDF"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vAlign w:val="center"/>
          </w:tcPr>
          <w:p w14:paraId="4E6A6F90"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vAlign w:val="center"/>
          </w:tcPr>
          <w:p w14:paraId="6446C366"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vAlign w:val="center"/>
          </w:tcPr>
          <w:p w14:paraId="09C302F7"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vAlign w:val="center"/>
          </w:tcPr>
          <w:p w14:paraId="19556838"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vAlign w:val="center"/>
          </w:tcPr>
          <w:p w14:paraId="7C8BDF71"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14:paraId="5A4AF5C6" w14:textId="77777777" w:rsidTr="005B7138">
        <w:trPr>
          <w:jc w:val="center"/>
        </w:trPr>
        <w:tc>
          <w:tcPr>
            <w:tcW w:w="357" w:type="dxa"/>
          </w:tcPr>
          <w:p w14:paraId="54334161"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tcPr>
          <w:p w14:paraId="4D5FF98F"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tcPr>
          <w:p w14:paraId="75F5BC30"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tcPr>
          <w:p w14:paraId="6F416416"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tcPr>
          <w:p w14:paraId="3AA99A80"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tcPr>
          <w:p w14:paraId="1798F9BE"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tcPr>
          <w:p w14:paraId="62B1AE4F"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tcPr>
          <w:p w14:paraId="5579070E"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tcPr>
          <w:p w14:paraId="1F1095AE"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bl>
    <w:p w14:paraId="08C3844D" w14:textId="77777777" w:rsidR="003B2F27" w:rsidRPr="00CA2754" w:rsidRDefault="003B2F27" w:rsidP="003B2F27">
      <w:pPr>
        <w:widowControl w:val="0"/>
        <w:spacing w:after="160" w:line="360" w:lineRule="auto"/>
        <w:ind w:firstLine="375"/>
        <w:jc w:val="both"/>
        <w:rPr>
          <w:rFonts w:ascii="GHEA Grapalat" w:hAnsi="GHEA Grapalat" w:cs="Arial"/>
          <w:iCs/>
          <w:color w:val="000000"/>
          <w:lang w:val="en-US"/>
        </w:rPr>
      </w:pPr>
    </w:p>
    <w:p w14:paraId="4FB72981" w14:textId="77777777" w:rsidR="003B2F27" w:rsidRPr="00AD29CE" w:rsidRDefault="003B2F27" w:rsidP="003B2F27">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14:paraId="4B92D55A" w14:textId="77777777" w:rsidTr="005B7138">
        <w:trPr>
          <w:trHeight w:val="266"/>
          <w:tblCellSpacing w:w="7" w:type="dxa"/>
          <w:jc w:val="center"/>
        </w:trPr>
        <w:tc>
          <w:tcPr>
            <w:tcW w:w="0" w:type="auto"/>
            <w:vAlign w:val="center"/>
          </w:tcPr>
          <w:p w14:paraId="40C02828"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14:paraId="26D16EC2"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3B2F27" w:rsidRPr="00AD29CE" w14:paraId="297DBF2E" w14:textId="77777777" w:rsidTr="005B7138">
        <w:trPr>
          <w:trHeight w:val="473"/>
          <w:tblCellSpacing w:w="7" w:type="dxa"/>
          <w:jc w:val="center"/>
        </w:trPr>
        <w:tc>
          <w:tcPr>
            <w:tcW w:w="0" w:type="auto"/>
            <w:vAlign w:val="center"/>
          </w:tcPr>
          <w:p w14:paraId="5B0FC578" w14:textId="77777777"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14:paraId="07177C64"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14:paraId="2B0BBC1B" w14:textId="77777777"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14:paraId="7C3C1EFD"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14:paraId="18BAB25E" w14:textId="77777777" w:rsidTr="005B7138">
        <w:trPr>
          <w:trHeight w:val="503"/>
          <w:tblCellSpacing w:w="7" w:type="dxa"/>
          <w:jc w:val="center"/>
        </w:trPr>
        <w:tc>
          <w:tcPr>
            <w:tcW w:w="0" w:type="auto"/>
            <w:vAlign w:val="center"/>
          </w:tcPr>
          <w:p w14:paraId="581C1782" w14:textId="77777777"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14:paraId="48BEC139"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14:paraId="5907903B" w14:textId="77777777"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14:paraId="12351030"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14:paraId="53E4ED47" w14:textId="77777777" w:rsidTr="005B7138">
        <w:trPr>
          <w:trHeight w:val="281"/>
          <w:tblCellSpacing w:w="7" w:type="dxa"/>
          <w:jc w:val="center"/>
        </w:trPr>
        <w:tc>
          <w:tcPr>
            <w:tcW w:w="0" w:type="auto"/>
            <w:vAlign w:val="center"/>
          </w:tcPr>
          <w:p w14:paraId="4D598B14"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14:paraId="7F394A50"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14:paraId="106F8D58"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14:paraId="228E2690" w14:textId="77777777" w:rsidR="003B2F27" w:rsidRDefault="003B2F27" w:rsidP="003B2F27">
      <w:pPr>
        <w:rPr>
          <w:rFonts w:ascii="GHEA Grapalat" w:hAnsi="GHEA Grapalat"/>
        </w:rPr>
      </w:pPr>
      <w:r>
        <w:rPr>
          <w:rFonts w:ascii="GHEA Grapalat" w:hAnsi="GHEA Grapalat"/>
        </w:rPr>
        <w:br w:type="page"/>
      </w:r>
    </w:p>
    <w:p w14:paraId="426A21A1"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14:paraId="7C98E39E"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10612534" w14:textId="77777777" w:rsidR="003B2F27" w:rsidRPr="00AD29CE" w:rsidRDefault="003B2F27" w:rsidP="003B2F27">
      <w:pPr>
        <w:widowControl w:val="0"/>
        <w:spacing w:after="160" w:line="360" w:lineRule="auto"/>
        <w:rPr>
          <w:rFonts w:ascii="GHEA Grapalat" w:hAnsi="GHEA Grapalat"/>
        </w:rPr>
      </w:pPr>
    </w:p>
    <w:p w14:paraId="79DCF8A7" w14:textId="77777777"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14:paraId="2D3C2AC9" w14:textId="77777777"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14:paraId="78422E44" w14:textId="77777777" w:rsidR="003B2F27" w:rsidRPr="00F65D1E" w:rsidRDefault="003B2F27" w:rsidP="003B2F27">
      <w:pPr>
        <w:widowControl w:val="0"/>
        <w:tabs>
          <w:tab w:val="left" w:pos="360"/>
          <w:tab w:val="left" w:pos="540"/>
          <w:tab w:val="left" w:pos="2250"/>
        </w:tabs>
        <w:spacing w:after="160" w:line="360" w:lineRule="auto"/>
        <w:jc w:val="center"/>
        <w:rPr>
          <w:rFonts w:ascii="GHEA Grapalat" w:hAnsi="GHEA Grapalat" w:cs="Sylfaen"/>
          <w:bCs/>
        </w:rPr>
      </w:pPr>
    </w:p>
    <w:p w14:paraId="1DF5F153" w14:textId="77777777"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14:paraId="7F37B220" w14:textId="77777777"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14:paraId="16B95F94" w14:textId="77777777"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14:paraId="60945E3F" w14:textId="77777777"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14:paraId="36F07A8B" w14:textId="77777777"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14:paraId="4299F04D" w14:textId="77777777"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14:paraId="26A49097" w14:textId="77777777"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14:paraId="008961E4"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124BC9CC" w14:textId="77777777"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14:paraId="0A4B6D12"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317D25F2" w14:textId="77777777"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29257EA5" w14:textId="77777777"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1E785B18" w14:textId="77777777"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14:paraId="35A38610"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0AA3EFFF" w14:textId="77777777"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4E3AB80E" w14:textId="77777777"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3DB3CBF0" w14:textId="77777777" w:rsidR="003B2F27" w:rsidRPr="00AD29CE" w:rsidRDefault="003B2F27" w:rsidP="005B7138">
            <w:pPr>
              <w:widowControl w:val="0"/>
              <w:spacing w:after="120"/>
              <w:rPr>
                <w:rFonts w:ascii="GHEA Grapalat" w:hAnsi="GHEA Grapalat" w:cs="Sylfaen"/>
              </w:rPr>
            </w:pPr>
          </w:p>
        </w:tc>
      </w:tr>
      <w:tr w:rsidR="003B2F27" w:rsidRPr="00AD29CE" w14:paraId="749FD156"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5D5ADF6A" w14:textId="77777777"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0239C9EA" w14:textId="77777777"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7E03D8C4" w14:textId="77777777" w:rsidR="003B2F27" w:rsidRPr="00AD29CE" w:rsidRDefault="003B2F27" w:rsidP="005B7138">
            <w:pPr>
              <w:widowControl w:val="0"/>
              <w:spacing w:after="120"/>
              <w:rPr>
                <w:rFonts w:ascii="GHEA Grapalat" w:hAnsi="GHEA Grapalat" w:cs="Sylfaen"/>
              </w:rPr>
            </w:pPr>
          </w:p>
        </w:tc>
      </w:tr>
    </w:tbl>
    <w:p w14:paraId="322EC402" w14:textId="77777777"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14:paraId="47224CA1" w14:textId="77777777" w:rsidR="003B2F27" w:rsidRDefault="003B2F27" w:rsidP="003B2F27">
      <w:pPr>
        <w:rPr>
          <w:rFonts w:ascii="GHEA Grapalat" w:hAnsi="GHEA Grapalat" w:cs="Sylfaen"/>
        </w:rPr>
      </w:pPr>
      <w:r>
        <w:rPr>
          <w:rFonts w:ascii="GHEA Grapalat" w:hAnsi="GHEA Grapalat" w:cs="Sylfaen"/>
        </w:rPr>
        <w:br w:type="page"/>
      </w:r>
    </w:p>
    <w:p w14:paraId="09E29668" w14:textId="77777777"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lastRenderedPageBreak/>
        <w:t>СТОРОНЫ</w:t>
      </w:r>
    </w:p>
    <w:p w14:paraId="54B0C60F" w14:textId="77777777"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323"/>
        <w:gridCol w:w="4747"/>
      </w:tblGrid>
      <w:tr w:rsidR="003B2F27" w:rsidRPr="00AD29CE" w14:paraId="37EDACA5" w14:textId="77777777" w:rsidTr="005B7138">
        <w:tc>
          <w:tcPr>
            <w:tcW w:w="4785" w:type="dxa"/>
          </w:tcPr>
          <w:p w14:paraId="1CAB02B8" w14:textId="77777777"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14:paraId="67941B71" w14:textId="77777777"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14:paraId="340513AE" w14:textId="77777777"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14:paraId="41D0B69A" w14:textId="77777777"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14:paraId="70431ACE" w14:textId="77777777" w:rsidTr="005B7138">
        <w:trPr>
          <w:tblCellSpacing w:w="7" w:type="dxa"/>
          <w:jc w:val="center"/>
        </w:trPr>
        <w:tc>
          <w:tcPr>
            <w:tcW w:w="0" w:type="auto"/>
            <w:vAlign w:val="center"/>
          </w:tcPr>
          <w:p w14:paraId="7EFA1B37"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5BF3150D"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14:paraId="177B682B"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7458084B"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14:paraId="23641F54" w14:textId="77777777" w:rsidTr="005B7138">
        <w:trPr>
          <w:tblCellSpacing w:w="7" w:type="dxa"/>
          <w:jc w:val="center"/>
        </w:trPr>
        <w:tc>
          <w:tcPr>
            <w:tcW w:w="0" w:type="auto"/>
            <w:vAlign w:val="center"/>
          </w:tcPr>
          <w:p w14:paraId="596850E3"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11F3FEA4"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14:paraId="587C9BD0"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3F726A48"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14:paraId="64764F88" w14:textId="77777777" w:rsidTr="005B7138">
        <w:trPr>
          <w:tblCellSpacing w:w="7" w:type="dxa"/>
          <w:jc w:val="center"/>
        </w:trPr>
        <w:tc>
          <w:tcPr>
            <w:tcW w:w="0" w:type="auto"/>
            <w:vAlign w:val="center"/>
          </w:tcPr>
          <w:p w14:paraId="5312A4D1" w14:textId="77777777" w:rsidR="003B2F27" w:rsidRPr="00AD29CE" w:rsidRDefault="003B2F27" w:rsidP="005B7138">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14:paraId="0D49D4D3" w14:textId="77777777" w:rsidR="003B2F27" w:rsidRPr="00AD29CE" w:rsidRDefault="003B2F27" w:rsidP="005B7138">
            <w:pPr>
              <w:widowControl w:val="0"/>
              <w:spacing w:after="160" w:line="360" w:lineRule="auto"/>
              <w:rPr>
                <w:rFonts w:ascii="GHEA Grapalat" w:hAnsi="GHEA Grapalat" w:cs="GHEA Grapalat"/>
                <w:color w:val="000000"/>
              </w:rPr>
            </w:pPr>
          </w:p>
        </w:tc>
      </w:tr>
    </w:tbl>
    <w:p w14:paraId="29D60D0B" w14:textId="77777777" w:rsidR="003B2F27" w:rsidRPr="00AD29CE" w:rsidRDefault="003B2F27" w:rsidP="003B2F27">
      <w:pPr>
        <w:widowControl w:val="0"/>
        <w:spacing w:after="160" w:line="360" w:lineRule="auto"/>
        <w:ind w:left="-142" w:firstLine="142"/>
        <w:jc w:val="center"/>
        <w:rPr>
          <w:rFonts w:ascii="GHEA Grapalat" w:hAnsi="GHEA Grapalat" w:cs="Sylfaen"/>
          <w:b/>
        </w:rPr>
      </w:pPr>
    </w:p>
    <w:p w14:paraId="13BF2369" w14:textId="77777777"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14:paraId="26BE2067" w14:textId="77777777" w:rsidR="008D352C" w:rsidRDefault="008D352C" w:rsidP="00B46D58">
      <w:pPr>
        <w:widowControl w:val="0"/>
        <w:spacing w:after="160"/>
        <w:ind w:left="-142" w:firstLine="142"/>
        <w:jc w:val="center"/>
        <w:rPr>
          <w:rFonts w:ascii="GHEA Grapalat" w:hAnsi="GHEA Grapalat"/>
          <w:i/>
          <w:lang w:val="en-US"/>
        </w:rPr>
      </w:pPr>
    </w:p>
    <w:p w14:paraId="66EDDE2A" w14:textId="77777777" w:rsidR="00CE3DEB" w:rsidRDefault="00CE3DEB" w:rsidP="00B46D58">
      <w:pPr>
        <w:widowControl w:val="0"/>
        <w:spacing w:after="160"/>
        <w:ind w:left="-142" w:firstLine="142"/>
        <w:jc w:val="center"/>
        <w:rPr>
          <w:rFonts w:ascii="GHEA Grapalat" w:hAnsi="GHEA Grapalat"/>
          <w:i/>
          <w:lang w:val="en-US"/>
        </w:rPr>
      </w:pPr>
    </w:p>
    <w:p w14:paraId="4E70EDCA" w14:textId="77777777" w:rsidR="00CE3DEB" w:rsidRDefault="00CE3DEB" w:rsidP="00B46D58">
      <w:pPr>
        <w:widowControl w:val="0"/>
        <w:spacing w:after="160"/>
        <w:ind w:left="-142" w:firstLine="142"/>
        <w:jc w:val="center"/>
        <w:rPr>
          <w:rFonts w:ascii="GHEA Grapalat" w:hAnsi="GHEA Grapalat"/>
          <w:i/>
          <w:lang w:val="en-US"/>
        </w:rPr>
      </w:pPr>
    </w:p>
    <w:p w14:paraId="5D5F33E0" w14:textId="77777777" w:rsidR="00CE3DEB" w:rsidRDefault="00CE3DEB" w:rsidP="00B46D58">
      <w:pPr>
        <w:widowControl w:val="0"/>
        <w:spacing w:after="160"/>
        <w:ind w:left="-142" w:firstLine="142"/>
        <w:jc w:val="center"/>
        <w:rPr>
          <w:rFonts w:ascii="GHEA Grapalat" w:hAnsi="GHEA Grapalat"/>
          <w:i/>
          <w:lang w:val="en-US"/>
        </w:rPr>
      </w:pPr>
    </w:p>
    <w:p w14:paraId="2855FBE2" w14:textId="77777777" w:rsidR="00CE3DEB" w:rsidRDefault="00CE3DEB" w:rsidP="00B46D58">
      <w:pPr>
        <w:widowControl w:val="0"/>
        <w:spacing w:after="160"/>
        <w:ind w:left="-142" w:firstLine="142"/>
        <w:jc w:val="center"/>
        <w:rPr>
          <w:rFonts w:ascii="GHEA Grapalat" w:hAnsi="GHEA Grapalat"/>
          <w:i/>
          <w:lang w:val="en-US"/>
        </w:rPr>
      </w:pPr>
    </w:p>
    <w:p w14:paraId="05ACC8F9" w14:textId="77777777" w:rsidR="00CE3DEB" w:rsidRDefault="00CE3DEB" w:rsidP="00B46D58">
      <w:pPr>
        <w:widowControl w:val="0"/>
        <w:spacing w:after="160"/>
        <w:ind w:left="-142" w:firstLine="142"/>
        <w:jc w:val="center"/>
        <w:rPr>
          <w:rFonts w:ascii="GHEA Grapalat" w:hAnsi="GHEA Grapalat"/>
          <w:i/>
          <w:lang w:val="en-US"/>
        </w:rPr>
      </w:pPr>
    </w:p>
    <w:p w14:paraId="50A6B0F4" w14:textId="77777777" w:rsidR="00CE3DEB" w:rsidRDefault="00CE3DEB" w:rsidP="00B46D58">
      <w:pPr>
        <w:widowControl w:val="0"/>
        <w:spacing w:after="160"/>
        <w:ind w:left="-142" w:firstLine="142"/>
        <w:jc w:val="center"/>
        <w:rPr>
          <w:rFonts w:ascii="GHEA Grapalat" w:hAnsi="GHEA Grapalat"/>
          <w:i/>
          <w:lang w:val="en-US"/>
        </w:rPr>
      </w:pPr>
    </w:p>
    <w:p w14:paraId="25DF58D5" w14:textId="77777777" w:rsidR="00CE3DEB" w:rsidRDefault="00CE3DEB" w:rsidP="00B46D58">
      <w:pPr>
        <w:widowControl w:val="0"/>
        <w:spacing w:after="160"/>
        <w:ind w:left="-142" w:firstLine="142"/>
        <w:jc w:val="center"/>
        <w:rPr>
          <w:rFonts w:ascii="GHEA Grapalat" w:hAnsi="GHEA Grapalat"/>
          <w:i/>
          <w:lang w:val="en-US"/>
        </w:rPr>
      </w:pPr>
    </w:p>
    <w:p w14:paraId="045FB534" w14:textId="77777777" w:rsidR="00CE3DEB" w:rsidRDefault="00CE3DEB" w:rsidP="00B46D58">
      <w:pPr>
        <w:widowControl w:val="0"/>
        <w:spacing w:after="160"/>
        <w:ind w:left="-142" w:firstLine="142"/>
        <w:jc w:val="center"/>
        <w:rPr>
          <w:rFonts w:ascii="GHEA Grapalat" w:hAnsi="GHEA Grapalat"/>
          <w:i/>
          <w:lang w:val="en-US"/>
        </w:rPr>
      </w:pPr>
    </w:p>
    <w:p w14:paraId="66B74CDA" w14:textId="77777777" w:rsidR="00CE3DEB" w:rsidRDefault="00CE3DEB" w:rsidP="00B46D58">
      <w:pPr>
        <w:widowControl w:val="0"/>
        <w:spacing w:after="160"/>
        <w:ind w:left="-142" w:firstLine="142"/>
        <w:jc w:val="center"/>
        <w:rPr>
          <w:rFonts w:ascii="GHEA Grapalat" w:hAnsi="GHEA Grapalat"/>
          <w:i/>
          <w:lang w:val="en-US"/>
        </w:rPr>
      </w:pPr>
    </w:p>
    <w:p w14:paraId="210C338B" w14:textId="77777777" w:rsidR="00CE3DEB" w:rsidRDefault="00CE3DEB" w:rsidP="00B46D58">
      <w:pPr>
        <w:widowControl w:val="0"/>
        <w:spacing w:after="160"/>
        <w:ind w:left="-142" w:firstLine="142"/>
        <w:jc w:val="center"/>
        <w:rPr>
          <w:rFonts w:ascii="GHEA Grapalat" w:hAnsi="GHEA Grapalat"/>
          <w:i/>
          <w:lang w:val="en-US"/>
        </w:rPr>
      </w:pPr>
    </w:p>
    <w:p w14:paraId="6C2227FF" w14:textId="77777777" w:rsidR="00CE3DEB" w:rsidRDefault="00CE3DEB" w:rsidP="00B46D58">
      <w:pPr>
        <w:widowControl w:val="0"/>
        <w:spacing w:after="160"/>
        <w:ind w:left="-142" w:firstLine="142"/>
        <w:jc w:val="center"/>
        <w:rPr>
          <w:rFonts w:ascii="GHEA Grapalat" w:hAnsi="GHEA Grapalat"/>
          <w:i/>
          <w:lang w:val="en-US"/>
        </w:rPr>
      </w:pPr>
    </w:p>
    <w:p w14:paraId="75654CEE" w14:textId="77777777" w:rsidR="00CE3DEB" w:rsidRDefault="00CE3DEB" w:rsidP="00B46D58">
      <w:pPr>
        <w:widowControl w:val="0"/>
        <w:spacing w:after="160"/>
        <w:ind w:left="-142" w:firstLine="142"/>
        <w:jc w:val="center"/>
        <w:rPr>
          <w:rFonts w:ascii="GHEA Grapalat" w:hAnsi="GHEA Grapalat"/>
          <w:i/>
          <w:lang w:val="en-US"/>
        </w:rPr>
      </w:pPr>
    </w:p>
    <w:p w14:paraId="4A454ADC" w14:textId="77777777" w:rsidR="00CE3DEB" w:rsidRDefault="00CE3DEB" w:rsidP="00B46D58">
      <w:pPr>
        <w:widowControl w:val="0"/>
        <w:spacing w:after="160"/>
        <w:ind w:left="-142" w:firstLine="142"/>
        <w:jc w:val="center"/>
        <w:rPr>
          <w:rFonts w:ascii="GHEA Grapalat" w:hAnsi="GHEA Grapalat"/>
          <w:i/>
          <w:lang w:val="en-US"/>
        </w:rPr>
      </w:pPr>
    </w:p>
    <w:p w14:paraId="5F55B243" w14:textId="77777777" w:rsidR="00CE3DEB" w:rsidRDefault="00CE3DEB" w:rsidP="00B46D58">
      <w:pPr>
        <w:widowControl w:val="0"/>
        <w:spacing w:after="160"/>
        <w:ind w:left="-142" w:firstLine="142"/>
        <w:jc w:val="center"/>
        <w:rPr>
          <w:rFonts w:ascii="GHEA Grapalat" w:hAnsi="GHEA Grapalat"/>
          <w:i/>
          <w:lang w:val="en-US"/>
        </w:rPr>
      </w:pPr>
    </w:p>
    <w:p w14:paraId="75A49418" w14:textId="77777777" w:rsidR="00CE3DEB" w:rsidRDefault="00CE3DEB" w:rsidP="00B46D58">
      <w:pPr>
        <w:widowControl w:val="0"/>
        <w:spacing w:after="160"/>
        <w:ind w:left="-142" w:firstLine="142"/>
        <w:jc w:val="center"/>
        <w:rPr>
          <w:rFonts w:ascii="GHEA Grapalat" w:hAnsi="GHEA Grapalat"/>
          <w:i/>
          <w:lang w:val="en-US"/>
        </w:rPr>
      </w:pPr>
    </w:p>
    <w:p w14:paraId="45D2622A" w14:textId="77777777" w:rsidR="00CE3DEB" w:rsidRPr="00A33C34" w:rsidRDefault="00CE3DEB" w:rsidP="00CE3DEB">
      <w:pPr>
        <w:widowControl w:val="0"/>
        <w:jc w:val="right"/>
        <w:rPr>
          <w:rFonts w:ascii="GHEA Grapalat" w:hAnsi="GHEA Grapalat" w:cs="Sylfaen"/>
          <w:i/>
        </w:rPr>
      </w:pPr>
      <w:r w:rsidRPr="00A33C34">
        <w:rPr>
          <w:rFonts w:ascii="GHEA Grapalat" w:hAnsi="GHEA Grapalat"/>
          <w:i/>
        </w:rPr>
        <w:t>Приложение № 4</w:t>
      </w:r>
    </w:p>
    <w:p w14:paraId="330CD26E" w14:textId="77777777" w:rsidR="00CE3DEB" w:rsidRPr="00A33C34" w:rsidRDefault="00CE3DEB" w:rsidP="00CE3DEB">
      <w:pPr>
        <w:widowControl w:val="0"/>
        <w:jc w:val="right"/>
        <w:rPr>
          <w:rFonts w:ascii="GHEA Grapalat" w:hAnsi="GHEA Grapalat" w:cs="Sylfaen"/>
          <w:i/>
        </w:rPr>
      </w:pPr>
      <w:r w:rsidRPr="00A33C34">
        <w:rPr>
          <w:rFonts w:ascii="GHEA Grapalat" w:hAnsi="GHEA Grapalat"/>
          <w:i/>
        </w:rPr>
        <w:t>к Договору под кодом</w:t>
      </w:r>
      <w:r w:rsidRPr="00A33C34">
        <w:rPr>
          <w:rFonts w:ascii="GHEA Grapalat" w:hAnsi="GHEA Grapalat"/>
          <w:i/>
          <w:lang w:val="hy-AM"/>
        </w:rPr>
        <w:t xml:space="preserve"> «      »</w:t>
      </w:r>
      <w:r w:rsidRPr="00A33C34">
        <w:rPr>
          <w:rFonts w:ascii="GHEA Grapalat" w:hAnsi="GHEA Grapalat"/>
          <w:i/>
        </w:rPr>
        <w:t xml:space="preserve"> </w:t>
      </w:r>
      <w:r w:rsidRPr="00A33C34">
        <w:rPr>
          <w:rFonts w:ascii="GHEA Grapalat" w:hAnsi="GHEA Grapalat" w:cs="Sylfaen"/>
          <w:i/>
        </w:rPr>
        <w:br/>
      </w:r>
      <w:r w:rsidRPr="00A33C34">
        <w:rPr>
          <w:rFonts w:ascii="GHEA Grapalat" w:hAnsi="GHEA Grapalat"/>
          <w:i/>
        </w:rPr>
        <w:t>заключенному "</w:t>
      </w:r>
      <w:r w:rsidRPr="00A33C34">
        <w:rPr>
          <w:rFonts w:ascii="GHEA Grapalat" w:hAnsi="GHEA Grapalat"/>
          <w:i/>
        </w:rPr>
        <w:tab/>
        <w:t xml:space="preserve"> "</w:t>
      </w:r>
      <w:r w:rsidRPr="00A33C34">
        <w:rPr>
          <w:rFonts w:ascii="GHEA Grapalat" w:hAnsi="GHEA Grapalat"/>
          <w:i/>
        </w:rPr>
        <w:tab/>
        <w:t>20</w:t>
      </w:r>
      <w:r w:rsidRPr="00A33C34">
        <w:rPr>
          <w:rFonts w:ascii="GHEA Grapalat" w:hAnsi="GHEA Grapalat"/>
          <w:i/>
        </w:rPr>
        <w:tab/>
        <w:t xml:space="preserve">  г.</w:t>
      </w:r>
    </w:p>
    <w:p w14:paraId="0DF19264" w14:textId="77777777" w:rsidR="00CE3DEB" w:rsidRPr="00A33C34" w:rsidRDefault="00CE3DEB" w:rsidP="00CE3DEB">
      <w:pPr>
        <w:jc w:val="center"/>
        <w:rPr>
          <w:rFonts w:ascii="GHEA Grapalat" w:hAnsi="GHEA Grapalat" w:cs="GHEA Grapalat"/>
        </w:rPr>
      </w:pPr>
    </w:p>
    <w:p w14:paraId="0789C44C" w14:textId="77777777" w:rsidR="00CE3DEB" w:rsidRPr="00A33C34" w:rsidRDefault="00CE3DEB" w:rsidP="00CE3DEB">
      <w:pPr>
        <w:jc w:val="center"/>
        <w:rPr>
          <w:rFonts w:ascii="GHEA Grapalat" w:hAnsi="GHEA Grapalat" w:cs="GHEA Grapalat"/>
        </w:rPr>
      </w:pPr>
      <w:r w:rsidRPr="00A33C34">
        <w:rPr>
          <w:rFonts w:ascii="GHEA Grapalat" w:hAnsi="GHEA Grapalat" w:cs="GHEA Grapalat"/>
        </w:rPr>
        <w:t>УВЕДОМЛЕНИЕ</w:t>
      </w:r>
    </w:p>
    <w:p w14:paraId="4B3C5367" w14:textId="77777777" w:rsidR="00CE3DEB" w:rsidRPr="00A33C34" w:rsidRDefault="00CE3DEB" w:rsidP="00CE3DEB">
      <w:pPr>
        <w:jc w:val="center"/>
        <w:rPr>
          <w:rFonts w:ascii="GHEA Grapalat" w:hAnsi="GHEA Grapalat" w:cs="GHEA Grapalat"/>
          <w:lang w:val="hy-AM"/>
        </w:rPr>
      </w:pPr>
    </w:p>
    <w:p w14:paraId="64586E4F" w14:textId="77777777" w:rsidR="00CE3DEB" w:rsidRPr="00A33C34" w:rsidRDefault="00CE3DEB" w:rsidP="00CE3DEB">
      <w:pPr>
        <w:rPr>
          <w:rFonts w:ascii="GHEA Grapalat" w:hAnsi="GHEA Grapalat" w:cs="Arial"/>
          <w:sz w:val="20"/>
          <w:szCs w:val="20"/>
          <w:lang w:val="es-ES"/>
        </w:rPr>
      </w:pPr>
      <w:r w:rsidRPr="00A33C34">
        <w:rPr>
          <w:rFonts w:ascii="GHEA Grapalat" w:hAnsi="GHEA Grapalat"/>
          <w:u w:val="single"/>
          <w:lang w:val="es-ES"/>
        </w:rPr>
        <w:t xml:space="preserve">                                                             </w:t>
      </w:r>
      <w:r w:rsidRPr="00A33C34">
        <w:rPr>
          <w:rFonts w:ascii="GHEA Grapalat" w:hAnsi="GHEA Grapalat"/>
          <w:u w:val="single"/>
          <w:lang w:val="es-ES"/>
        </w:rPr>
        <w:tab/>
      </w:r>
      <w:r w:rsidRPr="00A33C34">
        <w:rPr>
          <w:rFonts w:ascii="GHEA Grapalat" w:hAnsi="GHEA Grapalat"/>
          <w:u w:val="single"/>
          <w:lang w:val="es-ES"/>
        </w:rPr>
        <w:tab/>
        <w:t xml:space="preserve">       </w:t>
      </w:r>
      <w:r w:rsidRPr="00A33C34">
        <w:rPr>
          <w:rFonts w:ascii="GHEA Grapalat" w:hAnsi="GHEA Grapalat"/>
          <w:lang w:val="es-ES"/>
        </w:rPr>
        <w:t xml:space="preserve"> </w:t>
      </w:r>
      <w:r w:rsidRPr="00A33C34">
        <w:rPr>
          <w:rFonts w:ascii="GHEA Grapalat" w:hAnsi="GHEA Grapalat"/>
        </w:rPr>
        <w:t>з</w:t>
      </w:r>
      <w:r w:rsidRPr="00A33C34">
        <w:rPr>
          <w:rFonts w:ascii="GHEA Grapalat" w:hAnsi="GHEA Grapalat" w:cs="Sylfaen"/>
          <w:sz w:val="20"/>
          <w:szCs w:val="20"/>
        </w:rPr>
        <w:t>аявляет, что</w:t>
      </w:r>
      <w:r w:rsidRPr="00A33C34">
        <w:rPr>
          <w:rFonts w:ascii="GHEA Grapalat" w:hAnsi="GHEA Grapalat" w:cs="Arial"/>
          <w:sz w:val="20"/>
          <w:szCs w:val="20"/>
        </w:rPr>
        <w:t>:</w:t>
      </w:r>
      <w:r w:rsidRPr="00A33C34">
        <w:rPr>
          <w:rFonts w:ascii="GHEA Grapalat" w:hAnsi="GHEA Grapalat" w:cs="Arial"/>
          <w:sz w:val="20"/>
          <w:szCs w:val="20"/>
          <w:lang w:val="es-ES"/>
        </w:rPr>
        <w:t xml:space="preserve">  </w:t>
      </w:r>
    </w:p>
    <w:p w14:paraId="2F8CA903" w14:textId="77777777" w:rsidR="00CE3DEB" w:rsidRPr="00A33C34" w:rsidRDefault="00CE3DEB" w:rsidP="00CE3DEB">
      <w:pPr>
        <w:rPr>
          <w:rFonts w:ascii="GHEA Grapalat" w:hAnsi="GHEA Grapalat" w:cs="Arial"/>
          <w:vertAlign w:val="superscript"/>
          <w:lang w:val="es-ES"/>
        </w:rPr>
      </w:pPr>
      <w:r w:rsidRPr="00A33C34">
        <w:rPr>
          <w:rFonts w:ascii="GHEA Grapalat" w:hAnsi="GHEA Grapalat"/>
          <w:vertAlign w:val="superscript"/>
          <w:lang w:val="es-ES"/>
        </w:rPr>
        <w:t xml:space="preserve">               </w:t>
      </w:r>
      <w:r w:rsidRPr="00A33C34">
        <w:rPr>
          <w:rFonts w:ascii="GHEA Grapalat" w:hAnsi="GHEA Grapalat"/>
          <w:lang w:val="es-ES"/>
        </w:rPr>
        <w:t xml:space="preserve">     </w:t>
      </w:r>
      <w:r w:rsidRPr="00A33C34">
        <w:rPr>
          <w:rFonts w:ascii="GHEA Grapalat" w:hAnsi="GHEA Grapalat" w:cs="Sylfaen"/>
          <w:vertAlign w:val="superscript"/>
        </w:rPr>
        <w:t>название</w:t>
      </w:r>
      <w:r w:rsidRPr="00A33C34">
        <w:rPr>
          <w:rFonts w:ascii="GHEA Grapalat" w:hAnsi="GHEA Grapalat" w:cs="Sylfaen"/>
          <w:vertAlign w:val="superscript"/>
          <w:lang w:val="es-ES"/>
        </w:rPr>
        <w:t xml:space="preserve"> </w:t>
      </w:r>
      <w:proofErr w:type="spellStart"/>
      <w:r w:rsidRPr="00A33C34">
        <w:rPr>
          <w:rFonts w:ascii="GHEA Grapalat" w:hAnsi="GHEA Grapalat" w:cs="Sylfaen"/>
          <w:vertAlign w:val="superscript"/>
          <w:lang w:val="es-ES"/>
        </w:rPr>
        <w:t>финансового</w:t>
      </w:r>
      <w:proofErr w:type="spellEnd"/>
      <w:r w:rsidRPr="00A33C34">
        <w:rPr>
          <w:rFonts w:ascii="GHEA Grapalat" w:hAnsi="GHEA Grapalat" w:cs="Sylfaen"/>
          <w:vertAlign w:val="superscript"/>
          <w:lang w:val="es-ES"/>
        </w:rPr>
        <w:t xml:space="preserve"> </w:t>
      </w:r>
      <w:proofErr w:type="spellStart"/>
      <w:r w:rsidRPr="00A33C34">
        <w:rPr>
          <w:rFonts w:ascii="GHEA Grapalat" w:hAnsi="GHEA Grapalat" w:cs="Sylfaen"/>
          <w:vertAlign w:val="superscript"/>
          <w:lang w:val="es-ES"/>
        </w:rPr>
        <w:t>агента</w:t>
      </w:r>
      <w:proofErr w:type="spellEnd"/>
    </w:p>
    <w:p w14:paraId="423CA989" w14:textId="77777777" w:rsidR="00CE3DEB" w:rsidRPr="00A33C34" w:rsidRDefault="00CE3DEB" w:rsidP="00CE3DEB">
      <w:pPr>
        <w:rPr>
          <w:rFonts w:ascii="GHEA Grapalat" w:hAnsi="GHEA Grapalat"/>
          <w:vertAlign w:val="superscript"/>
          <w:lang w:val="es-ES"/>
        </w:rPr>
      </w:pPr>
    </w:p>
    <w:p w14:paraId="2C40D79E" w14:textId="77777777" w:rsidR="00CE3DEB" w:rsidRPr="00A33C34" w:rsidRDefault="00CE3DEB" w:rsidP="00CE3DEB">
      <w:pPr>
        <w:pStyle w:val="ListParagraph"/>
        <w:numPr>
          <w:ilvl w:val="0"/>
          <w:numId w:val="34"/>
        </w:numPr>
        <w:contextualSpacing/>
        <w:jc w:val="both"/>
        <w:rPr>
          <w:rFonts w:ascii="GHEA Grapalat" w:hAnsi="GHEA Grapalat"/>
          <w:u w:val="single"/>
          <w:lang w:val="es-ES"/>
        </w:rPr>
      </w:pPr>
      <w:r w:rsidRPr="00A33C34">
        <w:rPr>
          <w:rFonts w:ascii="GHEA Grapalat" w:hAnsi="GHEA Grapalat"/>
          <w:sz w:val="20"/>
          <w:szCs w:val="20"/>
        </w:rPr>
        <w:t>В рамках заключенного между</w:t>
      </w:r>
      <w:r w:rsidRPr="00A33C34">
        <w:rPr>
          <w:rFonts w:ascii="GHEA Grapalat" w:hAnsi="GHEA Grapalat"/>
        </w:rPr>
        <w:t xml:space="preserve"> -------------------------</w:t>
      </w:r>
      <w:r w:rsidRPr="00A33C34">
        <w:rPr>
          <w:rFonts w:ascii="GHEA Grapalat" w:hAnsi="GHEA Grapalat"/>
          <w:lang w:val="hy-AM"/>
        </w:rPr>
        <w:t xml:space="preserve"> </w:t>
      </w:r>
      <w:r w:rsidRPr="00A33C34">
        <w:rPr>
          <w:rFonts w:ascii="GHEA Grapalat" w:hAnsi="GHEA Grapalat"/>
          <w:sz w:val="20"/>
          <w:szCs w:val="20"/>
        </w:rPr>
        <w:t>- ом   и</w:t>
      </w:r>
      <w:r w:rsidRPr="00A33C34">
        <w:rPr>
          <w:rFonts w:ascii="GHEA Grapalat" w:hAnsi="GHEA Grapalat"/>
        </w:rPr>
        <w:t xml:space="preserve"> ---------------------------- </w:t>
      </w:r>
      <w:r w:rsidRPr="00A33C34">
        <w:rPr>
          <w:rFonts w:ascii="GHEA Grapalat" w:hAnsi="GHEA Grapalat"/>
          <w:sz w:val="20"/>
          <w:szCs w:val="20"/>
        </w:rPr>
        <w:t>-ом</w:t>
      </w:r>
      <w:r w:rsidRPr="00A33C34">
        <w:rPr>
          <w:rFonts w:ascii="GHEA Grapalat" w:hAnsi="GHEA Grapalat"/>
        </w:rPr>
        <w:t xml:space="preserve">                              </w:t>
      </w:r>
    </w:p>
    <w:p w14:paraId="4E9CA2FC" w14:textId="77777777" w:rsidR="00CE3DEB" w:rsidRPr="00A33C34" w:rsidRDefault="00CE3DEB" w:rsidP="00CE3DEB">
      <w:pPr>
        <w:rPr>
          <w:rFonts w:ascii="GHEA Grapalat" w:hAnsi="GHEA Grapalat" w:cs="Sylfaen"/>
          <w:vertAlign w:val="superscript"/>
        </w:rPr>
      </w:pP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заказчика</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w:t>
      </w:r>
      <w:r w:rsidRPr="00A33C34">
        <w:rPr>
          <w:rFonts w:ascii="GHEA Grapalat" w:hAnsi="GHEA Grapalat" w:cs="Sylfaen"/>
          <w:vertAlign w:val="superscript"/>
          <w:lang w:val="hy-AM"/>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6A258E89" w14:textId="77777777" w:rsidR="00CE3DEB" w:rsidRPr="00A33C34" w:rsidRDefault="00CE3DEB" w:rsidP="00CE3DEB">
      <w:pPr>
        <w:rPr>
          <w:rFonts w:ascii="GHEA Grapalat" w:hAnsi="GHEA Grapalat" w:cs="Sylfaen"/>
          <w:vertAlign w:val="superscript"/>
        </w:rPr>
      </w:pP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 </w:t>
      </w:r>
      <w:r w:rsidRPr="00A33C34">
        <w:rPr>
          <w:rFonts w:ascii="GHEA Grapalat" w:hAnsi="GHEA Grapalat" w:cs="Sylfaen"/>
          <w:sz w:val="20"/>
          <w:szCs w:val="20"/>
          <w:lang w:val="es-ES"/>
        </w:rPr>
        <w:t>20</w:t>
      </w:r>
      <w:r w:rsidRPr="00A33C34">
        <w:rPr>
          <w:rFonts w:ascii="GHEA Grapalat" w:hAnsi="GHEA Grapalat" w:cs="Sylfaen"/>
          <w:sz w:val="20"/>
          <w:szCs w:val="20"/>
        </w:rPr>
        <w:t>г</w:t>
      </w:r>
      <w:r w:rsidRPr="00A33C34">
        <w:rPr>
          <w:rFonts w:ascii="GHEA Grapalat" w:hAnsi="GHEA Grapalat" w:cs="Sylfaen"/>
          <w:sz w:val="20"/>
          <w:szCs w:val="20"/>
          <w:lang w:val="es-ES"/>
        </w:rPr>
        <w:t>.</w:t>
      </w:r>
      <w:r w:rsidRPr="00A33C34">
        <w:rPr>
          <w:rFonts w:ascii="GHEA Grapalat" w:hAnsi="GHEA Grapalat" w:cs="Sylfaen"/>
          <w:sz w:val="20"/>
          <w:szCs w:val="20"/>
        </w:rPr>
        <w:t xml:space="preserve">договора под </w:t>
      </w:r>
      <w:proofErr w:type="gramStart"/>
      <w:r w:rsidRPr="00A33C34">
        <w:rPr>
          <w:rFonts w:ascii="GHEA Grapalat" w:hAnsi="GHEA Grapalat" w:cs="Sylfaen"/>
          <w:sz w:val="20"/>
          <w:szCs w:val="20"/>
        </w:rPr>
        <w:t xml:space="preserve">кодом </w:t>
      </w:r>
      <w:r w:rsidRPr="00A33C34">
        <w:rPr>
          <w:rFonts w:ascii="GHEA Grapalat" w:hAnsi="GHEA Grapalat" w:cs="Sylfaen"/>
          <w:sz w:val="20"/>
          <w:szCs w:val="20"/>
          <w:lang w:val="es-ES"/>
        </w:rPr>
        <w:t xml:space="preserve"> </w:t>
      </w:r>
      <w:r w:rsidRPr="00A33C34">
        <w:rPr>
          <w:rFonts w:ascii="GHEA Grapalat" w:hAnsi="GHEA Grapalat"/>
          <w:i/>
          <w:sz w:val="20"/>
          <w:szCs w:val="20"/>
          <w:lang w:val="af-ZA"/>
        </w:rPr>
        <w:t>_</w:t>
      </w:r>
      <w:proofErr w:type="gramEnd"/>
      <w:r w:rsidRPr="00A33C34">
        <w:rPr>
          <w:rFonts w:ascii="GHEA Grapalat" w:hAnsi="GHEA Grapalat"/>
          <w:i/>
          <w:sz w:val="20"/>
          <w:szCs w:val="20"/>
          <w:lang w:val="af-ZA"/>
        </w:rPr>
        <w:t>_</w:t>
      </w:r>
      <w:proofErr w:type="gramStart"/>
      <w:r w:rsidRPr="00A33C34">
        <w:rPr>
          <w:rFonts w:ascii="GHEA Grapalat" w:hAnsi="GHEA Grapalat"/>
          <w:i/>
          <w:sz w:val="20"/>
          <w:szCs w:val="20"/>
          <w:lang w:val="af-ZA"/>
        </w:rPr>
        <w:t>_</w:t>
      </w:r>
      <w:r w:rsidRPr="00A33C34">
        <w:rPr>
          <w:rFonts w:ascii="GHEA Grapalat" w:hAnsi="GHEA Grapalat" w:cs="Arial"/>
          <w:i/>
          <w:sz w:val="20"/>
          <w:szCs w:val="20"/>
          <w:shd w:val="clear" w:color="auto" w:fill="FFFFFF"/>
          <w:lang w:val="hy-AM"/>
        </w:rPr>
        <w:t>«   »</w:t>
      </w:r>
      <w:r w:rsidRPr="00A33C34">
        <w:rPr>
          <w:rFonts w:ascii="GHEA Grapalat" w:hAnsi="GHEA Grapalat"/>
          <w:i/>
          <w:sz w:val="20"/>
          <w:szCs w:val="20"/>
          <w:u w:val="single"/>
        </w:rPr>
        <w:t>_</w:t>
      </w:r>
      <w:proofErr w:type="gramEnd"/>
      <w:r w:rsidRPr="00A33C34">
        <w:rPr>
          <w:rFonts w:ascii="GHEA Grapalat" w:hAnsi="GHEA Grapalat"/>
          <w:i/>
          <w:sz w:val="20"/>
          <w:szCs w:val="20"/>
          <w:u w:val="single"/>
        </w:rPr>
        <w:t xml:space="preserve">_ </w:t>
      </w:r>
      <w:r w:rsidRPr="00A33C34">
        <w:rPr>
          <w:rFonts w:ascii="GHEA Grapalat" w:hAnsi="GHEA Grapalat"/>
          <w:sz w:val="20"/>
          <w:szCs w:val="20"/>
        </w:rPr>
        <w:t>(</w:t>
      </w:r>
      <w:r w:rsidRPr="00A33C34">
        <w:rPr>
          <w:rFonts w:ascii="GHEA Grapalat" w:hAnsi="GHEA Grapalat" w:cs="Sylfaen"/>
          <w:sz w:val="20"/>
          <w:szCs w:val="20"/>
        </w:rPr>
        <w:t>далее-Договор</w:t>
      </w:r>
      <w:r w:rsidRPr="00A33C34">
        <w:rPr>
          <w:rFonts w:ascii="GHEA Grapalat" w:hAnsi="GHEA Grapalat" w:cs="Sylfaen"/>
          <w:sz w:val="20"/>
          <w:szCs w:val="20"/>
          <w:lang w:val="es-ES"/>
        </w:rPr>
        <w:t>)</w:t>
      </w:r>
      <w:r w:rsidRPr="00A33C34">
        <w:rPr>
          <w:rFonts w:ascii="GHEA Grapalat" w:hAnsi="GHEA Grapalat" w:cs="Sylfaen"/>
          <w:sz w:val="20"/>
          <w:szCs w:val="20"/>
        </w:rPr>
        <w:t xml:space="preserve">, между </w:t>
      </w:r>
      <w:proofErr w:type="gramStart"/>
      <w:r w:rsidRPr="00A33C34">
        <w:rPr>
          <w:rFonts w:ascii="GHEA Grapalat" w:hAnsi="GHEA Grapalat" w:cs="Sylfaen"/>
          <w:sz w:val="20"/>
          <w:szCs w:val="20"/>
        </w:rPr>
        <w:t xml:space="preserve">мной </w:t>
      </w:r>
      <w:r w:rsidRPr="00A33C34">
        <w:rPr>
          <w:rFonts w:ascii="GHEA Grapalat" w:hAnsi="GHEA Grapalat" w:cs="Sylfaen"/>
          <w:sz w:val="20"/>
          <w:szCs w:val="20"/>
          <w:lang w:val="hy-AM"/>
        </w:rPr>
        <w:t xml:space="preserve"> </w:t>
      </w:r>
      <w:r w:rsidRPr="00A33C34">
        <w:rPr>
          <w:rFonts w:ascii="GHEA Grapalat" w:hAnsi="GHEA Grapalat" w:cs="Sylfaen"/>
          <w:sz w:val="20"/>
          <w:szCs w:val="20"/>
        </w:rPr>
        <w:t>и</w:t>
      </w:r>
      <w:proofErr w:type="gramEnd"/>
      <w:r w:rsidRPr="00A33C34">
        <w:rPr>
          <w:rFonts w:ascii="GHEA Grapalat" w:hAnsi="GHEA Grapalat" w:cs="Sylfaen"/>
          <w:sz w:val="20"/>
          <w:szCs w:val="20"/>
        </w:rPr>
        <w:t xml:space="preserve"> ------------------------- - ом</w:t>
      </w:r>
    </w:p>
    <w:p w14:paraId="3DDA1AAD" w14:textId="77777777" w:rsidR="00CE3DEB" w:rsidRPr="00A33C34" w:rsidRDefault="00CE3DEB" w:rsidP="00CE3DEB">
      <w:pPr>
        <w:rPr>
          <w:rFonts w:ascii="GHEA Grapalat" w:hAnsi="GHEA Grapalat"/>
          <w:u w:val="single"/>
          <w:lang w:val="es-ES"/>
        </w:rPr>
      </w:pP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733E30D1" w14:textId="77777777" w:rsidR="00CE3DEB" w:rsidRPr="00A33C34" w:rsidRDefault="00CE3DEB" w:rsidP="00CE3DEB">
      <w:pPr>
        <w:ind w:firstLine="709"/>
        <w:rPr>
          <w:rFonts w:ascii="GHEA Grapalat" w:hAnsi="GHEA Grapalat" w:cs="Sylfaen"/>
          <w:sz w:val="20"/>
          <w:szCs w:val="20"/>
          <w:lang w:val="es-ES"/>
        </w:rPr>
      </w:pPr>
      <w:r w:rsidRPr="00A33C34">
        <w:rPr>
          <w:rFonts w:ascii="GHEA Grapalat" w:hAnsi="GHEA Grapalat"/>
          <w:u w:val="single"/>
          <w:lang w:val="es-ES"/>
        </w:rPr>
        <w:tab/>
      </w:r>
      <w:r w:rsidRPr="00A33C34">
        <w:rPr>
          <w:rFonts w:ascii="GHEA Grapalat" w:hAnsi="GHEA Grapalat" w:cs="Sylfaen"/>
          <w:sz w:val="20"/>
          <w:szCs w:val="20"/>
          <w:lang w:val="es-ES"/>
        </w:rPr>
        <w:t xml:space="preserve"> «--»   </w:t>
      </w:r>
      <w:proofErr w:type="gramStart"/>
      <w:r w:rsidRPr="00A33C34">
        <w:rPr>
          <w:rFonts w:ascii="GHEA Grapalat" w:hAnsi="GHEA Grapalat" w:cs="Sylfaen"/>
          <w:sz w:val="20"/>
          <w:szCs w:val="20"/>
          <w:lang w:val="es-ES"/>
        </w:rPr>
        <w:t xml:space="preserve">20  </w:t>
      </w:r>
      <w:r w:rsidRPr="00A33C34">
        <w:rPr>
          <w:rFonts w:ascii="GHEA Grapalat" w:hAnsi="GHEA Grapalat" w:cs="Sylfaen"/>
          <w:sz w:val="20"/>
          <w:szCs w:val="20"/>
        </w:rPr>
        <w:t>года</w:t>
      </w:r>
      <w:proofErr w:type="gramEnd"/>
      <w:r w:rsidRPr="00A33C34">
        <w:rPr>
          <w:rFonts w:ascii="GHEA Grapalat" w:hAnsi="GHEA Grapalat" w:cs="Sylfaen"/>
          <w:sz w:val="20"/>
          <w:szCs w:val="20"/>
        </w:rPr>
        <w:t xml:space="preserve"> </w:t>
      </w:r>
      <w:r w:rsidRPr="00A33C34">
        <w:rPr>
          <w:rFonts w:ascii="GHEA Grapalat" w:hAnsi="GHEA Grapalat" w:cs="Sylfaen"/>
          <w:sz w:val="20"/>
          <w:szCs w:val="20"/>
          <w:lang w:val="es-ES"/>
        </w:rPr>
        <w:t xml:space="preserve"> </w:t>
      </w:r>
      <w:r w:rsidRPr="00A33C34">
        <w:rPr>
          <w:rFonts w:ascii="GHEA Grapalat" w:hAnsi="GHEA Grapalat"/>
          <w:sz w:val="20"/>
          <w:szCs w:val="20"/>
        </w:rPr>
        <w:t>заключен</w:t>
      </w: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договор факторинга под кодом </w:t>
      </w:r>
      <w:r w:rsidRPr="00A33C34">
        <w:rPr>
          <w:rFonts w:ascii="GHEA Grapalat" w:hAnsi="GHEA Grapalat"/>
          <w:lang w:val="es-ES"/>
        </w:rPr>
        <w:t>«</w:t>
      </w:r>
      <w:r w:rsidRPr="00A33C34">
        <w:rPr>
          <w:rFonts w:ascii="GHEA Grapalat" w:hAnsi="GHEA Grapalat"/>
          <w:sz w:val="20"/>
          <w:szCs w:val="20"/>
          <w:lang w:val="es-ES"/>
        </w:rPr>
        <w:t>---</w:t>
      </w:r>
      <w:r w:rsidRPr="00A33C34">
        <w:rPr>
          <w:rFonts w:ascii="GHEA Grapalat" w:hAnsi="GHEA Grapalat" w:cs="Sylfaen"/>
          <w:sz w:val="20"/>
          <w:szCs w:val="20"/>
          <w:lang w:val="es-ES"/>
        </w:rPr>
        <w:t>------------------</w:t>
      </w:r>
      <w:r w:rsidRPr="00A33C34">
        <w:rPr>
          <w:rFonts w:ascii="GHEA Grapalat" w:hAnsi="GHEA Grapalat"/>
          <w:lang w:val="es-ES"/>
        </w:rPr>
        <w:t>»</w:t>
      </w:r>
      <w:r w:rsidRPr="00A33C34">
        <w:rPr>
          <w:rFonts w:ascii="GHEA Grapalat" w:hAnsi="GHEA Grapalat"/>
        </w:rPr>
        <w:t>.</w:t>
      </w:r>
      <w:r w:rsidRPr="00A33C34">
        <w:rPr>
          <w:rFonts w:ascii="GHEA Grapalat" w:hAnsi="GHEA Grapalat" w:cs="Sylfaen"/>
          <w:sz w:val="20"/>
          <w:szCs w:val="20"/>
          <w:lang w:val="es-ES"/>
        </w:rPr>
        <w:t xml:space="preserve"> </w:t>
      </w:r>
    </w:p>
    <w:p w14:paraId="33E3B731" w14:textId="77777777" w:rsidR="00CE3DEB" w:rsidRPr="00A33C34" w:rsidRDefault="00CE3DEB" w:rsidP="00CE3DEB">
      <w:pPr>
        <w:rPr>
          <w:rFonts w:ascii="GHEA Grapalat" w:hAnsi="GHEA Grapalat" w:cs="Sylfaen"/>
          <w:sz w:val="20"/>
          <w:szCs w:val="20"/>
          <w:lang w:val="es-ES"/>
        </w:rPr>
      </w:pPr>
    </w:p>
    <w:p w14:paraId="41F7909E" w14:textId="77777777" w:rsidR="00CE3DEB" w:rsidRPr="00A33C34" w:rsidRDefault="00CE3DEB" w:rsidP="00CE3DEB">
      <w:pPr>
        <w:pStyle w:val="ListParagraph"/>
        <w:numPr>
          <w:ilvl w:val="0"/>
          <w:numId w:val="34"/>
        </w:numPr>
        <w:contextualSpacing/>
        <w:jc w:val="both"/>
        <w:rPr>
          <w:rFonts w:ascii="GHEA Grapalat" w:hAnsi="GHEA Grapalat" w:cs="Sylfaen"/>
          <w:sz w:val="20"/>
          <w:szCs w:val="20"/>
        </w:rPr>
      </w:pPr>
      <w:r w:rsidRPr="00A33C34">
        <w:rPr>
          <w:rFonts w:ascii="GHEA Grapalat" w:hAnsi="GHEA Grapalat" w:cs="Sylfaen"/>
          <w:sz w:val="20"/>
          <w:szCs w:val="20"/>
        </w:rPr>
        <w:t>Согласен с условиями изложенными в пункте 7.12.</w:t>
      </w:r>
    </w:p>
    <w:p w14:paraId="5173D19E" w14:textId="77777777" w:rsidR="00CE3DEB" w:rsidRPr="00A33C34" w:rsidRDefault="00CE3DEB" w:rsidP="00CE3DEB">
      <w:pPr>
        <w:jc w:val="center"/>
        <w:rPr>
          <w:rFonts w:ascii="GHEA Grapalat" w:hAnsi="GHEA Grapalat" w:cs="GHEA Grapalat"/>
          <w:lang w:val="es-ES"/>
        </w:rPr>
      </w:pPr>
    </w:p>
    <w:p w14:paraId="633D7A88" w14:textId="77777777" w:rsidR="00CE3DEB" w:rsidRPr="00A33C34" w:rsidRDefault="00CE3DEB" w:rsidP="00CE3DEB">
      <w:pPr>
        <w:ind w:firstLine="709"/>
        <w:rPr>
          <w:lang w:val="es-ES"/>
        </w:rPr>
      </w:pPr>
    </w:p>
    <w:p w14:paraId="48928EF8" w14:textId="77777777" w:rsidR="00CE3DEB" w:rsidRPr="00A33C34" w:rsidRDefault="00CE3DEB" w:rsidP="00CE3DEB">
      <w:pPr>
        <w:ind w:firstLine="709"/>
        <w:rPr>
          <w:lang w:val="es-ES"/>
        </w:rPr>
      </w:pPr>
    </w:p>
    <w:p w14:paraId="39839896" w14:textId="77777777" w:rsidR="00CE3DEB" w:rsidRPr="00A33C34" w:rsidRDefault="00CE3DEB" w:rsidP="00CE3DEB">
      <w:pPr>
        <w:ind w:firstLine="709"/>
        <w:rPr>
          <w:lang w:val="es-ES"/>
        </w:rPr>
      </w:pPr>
    </w:p>
    <w:p w14:paraId="088179D4" w14:textId="77777777" w:rsidR="00CE3DEB" w:rsidRPr="00A33C34" w:rsidRDefault="00CE3DEB" w:rsidP="00CE3DEB">
      <w:pPr>
        <w:ind w:left="720" w:firstLine="720"/>
        <w:rPr>
          <w:rFonts w:ascii="GHEA Grapalat" w:hAnsi="GHEA Grapalat"/>
          <w:sz w:val="20"/>
          <w:lang w:val="hy-AM"/>
        </w:rPr>
      </w:pPr>
      <w:r w:rsidRPr="00A33C34">
        <w:rPr>
          <w:rFonts w:ascii="GHEA Grapalat" w:hAnsi="GHEA Grapalat"/>
          <w:sz w:val="20"/>
          <w:lang w:val="hy-AM"/>
        </w:rPr>
        <w:t xml:space="preserve">_______________________________________ </w:t>
      </w:r>
      <w:r w:rsidRPr="00A33C34">
        <w:rPr>
          <w:rFonts w:ascii="GHEA Grapalat" w:hAnsi="GHEA Grapalat"/>
          <w:sz w:val="20"/>
          <w:lang w:val="hy-AM"/>
        </w:rPr>
        <w:tab/>
        <w:t xml:space="preserve">                </w:t>
      </w:r>
      <w:r w:rsidRPr="00A33C34">
        <w:rPr>
          <w:rFonts w:ascii="GHEA Grapalat" w:hAnsi="GHEA Grapalat"/>
          <w:sz w:val="20"/>
          <w:lang w:val="es-ES"/>
        </w:rPr>
        <w:t xml:space="preserve">       </w:t>
      </w:r>
      <w:r w:rsidRPr="00A33C34">
        <w:rPr>
          <w:rFonts w:ascii="GHEA Grapalat" w:hAnsi="GHEA Grapalat"/>
          <w:sz w:val="20"/>
          <w:lang w:val="hy-AM"/>
        </w:rPr>
        <w:t xml:space="preserve">_____________ </w:t>
      </w:r>
    </w:p>
    <w:p w14:paraId="6A2B6A7E" w14:textId="77777777" w:rsidR="00CE3DEB" w:rsidRPr="00A33C34" w:rsidRDefault="00CE3DEB" w:rsidP="00CE3DEB">
      <w:pPr>
        <w:rPr>
          <w:rFonts w:ascii="GHEA Grapalat" w:hAnsi="GHEA Grapalat"/>
          <w:sz w:val="20"/>
          <w:vertAlign w:val="superscript"/>
          <w:lang w:val="hy-AM"/>
        </w:rPr>
      </w:pPr>
      <w:r w:rsidRPr="00A33C34">
        <w:rPr>
          <w:rFonts w:ascii="GHEA Grapalat" w:hAnsi="GHEA Grapalat"/>
          <w:sz w:val="20"/>
          <w:vertAlign w:val="superscript"/>
        </w:rPr>
        <w:t xml:space="preserve">                                                </w:t>
      </w:r>
      <w:r w:rsidRPr="00A33C34">
        <w:rPr>
          <w:rFonts w:ascii="GHEA Grapalat" w:hAnsi="GHEA Grapalat"/>
          <w:sz w:val="20"/>
          <w:vertAlign w:val="superscript"/>
          <w:lang w:val="hy-AM"/>
        </w:rPr>
        <w:t>название финансового агента (должность руководителя, имя, фамилия)</w:t>
      </w:r>
      <w:r w:rsidRPr="00A33C34">
        <w:rPr>
          <w:rFonts w:ascii="GHEA Grapalat" w:hAnsi="GHEA Grapalat"/>
          <w:sz w:val="20"/>
          <w:vertAlign w:val="superscript"/>
        </w:rPr>
        <w:t xml:space="preserve">                                                         подпись</w:t>
      </w:r>
      <w:r w:rsidRPr="00A33C34">
        <w:rPr>
          <w:rFonts w:ascii="GHEA Grapalat" w:hAnsi="GHEA Grapalat"/>
          <w:sz w:val="20"/>
          <w:vertAlign w:val="superscript"/>
          <w:lang w:val="hy-AM"/>
        </w:rPr>
        <w:t xml:space="preserve">                                                                                                                                                                                                                       </w:t>
      </w:r>
    </w:p>
    <w:p w14:paraId="1EA1519F" w14:textId="77777777" w:rsidR="00CE3DEB" w:rsidRPr="00A33C34" w:rsidRDefault="00CE3DEB" w:rsidP="00CE3DEB">
      <w:pPr>
        <w:jc w:val="right"/>
        <w:rPr>
          <w:rFonts w:ascii="GHEA Grapalat" w:hAnsi="GHEA Grapalat"/>
          <w:sz w:val="20"/>
          <w:lang w:val="hy-AM"/>
        </w:rPr>
      </w:pPr>
      <w:r w:rsidRPr="00A33C34">
        <w:rPr>
          <w:rFonts w:ascii="GHEA Grapalat" w:hAnsi="GHEA Grapalat"/>
          <w:sz w:val="20"/>
          <w:lang w:val="hy-AM"/>
        </w:rPr>
        <w:t xml:space="preserve">    </w:t>
      </w:r>
    </w:p>
    <w:p w14:paraId="2DC4FF2E" w14:textId="77777777" w:rsidR="00CE3DEB" w:rsidRPr="00A33C34" w:rsidRDefault="00CE3DEB" w:rsidP="00CE3DEB">
      <w:pPr>
        <w:jc w:val="center"/>
        <w:rPr>
          <w:rFonts w:ascii="GHEA Grapalat" w:hAnsi="GHEA Grapalat" w:cs="Sylfaen"/>
          <w:sz w:val="16"/>
          <w:szCs w:val="16"/>
          <w:lang w:val="es-ES"/>
        </w:rPr>
      </w:pPr>
      <w:r w:rsidRPr="00A33C34">
        <w:rPr>
          <w:rFonts w:ascii="GHEA Grapalat" w:hAnsi="GHEA Grapalat"/>
          <w:sz w:val="16"/>
          <w:szCs w:val="16"/>
        </w:rPr>
        <w:t xml:space="preserve">                                                                                                      М. П.</w:t>
      </w:r>
      <w:r w:rsidRPr="00A33C34">
        <w:rPr>
          <w:rFonts w:ascii="GHEA Grapalat" w:hAnsi="GHEA Grapalat" w:cs="Sylfaen"/>
          <w:sz w:val="16"/>
          <w:szCs w:val="16"/>
          <w:lang w:val="es-ES"/>
        </w:rPr>
        <w:t xml:space="preserve"> (</w:t>
      </w:r>
      <w:r w:rsidRPr="00A33C34">
        <w:rPr>
          <w:rFonts w:ascii="GHEA Grapalat" w:hAnsi="GHEA Grapalat" w:cs="Sylfaen"/>
          <w:sz w:val="16"/>
          <w:szCs w:val="16"/>
        </w:rPr>
        <w:t>при наличии</w:t>
      </w:r>
      <w:r w:rsidRPr="00A33C34">
        <w:rPr>
          <w:rFonts w:ascii="GHEA Grapalat" w:hAnsi="GHEA Grapalat" w:cs="Sylfaen"/>
          <w:sz w:val="16"/>
          <w:szCs w:val="16"/>
          <w:lang w:val="es-ES"/>
        </w:rPr>
        <w:t>)</w:t>
      </w:r>
    </w:p>
    <w:p w14:paraId="797E46F2" w14:textId="77777777" w:rsidR="00CE3DEB" w:rsidRPr="00A33C34" w:rsidRDefault="00CE3DEB" w:rsidP="00CE3DEB">
      <w:pPr>
        <w:jc w:val="center"/>
        <w:rPr>
          <w:rFonts w:ascii="GHEA Grapalat" w:hAnsi="GHEA Grapalat" w:cs="Sylfaen"/>
          <w:sz w:val="16"/>
          <w:szCs w:val="16"/>
          <w:lang w:val="es-ES"/>
        </w:rPr>
      </w:pPr>
      <w:r w:rsidRPr="00A33C34">
        <w:rPr>
          <w:rFonts w:ascii="GHEA Grapalat" w:hAnsi="GHEA Grapalat" w:cs="Sylfaen"/>
          <w:sz w:val="16"/>
          <w:szCs w:val="16"/>
          <w:lang w:val="es-ES"/>
        </w:rPr>
        <w:t xml:space="preserve">                                               </w:t>
      </w:r>
    </w:p>
    <w:p w14:paraId="7C74BDCD" w14:textId="77777777" w:rsidR="00CE3DEB" w:rsidRPr="00A33C34" w:rsidRDefault="00CE3DEB" w:rsidP="00CE3DEB">
      <w:pPr>
        <w:jc w:val="center"/>
        <w:rPr>
          <w:rFonts w:ascii="GHEA Grapalat" w:hAnsi="GHEA Grapalat" w:cs="Sylfaen"/>
          <w:sz w:val="16"/>
          <w:szCs w:val="16"/>
          <w:lang w:val="es-ES"/>
        </w:rPr>
      </w:pPr>
    </w:p>
    <w:p w14:paraId="25A26679" w14:textId="77777777" w:rsidR="00CE3DEB" w:rsidRPr="00A33C34" w:rsidRDefault="00CE3DEB" w:rsidP="00CE3DEB">
      <w:pPr>
        <w:widowControl w:val="0"/>
        <w:spacing w:after="160"/>
        <w:ind w:left="-142" w:firstLine="142"/>
        <w:jc w:val="center"/>
        <w:rPr>
          <w:rFonts w:ascii="GHEA Grapalat" w:hAnsi="GHEA Grapalat"/>
          <w:i/>
          <w:lang w:val="en-US"/>
        </w:rPr>
      </w:pPr>
      <w:r w:rsidRPr="00A33C34">
        <w:rPr>
          <w:rFonts w:ascii="GHEA Grapalat" w:hAnsi="GHEA Grapalat" w:cs="Sylfaen"/>
          <w:sz w:val="20"/>
          <w:szCs w:val="20"/>
          <w:lang w:val="es-ES"/>
        </w:rPr>
        <w:t xml:space="preserve">«--»         </w:t>
      </w:r>
      <w:proofErr w:type="gramStart"/>
      <w:r w:rsidRPr="00A33C34">
        <w:rPr>
          <w:rFonts w:ascii="GHEA Grapalat" w:hAnsi="GHEA Grapalat" w:cs="Sylfaen"/>
          <w:sz w:val="20"/>
          <w:szCs w:val="20"/>
          <w:lang w:val="es-ES"/>
        </w:rPr>
        <w:t xml:space="preserve">20  </w:t>
      </w:r>
      <w:r w:rsidRPr="00A33C34">
        <w:rPr>
          <w:rFonts w:ascii="GHEA Grapalat" w:hAnsi="GHEA Grapalat" w:cs="Sylfaen"/>
          <w:sz w:val="20"/>
          <w:szCs w:val="20"/>
        </w:rPr>
        <w:t>г.</w:t>
      </w:r>
      <w:proofErr w:type="gramEnd"/>
      <w:r w:rsidRPr="00A33C34">
        <w:rPr>
          <w:rFonts w:ascii="GHEA Grapalat" w:hAnsi="GHEA Grapalat"/>
          <w:sz w:val="20"/>
          <w:lang w:val="hy-AM"/>
        </w:rPr>
        <w:tab/>
      </w:r>
    </w:p>
    <w:p w14:paraId="6241F351" w14:textId="77777777" w:rsidR="00CE3DEB" w:rsidRPr="003B2F27" w:rsidRDefault="00CE3DEB" w:rsidP="00B46D58">
      <w:pPr>
        <w:widowControl w:val="0"/>
        <w:spacing w:after="160"/>
        <w:ind w:left="-142" w:firstLine="142"/>
        <w:jc w:val="center"/>
        <w:rPr>
          <w:rFonts w:ascii="GHEA Grapalat" w:hAnsi="GHEA Grapalat"/>
          <w:i/>
          <w:lang w:val="en-US"/>
        </w:rPr>
      </w:pPr>
    </w:p>
    <w:sectPr w:rsidR="00CE3DEB"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84599A" w14:textId="77777777" w:rsidR="00CB2A7E" w:rsidRDefault="00CB2A7E">
      <w:r>
        <w:separator/>
      </w:r>
    </w:p>
  </w:endnote>
  <w:endnote w:type="continuationSeparator" w:id="0">
    <w:p w14:paraId="135DDB2D" w14:textId="77777777" w:rsidR="00CB2A7E" w:rsidRDefault="00CB2A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w:altName w:val="Arial"/>
    <w:charset w:val="00"/>
    <w:family w:val="swiss"/>
    <w:pitch w:val="variable"/>
    <w:sig w:usb0="00000287" w:usb1="00000000" w:usb2="00000000" w:usb3="00000000" w:csb0="0000009F"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87" w:usb1="00000000" w:usb2="00000000" w:usb3="00000000" w:csb0="0000001B"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 w:name="Microsoft JhengHei">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81950196"/>
      <w:docPartObj>
        <w:docPartGallery w:val="Page Numbers (Bottom of Page)"/>
        <w:docPartUnique/>
      </w:docPartObj>
    </w:sdtPr>
    <w:sdtEndPr>
      <w:rPr>
        <w:rFonts w:ascii="GHEA Grapalat" w:hAnsi="GHEA Grapalat"/>
        <w:sz w:val="24"/>
        <w:szCs w:val="24"/>
      </w:rPr>
    </w:sdtEndPr>
    <w:sdtContent>
      <w:p w14:paraId="1145F5DF" w14:textId="77777777" w:rsidR="00CE3DEB" w:rsidRPr="00305BEC" w:rsidRDefault="00CE3DEB">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1D5C6E">
          <w:rPr>
            <w:rFonts w:ascii="GHEA Grapalat" w:hAnsi="GHEA Grapalat"/>
            <w:noProof/>
            <w:sz w:val="24"/>
            <w:szCs w:val="24"/>
          </w:rPr>
          <w:t>2</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054807" w14:textId="77777777" w:rsidR="00CB2A7E" w:rsidRDefault="00CB2A7E">
      <w:r>
        <w:separator/>
      </w:r>
    </w:p>
  </w:footnote>
  <w:footnote w:type="continuationSeparator" w:id="0">
    <w:p w14:paraId="03458D23" w14:textId="77777777" w:rsidR="00CB2A7E" w:rsidRDefault="00CB2A7E">
      <w:r>
        <w:continuationSeparator/>
      </w:r>
    </w:p>
  </w:footnote>
  <w:footnote w:id="1">
    <w:p w14:paraId="248761D4" w14:textId="77777777" w:rsidR="00CE3DEB" w:rsidRPr="00617E69" w:rsidRDefault="00CE3DEB"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r w:rsidRPr="00617E69">
        <w:rPr>
          <w:rFonts w:ascii="GHEA Grapalat" w:hAnsi="GHEA Grapalat"/>
          <w:i/>
        </w:rPr>
        <w:t>:</w:t>
      </w:r>
    </w:p>
    <w:p w14:paraId="78C0CBAB" w14:textId="77777777" w:rsidR="00CE3DEB" w:rsidRPr="00CD6B60" w:rsidRDefault="00CE3DEB" w:rsidP="00FC69A8">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w:t>
      </w:r>
      <w:r>
        <w:rPr>
          <w:rFonts w:ascii="GHEA Grapalat" w:hAnsi="GHEA Grapalat"/>
          <w:i/>
          <w:sz w:val="20"/>
          <w:szCs w:val="20"/>
        </w:rPr>
        <w:t xml:space="preserve"> </w:t>
      </w:r>
      <w:r w:rsidRPr="00CD6B60">
        <w:rPr>
          <w:rFonts w:ascii="GHEA Grapalat" w:hAnsi="GHEA Grapalat"/>
          <w:i/>
          <w:sz w:val="20"/>
          <w:szCs w:val="20"/>
        </w:rPr>
        <w:t>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17524E2B" w14:textId="77777777" w:rsidR="00CE3DEB" w:rsidRPr="001115E9" w:rsidRDefault="00CE3DEB" w:rsidP="00BD2C67">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4B8D8297" w14:textId="77777777" w:rsidR="00CE3DEB" w:rsidRPr="00CD6B60" w:rsidRDefault="00CE3DEB" w:rsidP="00BD2C67">
      <w:pPr>
        <w:widowControl w:val="0"/>
        <w:tabs>
          <w:tab w:val="left" w:pos="1134"/>
        </w:tabs>
        <w:spacing w:after="160"/>
        <w:ind w:firstLine="142"/>
        <w:contextualSpacing/>
        <w:jc w:val="both"/>
        <w:rPr>
          <w:rFonts w:ascii="GHEA Grapalat" w:hAnsi="GHEA Grapalat"/>
          <w:i/>
        </w:rPr>
      </w:pPr>
      <w:r w:rsidRPr="00CD6B60">
        <w:rPr>
          <w:rFonts w:ascii="GHEA Grapalat" w:hAnsi="GHEA Grapalat"/>
          <w:i/>
        </w:rPr>
        <w:t xml:space="preserve"> </w:t>
      </w:r>
      <w:r w:rsidRPr="00BD2C67">
        <w:rPr>
          <w:rFonts w:ascii="GHEA Grapalat" w:hAnsi="GHEA Grapalat"/>
          <w:i/>
          <w:sz w:val="20"/>
          <w:szCs w:val="20"/>
        </w:rPr>
        <w:t>-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w:t>
      </w:r>
      <w:r w:rsidRPr="00CD6B60">
        <w:rPr>
          <w:rFonts w:ascii="GHEA Grapalat" w:hAnsi="GHEA Grapalat"/>
          <w:i/>
        </w:rPr>
        <w:t xml:space="preserve"> </w:t>
      </w:r>
    </w:p>
  </w:footnote>
  <w:footnote w:id="2">
    <w:p w14:paraId="0ED7B2D3" w14:textId="77777777" w:rsidR="00CE3DEB" w:rsidRDefault="00CE3DEB" w:rsidP="002B51FB">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03F40593" w14:textId="77777777" w:rsidR="00CE3DEB" w:rsidRDefault="00CE3DEB"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1-ого пункта</w:t>
      </w:r>
      <w:r w:rsidRPr="00BC07EB">
        <w:rPr>
          <w:rFonts w:ascii="GHEA Grapalat" w:hAnsi="GHEA Grapalat"/>
          <w:i/>
          <w:sz w:val="20"/>
          <w:szCs w:val="20"/>
        </w:rPr>
        <w:t xml:space="preserve"> части 6 статьи 15 Закона, </w:t>
      </w:r>
    </w:p>
    <w:p w14:paraId="43867F5D" w14:textId="77777777" w:rsidR="00CE3DEB" w:rsidRPr="009E2596" w:rsidRDefault="00CE3DEB"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654F96">
        <w:rPr>
          <w:rFonts w:ascii="GHEA Grapalat" w:hAnsi="GHEA Grapalat"/>
          <w:i/>
          <w:sz w:val="20"/>
          <w:szCs w:val="20"/>
        </w:rPr>
        <w:t xml:space="preserve"> запланированная (прогнозируемая) общая цена закупки </w:t>
      </w:r>
      <w:r>
        <w:rPr>
          <w:rFonts w:ascii="GHEA Grapalat" w:hAnsi="GHEA Grapalat"/>
          <w:i/>
          <w:sz w:val="20"/>
          <w:szCs w:val="20"/>
        </w:rPr>
        <w:t xml:space="preserve">услуги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3">
    <w:p w14:paraId="19D0FE03" w14:textId="77777777" w:rsidR="00CE3DEB" w:rsidRPr="00C24DBE" w:rsidRDefault="00CE3DEB" w:rsidP="008D64EE">
      <w:pPr>
        <w:pStyle w:val="FootnoteText"/>
        <w:widowControl w:val="0"/>
        <w:jc w:val="both"/>
        <w:rPr>
          <w:rFonts w:ascii="GHEA Grapalat" w:hAnsi="GHEA Grapalat"/>
          <w:i/>
          <w:lang w:val="hy-AM"/>
        </w:rPr>
      </w:pPr>
      <w:r w:rsidRPr="005838BB">
        <w:rPr>
          <w:rFonts w:ascii="GHEA Grapalat" w:hAnsi="GHEA Grapalat"/>
          <w:i/>
          <w:vertAlign w:val="superscript"/>
          <w:lang w:val="hy-AM"/>
        </w:rPr>
        <w:t>6.1</w:t>
      </w:r>
      <w:r w:rsidRPr="005838BB">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838BB">
        <w:rPr>
          <w:rFonts w:ascii="GHEA Grapalat" w:hAnsi="GHEA Grapalat"/>
          <w:i/>
          <w:lang w:val="hy-AM"/>
        </w:rPr>
        <w:t>.</w:t>
      </w:r>
    </w:p>
    <w:p w14:paraId="01AD69CC" w14:textId="77777777" w:rsidR="00CE3DEB" w:rsidRPr="005838BB" w:rsidRDefault="00CE3DEB" w:rsidP="00AF1F59">
      <w:pPr>
        <w:pStyle w:val="FootnoteText"/>
        <w:jc w:val="both"/>
        <w:rPr>
          <w:rFonts w:asciiTheme="minorHAnsi" w:hAnsiTheme="minorHAnsi"/>
        </w:rPr>
      </w:pPr>
    </w:p>
    <w:p w14:paraId="74C06D21" w14:textId="77777777" w:rsidR="00CE3DEB" w:rsidRPr="00D3436F" w:rsidRDefault="00CE3DEB" w:rsidP="00AF1F59">
      <w:pPr>
        <w:pStyle w:val="FootnoteText"/>
        <w:jc w:val="both"/>
        <w:rPr>
          <w:rFonts w:ascii="GHEA Grapalat" w:hAnsi="GHEA Grapalat"/>
          <w:i/>
        </w:rPr>
      </w:pPr>
      <w:r>
        <w:rPr>
          <w:rStyle w:val="FootnoteReference"/>
        </w:rPr>
        <w:t>7</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152789C6" w14:textId="77777777" w:rsidR="00CE3DEB" w:rsidRPr="000811C1" w:rsidRDefault="00CE3DEB">
      <w:pPr>
        <w:pStyle w:val="FootnoteText"/>
        <w:rPr>
          <w:rFonts w:asciiTheme="minorHAnsi" w:hAnsiTheme="minorHAnsi"/>
        </w:rPr>
      </w:pPr>
    </w:p>
  </w:footnote>
  <w:footnote w:id="4">
    <w:p w14:paraId="32BAAC48" w14:textId="77777777" w:rsidR="00CE3DEB" w:rsidRPr="00FE2AA4" w:rsidRDefault="00CE3DEB">
      <w:pPr>
        <w:pStyle w:val="FootnoteText"/>
        <w:rPr>
          <w:rFonts w:asciiTheme="minorHAnsi" w:hAnsiTheme="minorHAnsi"/>
          <w:i/>
        </w:rPr>
      </w:pPr>
      <w:r>
        <w:rPr>
          <w:rStyle w:val="FootnoteReference"/>
        </w:rPr>
        <w:t>9</w:t>
      </w:r>
      <w:r w:rsidRPr="00FE2AA4">
        <w:rPr>
          <w:i/>
        </w:rPr>
        <w:t xml:space="preserve"> </w:t>
      </w:r>
      <w:r w:rsidRPr="00FE2AA4">
        <w:rPr>
          <w:rFonts w:asciiTheme="minorHAnsi" w:hAnsiTheme="minorHAnsi"/>
          <w:i/>
        </w:rPr>
        <w:t>Устанавливается заказчиком.</w:t>
      </w:r>
    </w:p>
  </w:footnote>
  <w:footnote w:id="5">
    <w:p w14:paraId="3E701176" w14:textId="77777777" w:rsidR="00CE3DEB" w:rsidRPr="008842CE" w:rsidRDefault="00CE3DEB" w:rsidP="0093610F">
      <w:pPr>
        <w:pStyle w:val="FootnoteText"/>
        <w:widowControl w:val="0"/>
        <w:jc w:val="both"/>
        <w:rPr>
          <w:rFonts w:ascii="GHEA Grapalat" w:hAnsi="GHEA Grapalat"/>
          <w:lang w:val="af-ZA"/>
        </w:rPr>
      </w:pPr>
      <w:r>
        <w:rPr>
          <w:rStyle w:val="FootnoteReference"/>
        </w:rPr>
        <w:t>10</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6C5AA465" w14:textId="77777777" w:rsidR="00CE3DEB" w:rsidRPr="000811C1" w:rsidRDefault="00CE3DEB">
      <w:pPr>
        <w:pStyle w:val="FootnoteText"/>
        <w:rPr>
          <w:lang w:val="af-ZA"/>
        </w:rPr>
      </w:pPr>
    </w:p>
  </w:footnote>
  <w:footnote w:id="6">
    <w:p w14:paraId="6C61B04C" w14:textId="77777777" w:rsidR="00CE3DEB" w:rsidRPr="00503411" w:rsidRDefault="00CE3DEB" w:rsidP="00CD2651">
      <w:pPr>
        <w:pStyle w:val="FootnoteText"/>
        <w:jc w:val="both"/>
        <w:rPr>
          <w:rFonts w:ascii="GHEA Grapalat" w:hAnsi="GHEA Grapalat"/>
          <w:i/>
        </w:rPr>
      </w:pPr>
      <w:r>
        <w:rPr>
          <w:rStyle w:val="FootnoteReference"/>
        </w:rPr>
        <w:t>11</w:t>
      </w:r>
      <w:r>
        <w:t xml:space="preserve"> </w:t>
      </w:r>
      <w:r w:rsidRPr="00BF1257">
        <w:rPr>
          <w:rFonts w:ascii="GHEA Grapalat" w:hAnsi="GHEA Grapalat"/>
          <w:i/>
        </w:rPr>
        <w:t>Если</w:t>
      </w:r>
    </w:p>
    <w:p w14:paraId="7AB54C51" w14:textId="77777777" w:rsidR="00CE3DEB" w:rsidRPr="001D0DD7" w:rsidRDefault="00CE3DEB" w:rsidP="00CD2651">
      <w:pPr>
        <w:pStyle w:val="FootnoteText"/>
        <w:jc w:val="both"/>
        <w:rPr>
          <w:rFonts w:ascii="GHEA Grapalat" w:hAnsi="GHEA Grapalat"/>
          <w:i/>
        </w:rPr>
      </w:pPr>
      <w:r w:rsidRPr="00BF1257">
        <w:rPr>
          <w:rFonts w:ascii="GHEA Grapalat" w:hAnsi="GHEA Grapalat"/>
          <w:i/>
        </w:rPr>
        <w:t xml:space="preserve">-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w:t>
      </w:r>
      <w:r w:rsidRPr="001D0DD7">
        <w:rPr>
          <w:rFonts w:ascii="GHEA Grapalat" w:hAnsi="GHEA Grapalat"/>
          <w:i/>
        </w:rPr>
        <w:t>приложению 4.1”.</w:t>
      </w:r>
    </w:p>
    <w:p w14:paraId="183DB13F" w14:textId="77777777" w:rsidR="00CE3DEB" w:rsidRPr="00503411" w:rsidRDefault="00CE3DEB" w:rsidP="00CD2651">
      <w:pPr>
        <w:pStyle w:val="FootnoteText"/>
        <w:jc w:val="both"/>
        <w:rPr>
          <w:rFonts w:ascii="GHEA Grapalat" w:hAnsi="GHEA Grapalat"/>
          <w:i/>
        </w:rPr>
      </w:pPr>
      <w:r w:rsidRPr="001D0DD7">
        <w:rPr>
          <w:rFonts w:ascii="GHEA Grapalat" w:hAnsi="GHEA Grapalat"/>
          <w:i/>
        </w:rPr>
        <w:t xml:space="preserve">-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w:t>
      </w:r>
      <w:r w:rsidRPr="001D0DD7">
        <w:rPr>
          <w:rFonts w:ascii="GHEA Grapalat" w:hAnsi="GHEA Grapalat"/>
        </w:rPr>
        <w:t>уменьшается в пропорции, исчисленной в отношении суммы этого этапа</w:t>
      </w:r>
      <w:r w:rsidRPr="001D0DD7">
        <w:rPr>
          <w:rFonts w:ascii="GHEA Grapalat" w:hAnsi="GHEA Grapalat"/>
          <w:i/>
        </w:rPr>
        <w:t>.</w:t>
      </w:r>
      <w:r w:rsidRPr="001D0DD7">
        <w:t xml:space="preserve"> </w:t>
      </w:r>
      <w:r w:rsidRPr="001D0DD7">
        <w:rPr>
          <w:rFonts w:ascii="GHEA Grapalat" w:hAnsi="GHEA Grapalat"/>
          <w:i/>
        </w:rPr>
        <w:t>Обеспечение квалификации в виде гарантии отобранный участник представляет согласно приложению 4.1.", а приложение 4 исключается из приглашения.</w:t>
      </w:r>
    </w:p>
    <w:p w14:paraId="11C56E12" w14:textId="77777777" w:rsidR="00CE3DEB" w:rsidRPr="00CD2651" w:rsidRDefault="00CE3DEB">
      <w:pPr>
        <w:pStyle w:val="FootnoteText"/>
      </w:pPr>
    </w:p>
  </w:footnote>
  <w:footnote w:id="7">
    <w:p w14:paraId="5E1C5425" w14:textId="77777777" w:rsidR="00CE3DEB" w:rsidRPr="00511966" w:rsidRDefault="00CE3DEB" w:rsidP="00C67FAB">
      <w:pPr>
        <w:pStyle w:val="FootnoteText"/>
        <w:jc w:val="both"/>
        <w:rPr>
          <w:rFonts w:ascii="GHEA Grapalat" w:hAnsi="GHEA Grapalat"/>
          <w:i/>
        </w:rPr>
      </w:pPr>
      <w:r>
        <w:rPr>
          <w:rStyle w:val="FootnoteReference"/>
        </w:rPr>
        <w:t>12</w:t>
      </w:r>
      <w:r>
        <w:t xml:space="preserve"> </w:t>
      </w:r>
      <w:r>
        <w:rPr>
          <w:rFonts w:asciiTheme="minorHAnsi" w:hAnsiTheme="minorHAnsi"/>
        </w:rPr>
        <w:tab/>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 xml:space="preserve">не превышает </w:t>
      </w:r>
      <w:r>
        <w:rPr>
          <w:rFonts w:ascii="GHEA Grapalat" w:hAnsi="GHEA Grapalat"/>
          <w:i/>
        </w:rPr>
        <w:t>25</w:t>
      </w:r>
      <w:r w:rsidRPr="00C67FAB">
        <w:rPr>
          <w:rFonts w:ascii="GHEA Grapalat" w:hAnsi="GHEA Grapalat"/>
          <w:i/>
        </w:rPr>
        <w:t xml:space="preserve"> млн. драмов РА </w:t>
      </w:r>
      <w:r>
        <w:rPr>
          <w:rFonts w:ascii="GHEA Grapalat" w:hAnsi="GHEA Grapalat"/>
          <w:i/>
        </w:rPr>
        <w:t xml:space="preserve">и предметом закупки не являются услуги по экспертизе проектной документации, необходимой для выполнения строительных программ, </w:t>
      </w:r>
      <w:r w:rsidRPr="00C67FAB">
        <w:rPr>
          <w:rFonts w:ascii="GHEA Grapalat" w:hAnsi="GHEA Grapalat"/>
          <w:i/>
        </w:rPr>
        <w:t>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r w:rsidRPr="001933DA">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8">
    <w:p w14:paraId="7FD504B3" w14:textId="77777777" w:rsidR="00CE3DEB" w:rsidRPr="00B15560" w:rsidRDefault="00CE3DEB"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13</w:t>
      </w:r>
      <w:r w:rsidRPr="008E4439">
        <w:t xml:space="preserve"> </w:t>
      </w:r>
      <w:r w:rsidRPr="008E4439">
        <w:rPr>
          <w:rFonts w:ascii="GHEA Grapalat" w:hAnsi="GHEA Grapalat"/>
        </w:rPr>
        <w:t>Настоящий пункт редактируется согласно соответствующему заказчику</w:t>
      </w:r>
      <w:r w:rsidRPr="00B15560">
        <w:rPr>
          <w:rFonts w:ascii="GHEA Grapalat" w:hAnsi="GHEA Grapalat"/>
        </w:rPr>
        <w:t>.</w:t>
      </w:r>
    </w:p>
    <w:p w14:paraId="2A22517F" w14:textId="77777777" w:rsidR="00CE3DEB" w:rsidRPr="000811C1" w:rsidRDefault="00CE3DEB" w:rsidP="0027573B">
      <w:pPr>
        <w:pStyle w:val="FootnoteText"/>
        <w:rPr>
          <w:rFonts w:ascii="Sylfaen" w:hAnsi="Sylfaen"/>
          <w:sz w:val="18"/>
          <w:szCs w:val="18"/>
        </w:rPr>
      </w:pPr>
    </w:p>
  </w:footnote>
  <w:footnote w:id="9">
    <w:p w14:paraId="019D4264" w14:textId="77777777" w:rsidR="00CE3DEB" w:rsidRPr="00A31673" w:rsidRDefault="00CE3DEB">
      <w:pPr>
        <w:pStyle w:val="FootnoteText"/>
      </w:pPr>
      <w:r>
        <w:rPr>
          <w:rStyle w:val="FootnoteReference"/>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0">
    <w:p w14:paraId="0908B439" w14:textId="77777777" w:rsidR="00CE3DEB" w:rsidRPr="00DE7706" w:rsidRDefault="00CE3DEB">
      <w:pPr>
        <w:pStyle w:val="FootnoteText"/>
      </w:pPr>
      <w:r>
        <w:rPr>
          <w:rStyle w:val="FootnoteReference"/>
        </w:rPr>
        <w:t>15</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1">
    <w:p w14:paraId="69EC7FEB" w14:textId="77777777" w:rsidR="00CE3DEB" w:rsidRDefault="00CE3DEB" w:rsidP="006B3E56">
      <w:pPr>
        <w:jc w:val="both"/>
      </w:pPr>
    </w:p>
    <w:p w14:paraId="30F444F5" w14:textId="77777777" w:rsidR="00CE3DEB" w:rsidRDefault="00CE3DEB" w:rsidP="007906A2">
      <w:pPr>
        <w:jc w:val="both"/>
        <w:rPr>
          <w:rFonts w:ascii="GHEA Grapalat" w:hAnsi="GHEA Grapalat"/>
          <w:i/>
          <w:sz w:val="20"/>
          <w:szCs w:val="20"/>
        </w:rPr>
      </w:pPr>
      <w:r w:rsidRPr="00503980">
        <w:rPr>
          <w:rFonts w:ascii="GHEA Grapalat" w:hAnsi="GHEA Grapalat"/>
          <w:i/>
          <w:sz w:val="20"/>
          <w:szCs w:val="20"/>
        </w:rPr>
        <w:t>** -участник</w:t>
      </w:r>
      <w:r>
        <w:rPr>
          <w:rFonts w:ascii="GHEA Grapalat" w:hAnsi="GHEA Grapalat"/>
          <w:i/>
          <w:sz w:val="20"/>
          <w:szCs w:val="20"/>
          <w:lang w:val="hy-AM"/>
        </w:rPr>
        <w:t>,</w:t>
      </w:r>
      <w:r>
        <w:rPr>
          <w:rFonts w:ascii="GHEA Grapalat" w:hAnsi="GHEA Grapalat"/>
          <w:i/>
          <w:sz w:val="20"/>
          <w:szCs w:val="20"/>
        </w:rPr>
        <w:t>являющийся резидентом РА</w:t>
      </w:r>
      <w:r>
        <w:rPr>
          <w:rFonts w:ascii="GHEA Grapalat" w:hAnsi="GHEA Grapalat"/>
          <w:i/>
          <w:sz w:val="20"/>
          <w:szCs w:val="20"/>
          <w:lang w:val="hy-AM"/>
        </w:rPr>
        <w:t>,</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503980">
        <w:rPr>
          <w:rFonts w:ascii="GHEA Grapalat" w:hAnsi="GHEA Grapalat"/>
          <w:i/>
          <w:sz w:val="20"/>
          <w:szCs w:val="20"/>
        </w:rPr>
        <w:t>;</w:t>
      </w:r>
    </w:p>
    <w:p w14:paraId="2606406D" w14:textId="77777777" w:rsidR="00CE3DEB" w:rsidRPr="00503980" w:rsidRDefault="00CE3DEB" w:rsidP="007906A2">
      <w:pPr>
        <w:jc w:val="both"/>
        <w:rPr>
          <w:rFonts w:ascii="GHEA Grapalat" w:hAnsi="GHEA Grapalat"/>
          <w:i/>
          <w:sz w:val="20"/>
          <w:szCs w:val="20"/>
        </w:rPr>
      </w:pPr>
      <w:r>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1.1"</w:t>
      </w:r>
    </w:p>
    <w:p w14:paraId="58E24BC5" w14:textId="77777777" w:rsidR="00CE3DEB" w:rsidRPr="003905B4" w:rsidRDefault="00CE3DEB" w:rsidP="007906A2">
      <w:pPr>
        <w:jc w:val="both"/>
        <w:rPr>
          <w:rFonts w:ascii="GHEA Grapalat" w:hAnsi="GHEA Grapalat"/>
          <w:i/>
          <w:sz w:val="20"/>
          <w:szCs w:val="20"/>
          <w:lang w:val="hy-AM"/>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r>
        <w:rPr>
          <w:rFonts w:ascii="GHEA Grapalat" w:hAnsi="GHEA Grapalat"/>
          <w:i/>
          <w:sz w:val="20"/>
          <w:szCs w:val="20"/>
          <w:lang w:val="hy-AM"/>
        </w:rPr>
        <w:t>.</w:t>
      </w:r>
    </w:p>
    <w:p w14:paraId="7C81AAEA" w14:textId="77777777" w:rsidR="00CE3DEB" w:rsidRPr="008D64EE" w:rsidRDefault="00CE3DEB" w:rsidP="006B3E56">
      <w:pPr>
        <w:pStyle w:val="FootnoteText"/>
        <w:rPr>
          <w:rFonts w:asciiTheme="minorHAnsi" w:hAnsiTheme="minorHAnsi"/>
        </w:rPr>
      </w:pPr>
    </w:p>
  </w:footnote>
  <w:footnote w:id="12">
    <w:p w14:paraId="7113C858" w14:textId="77777777" w:rsidR="00CE3DEB" w:rsidRPr="00D3436F" w:rsidRDefault="00CE3DEB"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14:paraId="1EF9C55E" w14:textId="77777777" w:rsidR="00CE3DEB" w:rsidRPr="00D3436F" w:rsidRDefault="00CE3DEB">
      <w:pPr>
        <w:pStyle w:val="FootnoteText"/>
        <w:rPr>
          <w:lang w:val="es-ES"/>
        </w:rPr>
      </w:pPr>
    </w:p>
  </w:footnote>
  <w:footnote w:id="13">
    <w:p w14:paraId="2C1A14BF" w14:textId="77777777" w:rsidR="00CE3DEB" w:rsidRPr="008842CE" w:rsidRDefault="00CE3DEB"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7F9AA000" w14:textId="77777777" w:rsidR="00CE3DEB" w:rsidRPr="008842CE" w:rsidRDefault="00CE3DEB" w:rsidP="003D2FE2">
      <w:pPr>
        <w:pStyle w:val="FootnoteText"/>
        <w:jc w:val="both"/>
        <w:rPr>
          <w:rFonts w:ascii="GHEA Grapalat" w:hAnsi="GHEA Grapalat"/>
        </w:rPr>
      </w:pPr>
    </w:p>
  </w:footnote>
  <w:footnote w:id="14">
    <w:p w14:paraId="59E1FE64" w14:textId="77777777" w:rsidR="002F0FE1" w:rsidRDefault="002F0FE1"/>
    <w:p w14:paraId="60940EA7" w14:textId="77777777" w:rsidR="00CE3DEB" w:rsidRPr="008842CE" w:rsidRDefault="00CE3DEB" w:rsidP="003D2FE2">
      <w:pPr>
        <w:pStyle w:val="FootnoteText"/>
        <w:jc w:val="both"/>
      </w:pPr>
    </w:p>
  </w:footnote>
  <w:footnote w:id="15">
    <w:p w14:paraId="2E35CE31" w14:textId="77777777" w:rsidR="00CE3DEB" w:rsidRPr="008842CE" w:rsidRDefault="00CE3DEB"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6133E6AB" w14:textId="77777777" w:rsidR="00CE3DEB" w:rsidRPr="008842CE" w:rsidRDefault="00CE3DEB" w:rsidP="000A214C">
      <w:pPr>
        <w:pStyle w:val="FootnoteText"/>
        <w:jc w:val="both"/>
        <w:rPr>
          <w:rFonts w:ascii="GHEA Grapalat" w:hAnsi="GHEA Grapalat"/>
        </w:rPr>
      </w:pPr>
    </w:p>
  </w:footnote>
  <w:footnote w:id="16">
    <w:p w14:paraId="4DE91A98" w14:textId="77777777" w:rsidR="002F0FE1" w:rsidRDefault="002F0FE1"/>
    <w:p w14:paraId="1F252928" w14:textId="77777777" w:rsidR="00CE3DEB" w:rsidRPr="008842CE" w:rsidRDefault="00CE3DEB" w:rsidP="000A214C">
      <w:pPr>
        <w:pStyle w:val="FootnoteText"/>
        <w:jc w:val="both"/>
      </w:pPr>
    </w:p>
  </w:footnote>
  <w:footnote w:id="17">
    <w:p w14:paraId="0CA6C34E" w14:textId="77777777" w:rsidR="00CE3DEB" w:rsidRPr="002A7C6E" w:rsidRDefault="00CE3DEB" w:rsidP="005A1ECB">
      <w:pPr>
        <w:pStyle w:val="FootnoteText"/>
        <w:jc w:val="both"/>
        <w:rPr>
          <w:rFonts w:ascii="GHEA Grapalat" w:hAnsi="GHEA Grapalat"/>
        </w:rPr>
      </w:pPr>
      <w:r>
        <w:rPr>
          <w:rStyle w:val="FootnoteReference"/>
        </w:rPr>
        <w:t>16</w:t>
      </w:r>
      <w:r>
        <w:t xml:space="preserve"> </w:t>
      </w:r>
      <w:r w:rsidRPr="002A7C6E">
        <w:rPr>
          <w:rFonts w:ascii="GHEA Grapalat" w:hAnsi="GHEA Grapalat"/>
          <w:i/>
        </w:rPr>
        <w:t>Исключается из договора, если предоставляемая услуга не относится к осуществлению экспертизы проектной документации, необходимой для выполнения строительных программ.</w:t>
      </w:r>
    </w:p>
    <w:p w14:paraId="749F33C4" w14:textId="77777777" w:rsidR="00CE3DEB" w:rsidRPr="00D81E0E" w:rsidRDefault="00CE3DEB" w:rsidP="005A1ECB">
      <w:pPr>
        <w:pStyle w:val="FootnoteText"/>
        <w:jc w:val="both"/>
        <w:rPr>
          <w:rFonts w:ascii="GHEA Grapalat" w:hAnsi="GHEA Grapalat"/>
          <w:i/>
        </w:rPr>
      </w:pPr>
      <w:r w:rsidRPr="008E54F0">
        <w:rPr>
          <w:rFonts w:ascii="GHEA Grapalat" w:hAnsi="GHEA Grapalat"/>
          <w:i/>
          <w:vertAlign w:val="superscript"/>
        </w:rPr>
        <w:t>16.1</w:t>
      </w:r>
      <w:r w:rsidRPr="00D81E0E">
        <w:rPr>
          <w:rFonts w:ascii="GHEA Grapalat" w:hAnsi="GHEA Grapalat"/>
          <w:i/>
        </w:rPr>
        <w:t xml:space="preserve"> Если предметом закупки является оказание услуг по техническому надзору за выполнением строительных программ, то пункт 3.1 проекта договора после предложения 2 дополняется новым предложением следующего содержания: «При этом прием результата оказанной и представленной 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w:t>
      </w:r>
    </w:p>
  </w:footnote>
  <w:footnote w:id="18">
    <w:p w14:paraId="1A91DB65" w14:textId="77777777" w:rsidR="00CE3DEB" w:rsidRPr="006F5F33" w:rsidRDefault="00CE3DEB" w:rsidP="003B2F27">
      <w:pPr>
        <w:pStyle w:val="FootnoteText"/>
        <w:jc w:val="both"/>
        <w:rPr>
          <w:rFonts w:ascii="GHEA Grapalat" w:hAnsi="GHEA Grapalat"/>
        </w:rPr>
      </w:pPr>
      <w:r>
        <w:rPr>
          <w:rStyle w:val="FootnoteReference"/>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9">
    <w:p w14:paraId="689A6876" w14:textId="77777777" w:rsidR="00CE3DEB" w:rsidRPr="006F5F33" w:rsidRDefault="00CE3DEB" w:rsidP="003B2F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p>
  </w:footnote>
  <w:footnote w:id="20">
    <w:p w14:paraId="06A66E9B" w14:textId="77777777" w:rsidR="00CE3DEB" w:rsidRPr="00EB336B" w:rsidRDefault="00CE3DEB" w:rsidP="009919C6">
      <w:pPr>
        <w:pStyle w:val="FootnoteText"/>
        <w:widowControl w:val="0"/>
        <w:jc w:val="both"/>
        <w:rPr>
          <w:rFonts w:ascii="GHEA Grapalat" w:hAnsi="GHEA Grapalat"/>
          <w:sz w:val="18"/>
          <w:szCs w:val="18"/>
          <w:lang w:val="hy-AM"/>
        </w:rPr>
      </w:pPr>
      <w:r w:rsidRPr="009B7BE7">
        <w:rPr>
          <w:rFonts w:asciiTheme="minorHAnsi" w:hAnsiTheme="minorHAnsi"/>
          <w:vertAlign w:val="superscript"/>
        </w:rPr>
        <w:t>18.1</w:t>
      </w:r>
      <w:r>
        <w:rPr>
          <w:rFonts w:asciiTheme="minorHAnsi" w:hAnsiTheme="minorHAnsi"/>
          <w:vertAlign w:val="superscript"/>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 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39EDEDD3" w14:textId="77777777" w:rsidR="00CE3DEB" w:rsidRDefault="00CE3DEB" w:rsidP="003B2F27">
      <w:pPr>
        <w:pStyle w:val="FootnoteText"/>
        <w:rPr>
          <w:rFonts w:asciiTheme="minorHAnsi" w:hAnsiTheme="minorHAnsi"/>
        </w:rPr>
      </w:pPr>
    </w:p>
    <w:p w14:paraId="77C9965C" w14:textId="77777777" w:rsidR="00CE3DEB" w:rsidRPr="008F6EF8" w:rsidRDefault="00CE3DEB" w:rsidP="003B2F27">
      <w:pPr>
        <w:pStyle w:val="FootnoteText"/>
        <w:rPr>
          <w:rFonts w:asciiTheme="minorHAnsi" w:hAnsiTheme="minorHAnsi"/>
        </w:rPr>
      </w:pPr>
      <w:r>
        <w:rPr>
          <w:rStyle w:val="FootnoteReference"/>
        </w:rPr>
        <w:t>19</w:t>
      </w:r>
      <w:r>
        <w:t xml:space="preserve"> </w:t>
      </w:r>
      <w:r w:rsidRPr="00A63E72">
        <w:rPr>
          <w:rFonts w:ascii="GHEA Grapalat" w:hAnsi="GHEA Grapalat"/>
          <w:i/>
        </w:rPr>
        <w:t>Абзац исключается, если услуги не являются услугами по ремонту автомобилей, устройств и оборудования</w:t>
      </w:r>
    </w:p>
    <w:p w14:paraId="0B9A380B" w14:textId="77777777" w:rsidR="00CE3DEB" w:rsidRPr="00576D9C" w:rsidRDefault="00CE3DEB" w:rsidP="003B2F27">
      <w:pPr>
        <w:pStyle w:val="FootnoteText"/>
        <w:rPr>
          <w:rFonts w:asciiTheme="minorHAnsi" w:hAnsiTheme="minorHAnsi"/>
        </w:rPr>
      </w:pPr>
    </w:p>
  </w:footnote>
  <w:footnote w:id="21">
    <w:p w14:paraId="3E7C1A33" w14:textId="77777777" w:rsidR="00CE3DEB" w:rsidRPr="006F5F33" w:rsidRDefault="00CE3DEB" w:rsidP="003B2F27">
      <w:pPr>
        <w:pStyle w:val="FootnoteText"/>
        <w:jc w:val="both"/>
        <w:rPr>
          <w:rFonts w:ascii="GHEA Grapalat" w:hAnsi="GHEA Grapalat"/>
        </w:rPr>
      </w:pPr>
      <w:r>
        <w:rPr>
          <w:rStyle w:val="FootnoteReference"/>
        </w:rPr>
        <w:t>21</w:t>
      </w:r>
      <w:r w:rsidRPr="006F5F33">
        <w:rPr>
          <w:rFonts w:ascii="GHEA Grapalat" w:hAnsi="GHEA Grapalat"/>
        </w:rPr>
        <w:t xml:space="preserve"> </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2">
    <w:p w14:paraId="3A05FAB5" w14:textId="77777777" w:rsidR="00CE3DEB" w:rsidRPr="006F5F33" w:rsidRDefault="00CE3DEB" w:rsidP="003B2F27">
      <w:pPr>
        <w:pStyle w:val="FootnoteText"/>
        <w:jc w:val="both"/>
        <w:rPr>
          <w:rFonts w:ascii="GHEA Grapalat" w:hAnsi="GHEA Grapalat"/>
          <w:lang w:val="hy-AM"/>
        </w:rPr>
      </w:pPr>
      <w:r>
        <w:rPr>
          <w:rStyle w:val="FootnoteReference"/>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3">
    <w:p w14:paraId="126FC5FA" w14:textId="77777777" w:rsidR="00CE3DEB" w:rsidRPr="006F5F33" w:rsidRDefault="00CE3DEB" w:rsidP="003B2F27">
      <w:pPr>
        <w:pStyle w:val="FootnoteText"/>
        <w:jc w:val="both"/>
        <w:rPr>
          <w:rFonts w:ascii="GHEA Grapalat" w:hAnsi="GHEA Grapalat"/>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24">
    <w:p w14:paraId="7EB36F50" w14:textId="77777777" w:rsidR="00E020F9" w:rsidRPr="00E40AC8" w:rsidRDefault="00E020F9" w:rsidP="00E020F9">
      <w:pPr>
        <w:pStyle w:val="FootnoteText"/>
        <w:jc w:val="both"/>
      </w:pPr>
      <w:r>
        <w:rPr>
          <w:rStyle w:val="FootnoteReference"/>
        </w:rPr>
        <w:t>*</w:t>
      </w:r>
      <w:r w:rsidRPr="006E181F">
        <w:rPr>
          <w:rFonts w:ascii="GHEA Grapalat" w:eastAsiaTheme="minorEastAsia" w:hAnsi="GHEA Grapalat" w:cstheme="minorBidi"/>
          <w:i/>
          <w:sz w:val="22"/>
          <w:szCs w:val="22"/>
          <w:lang w:eastAsia="en-US"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Pr="00941F04">
        <w:rPr>
          <w:rFonts w:ascii="GHEA Grapalat" w:eastAsiaTheme="minorEastAsia" w:hAnsi="GHEA Grapalat" w:cstheme="minorBidi"/>
          <w:i/>
          <w:sz w:val="22"/>
          <w:szCs w:val="22"/>
          <w:lang w:eastAsia="en-US" w:bidi="ar-SA"/>
        </w:rPr>
        <w:t>.</w:t>
      </w:r>
      <w:r w:rsidRPr="00AD29CE">
        <w:rPr>
          <w:rFonts w:ascii="GHEA Grapalat" w:hAnsi="GHEA Grapalat"/>
          <w:i/>
        </w:rPr>
        <w:t>.</w:t>
      </w:r>
    </w:p>
  </w:footnote>
  <w:footnote w:id="25">
    <w:p w14:paraId="44C250A4" w14:textId="77777777" w:rsidR="00E020F9" w:rsidRPr="00E40AC8" w:rsidRDefault="00E020F9" w:rsidP="00E020F9">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Pr>
          <w:rFonts w:ascii="GHEA Grapalat" w:hAnsi="GHEA Grapalat"/>
          <w:i/>
        </w:rPr>
        <w:t xml:space="preserve">срок </w:t>
      </w:r>
      <w:r w:rsidRPr="00607028">
        <w:rPr>
          <w:rFonts w:ascii="GHEA Grapalat" w:hAnsi="GHEA Grapalat"/>
          <w:i/>
          <w:color w:val="000000" w:themeColor="text1"/>
          <w:sz w:val="22"/>
          <w:szCs w:val="22"/>
        </w:rPr>
        <w:t>устанавливается в календарных днях, а его</w:t>
      </w:r>
      <w:r w:rsidRPr="00AD29CE">
        <w:rPr>
          <w:rFonts w:ascii="GHEA Grapalat" w:hAnsi="GHEA Grapalat"/>
          <w:i/>
        </w:rPr>
        <w:t xml:space="preserve"> исчисление осуществляется со дня вступления в силу заключаемого между сторонами соглашения в случае предусмотрения финансовых средств.</w:t>
      </w:r>
    </w:p>
  </w:footnote>
  <w:footnote w:id="26">
    <w:p w14:paraId="42C7ED7B" w14:textId="77777777" w:rsidR="00E020F9" w:rsidRPr="00CA2754" w:rsidRDefault="00E020F9" w:rsidP="00E020F9">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0AEE68DF" w14:textId="77777777" w:rsidR="00E020F9" w:rsidRPr="00CA2754" w:rsidRDefault="00E020F9" w:rsidP="00E020F9">
      <w:pPr>
        <w:pStyle w:val="FootnoteText"/>
        <w:jc w:val="both"/>
        <w:rPr>
          <w:sz w:val="2"/>
          <w:szCs w:val="2"/>
        </w:rPr>
      </w:pPr>
    </w:p>
  </w:footnote>
  <w:footnote w:id="27">
    <w:p w14:paraId="7739D6AD" w14:textId="77777777" w:rsidR="00E020F9" w:rsidRPr="00CA2754" w:rsidRDefault="00E020F9" w:rsidP="00E020F9">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3C28E3"/>
    <w:multiLevelType w:val="multilevel"/>
    <w:tmpl w:val="764CDC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9" w15:restartNumberingAfterBreak="0">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5" w15:restartNumberingAfterBreak="0">
    <w:nsid w:val="61A25E5A"/>
    <w:multiLevelType w:val="multilevel"/>
    <w:tmpl w:val="D2EAE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8C51709"/>
    <w:multiLevelType w:val="multilevel"/>
    <w:tmpl w:val="E0165A9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930774074">
    <w:abstractNumId w:val="21"/>
  </w:num>
  <w:num w:numId="2" w16cid:durableId="402458167">
    <w:abstractNumId w:val="11"/>
  </w:num>
  <w:num w:numId="3" w16cid:durableId="2123725372">
    <w:abstractNumId w:val="20"/>
  </w:num>
  <w:num w:numId="4" w16cid:durableId="490367619">
    <w:abstractNumId w:val="15"/>
  </w:num>
  <w:num w:numId="5" w16cid:durableId="1552569706">
    <w:abstractNumId w:val="26"/>
  </w:num>
  <w:num w:numId="6" w16cid:durableId="1231306586">
    <w:abstractNumId w:val="21"/>
    <w:lvlOverride w:ilvl="0">
      <w:startOverride w:val="1"/>
    </w:lvlOverride>
    <w:lvlOverride w:ilvl="1"/>
    <w:lvlOverride w:ilvl="2"/>
    <w:lvlOverride w:ilvl="3"/>
    <w:lvlOverride w:ilvl="4"/>
    <w:lvlOverride w:ilvl="5"/>
    <w:lvlOverride w:ilvl="6"/>
    <w:lvlOverride w:ilvl="7"/>
    <w:lvlOverride w:ilvl="8"/>
  </w:num>
  <w:num w:numId="7" w16cid:durableId="92919289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116692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14610734">
    <w:abstractNumId w:val="17"/>
  </w:num>
  <w:num w:numId="10" w16cid:durableId="1950968521">
    <w:abstractNumId w:val="6"/>
  </w:num>
  <w:num w:numId="11" w16cid:durableId="1234664169">
    <w:abstractNumId w:val="9"/>
  </w:num>
  <w:num w:numId="12" w16cid:durableId="1064330398">
    <w:abstractNumId w:val="31"/>
  </w:num>
  <w:num w:numId="13" w16cid:durableId="1651403492">
    <w:abstractNumId w:val="29"/>
  </w:num>
  <w:num w:numId="14" w16cid:durableId="1340694094">
    <w:abstractNumId w:val="13"/>
  </w:num>
  <w:num w:numId="15" w16cid:durableId="393702873">
    <w:abstractNumId w:val="30"/>
  </w:num>
  <w:num w:numId="16" w16cid:durableId="1436902670">
    <w:abstractNumId w:val="14"/>
  </w:num>
  <w:num w:numId="17" w16cid:durableId="408574088">
    <w:abstractNumId w:val="7"/>
  </w:num>
  <w:num w:numId="18" w16cid:durableId="1659071427">
    <w:abstractNumId w:val="1"/>
  </w:num>
  <w:num w:numId="19" w16cid:durableId="103810825">
    <w:abstractNumId w:val="16"/>
  </w:num>
  <w:num w:numId="20" w16cid:durableId="1835611162">
    <w:abstractNumId w:val="16"/>
  </w:num>
  <w:num w:numId="21" w16cid:durableId="1708212044">
    <w:abstractNumId w:val="18"/>
  </w:num>
  <w:num w:numId="22" w16cid:durableId="440610359">
    <w:abstractNumId w:val="22"/>
  </w:num>
  <w:num w:numId="23" w16cid:durableId="1513258668">
    <w:abstractNumId w:val="8"/>
  </w:num>
  <w:num w:numId="24" w16cid:durableId="1833593795">
    <w:abstractNumId w:val="18"/>
  </w:num>
  <w:num w:numId="25" w16cid:durableId="1569341891">
    <w:abstractNumId w:val="12"/>
  </w:num>
  <w:num w:numId="26" w16cid:durableId="68425742">
    <w:abstractNumId w:val="4"/>
  </w:num>
  <w:num w:numId="27" w16cid:durableId="1196112792">
    <w:abstractNumId w:val="3"/>
  </w:num>
  <w:num w:numId="28" w16cid:durableId="1167480511">
    <w:abstractNumId w:val="0"/>
  </w:num>
  <w:num w:numId="29" w16cid:durableId="2130314638">
    <w:abstractNumId w:val="10"/>
  </w:num>
  <w:num w:numId="30" w16cid:durableId="1598324140">
    <w:abstractNumId w:val="27"/>
  </w:num>
  <w:num w:numId="31" w16cid:durableId="1478108881">
    <w:abstractNumId w:val="23"/>
  </w:num>
  <w:num w:numId="32" w16cid:durableId="413624517">
    <w:abstractNumId w:val="24"/>
  </w:num>
  <w:num w:numId="33" w16cid:durableId="2104571381">
    <w:abstractNumId w:val="19"/>
  </w:num>
  <w:num w:numId="34" w16cid:durableId="1174493734">
    <w:abstractNumId w:val="2"/>
  </w:num>
  <w:num w:numId="35" w16cid:durableId="2044594512">
    <w:abstractNumId w:val="25"/>
  </w:num>
  <w:num w:numId="36" w16cid:durableId="1965963752">
    <w:abstractNumId w:val="5"/>
  </w:num>
  <w:num w:numId="37" w16cid:durableId="2041973022">
    <w:abstractNumId w:val="28"/>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4B08"/>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5408"/>
    <w:rsid w:val="00016653"/>
    <w:rsid w:val="00016DFB"/>
    <w:rsid w:val="00017484"/>
    <w:rsid w:val="000209D3"/>
    <w:rsid w:val="00020B2E"/>
    <w:rsid w:val="00020C83"/>
    <w:rsid w:val="00021B05"/>
    <w:rsid w:val="00021C2E"/>
    <w:rsid w:val="00023384"/>
    <w:rsid w:val="000234CA"/>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87F"/>
    <w:rsid w:val="00045796"/>
    <w:rsid w:val="0004596A"/>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1F6B"/>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4BA4"/>
    <w:rsid w:val="00085931"/>
    <w:rsid w:val="000867BD"/>
    <w:rsid w:val="000878DB"/>
    <w:rsid w:val="00087A30"/>
    <w:rsid w:val="00090647"/>
    <w:rsid w:val="00090699"/>
    <w:rsid w:val="000911CA"/>
    <w:rsid w:val="00091FB0"/>
    <w:rsid w:val="0009215F"/>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0CD9"/>
    <w:rsid w:val="000C165F"/>
    <w:rsid w:val="000C264F"/>
    <w:rsid w:val="000C36C6"/>
    <w:rsid w:val="000C3F69"/>
    <w:rsid w:val="000C3FD1"/>
    <w:rsid w:val="000C5A09"/>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5F83"/>
    <w:rsid w:val="000E624C"/>
    <w:rsid w:val="000E7612"/>
    <w:rsid w:val="000E79BD"/>
    <w:rsid w:val="000F018C"/>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0F7EC6"/>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5AF1"/>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66A7"/>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2E6"/>
    <w:rsid w:val="00180373"/>
    <w:rsid w:val="00180B4B"/>
    <w:rsid w:val="00180CD3"/>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7EC"/>
    <w:rsid w:val="001A2F72"/>
    <w:rsid w:val="001A3FEC"/>
    <w:rsid w:val="001A43A4"/>
    <w:rsid w:val="001A4EF7"/>
    <w:rsid w:val="001A5BC8"/>
    <w:rsid w:val="001A5C02"/>
    <w:rsid w:val="001A6561"/>
    <w:rsid w:val="001A6B31"/>
    <w:rsid w:val="001A77DF"/>
    <w:rsid w:val="001B05F5"/>
    <w:rsid w:val="001B0D9A"/>
    <w:rsid w:val="001B1050"/>
    <w:rsid w:val="001B1370"/>
    <w:rsid w:val="001B1747"/>
    <w:rsid w:val="001B1969"/>
    <w:rsid w:val="001B1C67"/>
    <w:rsid w:val="001B1FC4"/>
    <w:rsid w:val="001B2164"/>
    <w:rsid w:val="001B32D9"/>
    <w:rsid w:val="001B37D2"/>
    <w:rsid w:val="001B3810"/>
    <w:rsid w:val="001B41EC"/>
    <w:rsid w:val="001B45A9"/>
    <w:rsid w:val="001B478E"/>
    <w:rsid w:val="001B6354"/>
    <w:rsid w:val="001B6FCF"/>
    <w:rsid w:val="001C07C6"/>
    <w:rsid w:val="001C0849"/>
    <w:rsid w:val="001C1570"/>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AC7"/>
    <w:rsid w:val="001D5785"/>
    <w:rsid w:val="001D5C6E"/>
    <w:rsid w:val="001D5FF7"/>
    <w:rsid w:val="001D6062"/>
    <w:rsid w:val="001D6531"/>
    <w:rsid w:val="001D7228"/>
    <w:rsid w:val="001D74FA"/>
    <w:rsid w:val="001D78C5"/>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58"/>
    <w:rsid w:val="001F0371"/>
    <w:rsid w:val="001F07A1"/>
    <w:rsid w:val="001F0970"/>
    <w:rsid w:val="001F0B18"/>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2C7"/>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5BE"/>
    <w:rsid w:val="002737A3"/>
    <w:rsid w:val="002737E0"/>
    <w:rsid w:val="00273A88"/>
    <w:rsid w:val="00273B4F"/>
    <w:rsid w:val="00273D21"/>
    <w:rsid w:val="00274353"/>
    <w:rsid w:val="0027499F"/>
    <w:rsid w:val="00274A63"/>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5A"/>
    <w:rsid w:val="002A1FAC"/>
    <w:rsid w:val="002A23D9"/>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6B3"/>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0FE1"/>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477"/>
    <w:rsid w:val="00316381"/>
    <w:rsid w:val="003163A5"/>
    <w:rsid w:val="003165E6"/>
    <w:rsid w:val="003169A4"/>
    <w:rsid w:val="00317BD2"/>
    <w:rsid w:val="0032047E"/>
    <w:rsid w:val="0032071C"/>
    <w:rsid w:val="00320F63"/>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3FB"/>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3E4"/>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0C67"/>
    <w:rsid w:val="0036230B"/>
    <w:rsid w:val="003629F7"/>
    <w:rsid w:val="00362C3A"/>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3A"/>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E4B"/>
    <w:rsid w:val="003871DA"/>
    <w:rsid w:val="003905B4"/>
    <w:rsid w:val="00391276"/>
    <w:rsid w:val="0039134D"/>
    <w:rsid w:val="00391E56"/>
    <w:rsid w:val="00391F90"/>
    <w:rsid w:val="00392525"/>
    <w:rsid w:val="00392E38"/>
    <w:rsid w:val="00393241"/>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591C"/>
    <w:rsid w:val="003F66A5"/>
    <w:rsid w:val="003F6CF8"/>
    <w:rsid w:val="003F7069"/>
    <w:rsid w:val="003F762C"/>
    <w:rsid w:val="003F7B41"/>
    <w:rsid w:val="003F7E4D"/>
    <w:rsid w:val="003F7F2F"/>
    <w:rsid w:val="004004A3"/>
    <w:rsid w:val="00400A74"/>
    <w:rsid w:val="0040112D"/>
    <w:rsid w:val="00401B30"/>
    <w:rsid w:val="00401BA5"/>
    <w:rsid w:val="00401BA9"/>
    <w:rsid w:val="00402941"/>
    <w:rsid w:val="00402BC3"/>
    <w:rsid w:val="00402FA8"/>
    <w:rsid w:val="00403109"/>
    <w:rsid w:val="0040346A"/>
    <w:rsid w:val="00403AA3"/>
    <w:rsid w:val="00404ABB"/>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DF7"/>
    <w:rsid w:val="00413390"/>
    <w:rsid w:val="00413595"/>
    <w:rsid w:val="00416546"/>
    <w:rsid w:val="00416F1E"/>
    <w:rsid w:val="0041739A"/>
    <w:rsid w:val="004175B6"/>
    <w:rsid w:val="00417E48"/>
    <w:rsid w:val="00417F33"/>
    <w:rsid w:val="00421AEB"/>
    <w:rsid w:val="00422802"/>
    <w:rsid w:val="00423B3F"/>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017"/>
    <w:rsid w:val="004504F0"/>
    <w:rsid w:val="00450C30"/>
    <w:rsid w:val="004517F5"/>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455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6E29"/>
    <w:rsid w:val="00507599"/>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47E83"/>
    <w:rsid w:val="00550029"/>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8BB"/>
    <w:rsid w:val="0058395E"/>
    <w:rsid w:val="00584166"/>
    <w:rsid w:val="0058416D"/>
    <w:rsid w:val="00584A70"/>
    <w:rsid w:val="005856C5"/>
    <w:rsid w:val="00585DD4"/>
    <w:rsid w:val="00585E16"/>
    <w:rsid w:val="00586938"/>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0D3"/>
    <w:rsid w:val="005953F4"/>
    <w:rsid w:val="00596025"/>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0C"/>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856"/>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4F2A"/>
    <w:rsid w:val="005E52ED"/>
    <w:rsid w:val="005E573E"/>
    <w:rsid w:val="005E5C24"/>
    <w:rsid w:val="005E6606"/>
    <w:rsid w:val="005E6D42"/>
    <w:rsid w:val="005E7A2B"/>
    <w:rsid w:val="005F0715"/>
    <w:rsid w:val="005F09CE"/>
    <w:rsid w:val="005F0A8F"/>
    <w:rsid w:val="005F1793"/>
    <w:rsid w:val="005F1A20"/>
    <w:rsid w:val="005F1DBB"/>
    <w:rsid w:val="005F1F95"/>
    <w:rsid w:val="005F25EF"/>
    <w:rsid w:val="005F27C5"/>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07FB0"/>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1939"/>
    <w:rsid w:val="006324AB"/>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4751C"/>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3D2B"/>
    <w:rsid w:val="006953B6"/>
    <w:rsid w:val="00695EA5"/>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281"/>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1A6"/>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2EE"/>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9C9"/>
    <w:rsid w:val="00707B86"/>
    <w:rsid w:val="00707D70"/>
    <w:rsid w:val="007122CD"/>
    <w:rsid w:val="00712311"/>
    <w:rsid w:val="00712DB8"/>
    <w:rsid w:val="007131F4"/>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367"/>
    <w:rsid w:val="00741ACC"/>
    <w:rsid w:val="00741D11"/>
    <w:rsid w:val="00742F7B"/>
    <w:rsid w:val="007430FE"/>
    <w:rsid w:val="0074334C"/>
    <w:rsid w:val="007442CF"/>
    <w:rsid w:val="00744742"/>
    <w:rsid w:val="00744D01"/>
    <w:rsid w:val="0074525E"/>
    <w:rsid w:val="00745492"/>
    <w:rsid w:val="00745561"/>
    <w:rsid w:val="00746170"/>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87DDB"/>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446"/>
    <w:rsid w:val="007A4BB9"/>
    <w:rsid w:val="007A56E7"/>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4B75"/>
    <w:rsid w:val="007E5696"/>
    <w:rsid w:val="007E6543"/>
    <w:rsid w:val="007E6804"/>
    <w:rsid w:val="007E6A7A"/>
    <w:rsid w:val="007E6E01"/>
    <w:rsid w:val="007F12DE"/>
    <w:rsid w:val="007F1314"/>
    <w:rsid w:val="007F245B"/>
    <w:rsid w:val="007F281F"/>
    <w:rsid w:val="007F36F8"/>
    <w:rsid w:val="007F503F"/>
    <w:rsid w:val="007F5A5F"/>
    <w:rsid w:val="007F6109"/>
    <w:rsid w:val="007F6722"/>
    <w:rsid w:val="008013BF"/>
    <w:rsid w:val="008013DA"/>
    <w:rsid w:val="00801A57"/>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0EAE"/>
    <w:rsid w:val="008617BA"/>
    <w:rsid w:val="00861BEB"/>
    <w:rsid w:val="00861EC8"/>
    <w:rsid w:val="00862230"/>
    <w:rsid w:val="008626E5"/>
    <w:rsid w:val="008628CD"/>
    <w:rsid w:val="00863197"/>
    <w:rsid w:val="00863E4D"/>
    <w:rsid w:val="00864147"/>
    <w:rsid w:val="008641AA"/>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A7F97"/>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4CF2"/>
    <w:rsid w:val="008D5016"/>
    <w:rsid w:val="008D5704"/>
    <w:rsid w:val="008D5808"/>
    <w:rsid w:val="008D64EE"/>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728"/>
    <w:rsid w:val="00941924"/>
    <w:rsid w:val="00941D3D"/>
    <w:rsid w:val="00941E17"/>
    <w:rsid w:val="00941F04"/>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4E0"/>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1B99"/>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6851"/>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9"/>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4F2"/>
    <w:rsid w:val="00A8081F"/>
    <w:rsid w:val="00A8134C"/>
    <w:rsid w:val="00A81620"/>
    <w:rsid w:val="00A81DD5"/>
    <w:rsid w:val="00A8328A"/>
    <w:rsid w:val="00A83E00"/>
    <w:rsid w:val="00A86287"/>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3BAA"/>
    <w:rsid w:val="00AA4DC0"/>
    <w:rsid w:val="00AA515D"/>
    <w:rsid w:val="00AA5305"/>
    <w:rsid w:val="00AA5B57"/>
    <w:rsid w:val="00AA627C"/>
    <w:rsid w:val="00AA632C"/>
    <w:rsid w:val="00AA697C"/>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2BA0"/>
    <w:rsid w:val="00B03678"/>
    <w:rsid w:val="00B0401C"/>
    <w:rsid w:val="00B04537"/>
    <w:rsid w:val="00B04651"/>
    <w:rsid w:val="00B04817"/>
    <w:rsid w:val="00B048B2"/>
    <w:rsid w:val="00B051BE"/>
    <w:rsid w:val="00B06EC9"/>
    <w:rsid w:val="00B07086"/>
    <w:rsid w:val="00B07942"/>
    <w:rsid w:val="00B07E76"/>
    <w:rsid w:val="00B101FF"/>
    <w:rsid w:val="00B110DE"/>
    <w:rsid w:val="00B11297"/>
    <w:rsid w:val="00B11432"/>
    <w:rsid w:val="00B11B38"/>
    <w:rsid w:val="00B11B79"/>
    <w:rsid w:val="00B12288"/>
    <w:rsid w:val="00B12330"/>
    <w:rsid w:val="00B12C72"/>
    <w:rsid w:val="00B12D3C"/>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3F5"/>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13A8"/>
    <w:rsid w:val="00B425F0"/>
    <w:rsid w:val="00B42676"/>
    <w:rsid w:val="00B4364F"/>
    <w:rsid w:val="00B4374E"/>
    <w:rsid w:val="00B44A67"/>
    <w:rsid w:val="00B46279"/>
    <w:rsid w:val="00B46D58"/>
    <w:rsid w:val="00B4794D"/>
    <w:rsid w:val="00B50F8D"/>
    <w:rsid w:val="00B5116D"/>
    <w:rsid w:val="00B514E8"/>
    <w:rsid w:val="00B51D9F"/>
    <w:rsid w:val="00B5219E"/>
    <w:rsid w:val="00B52987"/>
    <w:rsid w:val="00B52C16"/>
    <w:rsid w:val="00B5317A"/>
    <w:rsid w:val="00B5319F"/>
    <w:rsid w:val="00B53B93"/>
    <w:rsid w:val="00B53D73"/>
    <w:rsid w:val="00B54C65"/>
    <w:rsid w:val="00B54F63"/>
    <w:rsid w:val="00B553D4"/>
    <w:rsid w:val="00B55B6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84E"/>
    <w:rsid w:val="00B71D73"/>
    <w:rsid w:val="00B73AB8"/>
    <w:rsid w:val="00B73DE0"/>
    <w:rsid w:val="00B744F6"/>
    <w:rsid w:val="00B74B63"/>
    <w:rsid w:val="00B75687"/>
    <w:rsid w:val="00B75DE9"/>
    <w:rsid w:val="00B761BD"/>
    <w:rsid w:val="00B762B1"/>
    <w:rsid w:val="00B778A5"/>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B7E7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572"/>
    <w:rsid w:val="00BE40B1"/>
    <w:rsid w:val="00BE439E"/>
    <w:rsid w:val="00BE45B6"/>
    <w:rsid w:val="00BE5381"/>
    <w:rsid w:val="00BE5477"/>
    <w:rsid w:val="00BE54A9"/>
    <w:rsid w:val="00BE5525"/>
    <w:rsid w:val="00BE557F"/>
    <w:rsid w:val="00BE6363"/>
    <w:rsid w:val="00BE6F5D"/>
    <w:rsid w:val="00BE7FE1"/>
    <w:rsid w:val="00BF0420"/>
    <w:rsid w:val="00BF0913"/>
    <w:rsid w:val="00BF09F8"/>
    <w:rsid w:val="00BF0BF6"/>
    <w:rsid w:val="00BF1915"/>
    <w:rsid w:val="00BF1B83"/>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902"/>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8FA"/>
    <w:rsid w:val="00C85D8F"/>
    <w:rsid w:val="00C85FFA"/>
    <w:rsid w:val="00C861E9"/>
    <w:rsid w:val="00C864DC"/>
    <w:rsid w:val="00C86AB3"/>
    <w:rsid w:val="00C87B57"/>
    <w:rsid w:val="00C87E93"/>
    <w:rsid w:val="00C90796"/>
    <w:rsid w:val="00C907E1"/>
    <w:rsid w:val="00C9153B"/>
    <w:rsid w:val="00C91F69"/>
    <w:rsid w:val="00C9357A"/>
    <w:rsid w:val="00C94323"/>
    <w:rsid w:val="00C945C4"/>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C35"/>
    <w:rsid w:val="00CA5DD1"/>
    <w:rsid w:val="00CA7343"/>
    <w:rsid w:val="00CA770E"/>
    <w:rsid w:val="00CA7AA9"/>
    <w:rsid w:val="00CA7C54"/>
    <w:rsid w:val="00CB0129"/>
    <w:rsid w:val="00CB0901"/>
    <w:rsid w:val="00CB0A01"/>
    <w:rsid w:val="00CB1211"/>
    <w:rsid w:val="00CB2961"/>
    <w:rsid w:val="00CB2A7E"/>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378E"/>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10B2"/>
    <w:rsid w:val="00CE2264"/>
    <w:rsid w:val="00CE2382"/>
    <w:rsid w:val="00CE3435"/>
    <w:rsid w:val="00CE3C86"/>
    <w:rsid w:val="00CE3DEB"/>
    <w:rsid w:val="00CE4D1D"/>
    <w:rsid w:val="00CE56FD"/>
    <w:rsid w:val="00CE5A9F"/>
    <w:rsid w:val="00CE7B83"/>
    <w:rsid w:val="00CE7BF1"/>
    <w:rsid w:val="00CF0D0D"/>
    <w:rsid w:val="00CF0D4D"/>
    <w:rsid w:val="00CF1653"/>
    <w:rsid w:val="00CF1742"/>
    <w:rsid w:val="00CF2304"/>
    <w:rsid w:val="00CF2692"/>
    <w:rsid w:val="00CF2A3E"/>
    <w:rsid w:val="00CF34D0"/>
    <w:rsid w:val="00CF34DE"/>
    <w:rsid w:val="00CF38B3"/>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8B3"/>
    <w:rsid w:val="00D14FAA"/>
    <w:rsid w:val="00D150B0"/>
    <w:rsid w:val="00D15272"/>
    <w:rsid w:val="00D161B8"/>
    <w:rsid w:val="00D17258"/>
    <w:rsid w:val="00D21019"/>
    <w:rsid w:val="00D21510"/>
    <w:rsid w:val="00D216E4"/>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593"/>
    <w:rsid w:val="00D47A5B"/>
    <w:rsid w:val="00D47A9C"/>
    <w:rsid w:val="00D500BA"/>
    <w:rsid w:val="00D50B56"/>
    <w:rsid w:val="00D51669"/>
    <w:rsid w:val="00D516BE"/>
    <w:rsid w:val="00D51F7A"/>
    <w:rsid w:val="00D523EF"/>
    <w:rsid w:val="00D52566"/>
    <w:rsid w:val="00D52BA5"/>
    <w:rsid w:val="00D52C89"/>
    <w:rsid w:val="00D52CC7"/>
    <w:rsid w:val="00D52D0B"/>
    <w:rsid w:val="00D532B5"/>
    <w:rsid w:val="00D53408"/>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013C"/>
    <w:rsid w:val="00D710BC"/>
    <w:rsid w:val="00D71259"/>
    <w:rsid w:val="00D71D9E"/>
    <w:rsid w:val="00D7354F"/>
    <w:rsid w:val="00D73841"/>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187"/>
    <w:rsid w:val="00DB3E17"/>
    <w:rsid w:val="00DB4036"/>
    <w:rsid w:val="00DB40C0"/>
    <w:rsid w:val="00DB41B7"/>
    <w:rsid w:val="00DB4273"/>
    <w:rsid w:val="00DB4CC7"/>
    <w:rsid w:val="00DB5660"/>
    <w:rsid w:val="00DB64C8"/>
    <w:rsid w:val="00DB6D02"/>
    <w:rsid w:val="00DB6D40"/>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C7702"/>
    <w:rsid w:val="00DD0158"/>
    <w:rsid w:val="00DD0FED"/>
    <w:rsid w:val="00DD1632"/>
    <w:rsid w:val="00DD2498"/>
    <w:rsid w:val="00DD27B0"/>
    <w:rsid w:val="00DD322C"/>
    <w:rsid w:val="00DD38F4"/>
    <w:rsid w:val="00DD3E3D"/>
    <w:rsid w:val="00DD41E4"/>
    <w:rsid w:val="00DD4F48"/>
    <w:rsid w:val="00DD51F0"/>
    <w:rsid w:val="00DD56AA"/>
    <w:rsid w:val="00DD5CF9"/>
    <w:rsid w:val="00DD66E7"/>
    <w:rsid w:val="00DD6FDA"/>
    <w:rsid w:val="00DE1323"/>
    <w:rsid w:val="00DE134D"/>
    <w:rsid w:val="00DE1D22"/>
    <w:rsid w:val="00DE26E4"/>
    <w:rsid w:val="00DE31C0"/>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121"/>
    <w:rsid w:val="00DF44E3"/>
    <w:rsid w:val="00DF5182"/>
    <w:rsid w:val="00DF749E"/>
    <w:rsid w:val="00E00AD1"/>
    <w:rsid w:val="00E00AE5"/>
    <w:rsid w:val="00E01503"/>
    <w:rsid w:val="00E020C1"/>
    <w:rsid w:val="00E020F9"/>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441C"/>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BC0"/>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33E5"/>
    <w:rsid w:val="00E54297"/>
    <w:rsid w:val="00E54B2C"/>
    <w:rsid w:val="00E550D0"/>
    <w:rsid w:val="00E5510F"/>
    <w:rsid w:val="00E55EBF"/>
    <w:rsid w:val="00E57499"/>
    <w:rsid w:val="00E574A0"/>
    <w:rsid w:val="00E6008B"/>
    <w:rsid w:val="00E6044F"/>
    <w:rsid w:val="00E6052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2FA5"/>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5C41"/>
    <w:rsid w:val="00EC7188"/>
    <w:rsid w:val="00EC759E"/>
    <w:rsid w:val="00EC7897"/>
    <w:rsid w:val="00ED0338"/>
    <w:rsid w:val="00ED036D"/>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F5"/>
    <w:rsid w:val="00EE5855"/>
    <w:rsid w:val="00EE5A09"/>
    <w:rsid w:val="00EE5A30"/>
    <w:rsid w:val="00EE5D9B"/>
    <w:rsid w:val="00EE62ED"/>
    <w:rsid w:val="00EE6564"/>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F00004"/>
    <w:rsid w:val="00F004EE"/>
    <w:rsid w:val="00F00565"/>
    <w:rsid w:val="00F00C96"/>
    <w:rsid w:val="00F01964"/>
    <w:rsid w:val="00F01D1E"/>
    <w:rsid w:val="00F04AA1"/>
    <w:rsid w:val="00F04FC3"/>
    <w:rsid w:val="00F061E8"/>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42B"/>
    <w:rsid w:val="00F23A51"/>
    <w:rsid w:val="00F23CD8"/>
    <w:rsid w:val="00F242D7"/>
    <w:rsid w:val="00F24327"/>
    <w:rsid w:val="00F24A51"/>
    <w:rsid w:val="00F24C2B"/>
    <w:rsid w:val="00F24D8E"/>
    <w:rsid w:val="00F24E9E"/>
    <w:rsid w:val="00F25B39"/>
    <w:rsid w:val="00F26162"/>
    <w:rsid w:val="00F26255"/>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1B23"/>
    <w:rsid w:val="00F4264D"/>
    <w:rsid w:val="00F429C4"/>
    <w:rsid w:val="00F429DD"/>
    <w:rsid w:val="00F4395E"/>
    <w:rsid w:val="00F43A66"/>
    <w:rsid w:val="00F43DE4"/>
    <w:rsid w:val="00F449C0"/>
    <w:rsid w:val="00F45B4D"/>
    <w:rsid w:val="00F45B8B"/>
    <w:rsid w:val="00F460E3"/>
    <w:rsid w:val="00F514C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998"/>
    <w:rsid w:val="00F67CD4"/>
    <w:rsid w:val="00F67ECE"/>
    <w:rsid w:val="00F70E55"/>
    <w:rsid w:val="00F71F29"/>
    <w:rsid w:val="00F7342A"/>
    <w:rsid w:val="00F73CAB"/>
    <w:rsid w:val="00F73D7F"/>
    <w:rsid w:val="00F743B3"/>
    <w:rsid w:val="00F7451F"/>
    <w:rsid w:val="00F7467F"/>
    <w:rsid w:val="00F74984"/>
    <w:rsid w:val="00F74DA0"/>
    <w:rsid w:val="00F7541A"/>
    <w:rsid w:val="00F7609B"/>
    <w:rsid w:val="00F763EC"/>
    <w:rsid w:val="00F775CA"/>
    <w:rsid w:val="00F77652"/>
    <w:rsid w:val="00F80761"/>
    <w:rsid w:val="00F825AC"/>
    <w:rsid w:val="00F82623"/>
    <w:rsid w:val="00F827F5"/>
    <w:rsid w:val="00F82CB7"/>
    <w:rsid w:val="00F83250"/>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02D"/>
    <w:rsid w:val="00FC016A"/>
    <w:rsid w:val="00FC0410"/>
    <w:rsid w:val="00FC096C"/>
    <w:rsid w:val="00FC0FDC"/>
    <w:rsid w:val="00FC22F4"/>
    <w:rsid w:val="00FC283C"/>
    <w:rsid w:val="00FC2FB3"/>
    <w:rsid w:val="00FC4412"/>
    <w:rsid w:val="00FC4B16"/>
    <w:rsid w:val="00FC5BDF"/>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E7D8B"/>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5A5B"/>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922731"/>
  <w15:docId w15:val="{BEB077BD-464E-486D-9B0D-5907BF9A1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9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1802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A9A0B-5534-4365-A3CA-170E15AD44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2399</TotalTime>
  <Pages>117</Pages>
  <Words>24162</Words>
  <Characters>137725</Characters>
  <Application>Microsoft Office Word</Application>
  <DocSecurity>0</DocSecurity>
  <Lines>1147</Lines>
  <Paragraphs>323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161564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Ofeli Kirakosyan</cp:lastModifiedBy>
  <cp:revision>6</cp:revision>
  <cp:lastPrinted>2018-02-16T07:12:00Z</cp:lastPrinted>
  <dcterms:created xsi:type="dcterms:W3CDTF">2019-10-28T07:04:00Z</dcterms:created>
  <dcterms:modified xsi:type="dcterms:W3CDTF">2025-12-17T14:40:00Z</dcterms:modified>
</cp:coreProperties>
</file>